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703" w:rsidRPr="005939DE" w:rsidRDefault="00D43703" w:rsidP="00D43703">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p>
    <w:p w:rsidR="00D43703" w:rsidRPr="00E6597C" w:rsidRDefault="00D43703" w:rsidP="00D43703">
      <w:pPr>
        <w:pStyle w:val="aa"/>
        <w:spacing w:after="0" w:line="480" w:lineRule="auto"/>
        <w:ind w:firstLine="567"/>
        <w:jc w:val="right"/>
        <w:rPr>
          <w:rFonts w:ascii="GHEA Grapalat" w:hAnsi="GHEA Grapalat" w:cs="Sylfaen"/>
          <w:i/>
          <w:sz w:val="16"/>
        </w:rPr>
      </w:pPr>
      <w:r w:rsidRPr="00E6597C">
        <w:rPr>
          <w:rFonts w:ascii="GHEA Grapalat" w:hAnsi="GHEA Grapalat" w:cs="Sylfaen"/>
          <w:i/>
          <w:sz w:val="16"/>
        </w:rPr>
        <w:t xml:space="preserve">Հավելված N 8 </w:t>
      </w:r>
    </w:p>
    <w:p w:rsidR="00D43703" w:rsidRPr="00E6597C" w:rsidRDefault="00D43703" w:rsidP="00D43703">
      <w:pPr>
        <w:pStyle w:val="aa"/>
        <w:spacing w:after="0" w:line="480" w:lineRule="auto"/>
        <w:ind w:firstLine="567"/>
        <w:jc w:val="right"/>
        <w:rPr>
          <w:rFonts w:ascii="GHEA Grapalat" w:hAnsi="GHEA Grapalat" w:cs="Sylfaen"/>
          <w:i/>
          <w:sz w:val="16"/>
        </w:rPr>
      </w:pPr>
      <w:r w:rsidRPr="00E6597C">
        <w:rPr>
          <w:rFonts w:ascii="GHEA Grapalat" w:hAnsi="GHEA Grapalat" w:cs="Sylfaen"/>
          <w:i/>
          <w:sz w:val="16"/>
        </w:rPr>
        <w:t xml:space="preserve">ՀՀ ֆինանսների նախարարի 2019 թվականի </w:t>
      </w:r>
    </w:p>
    <w:p w:rsidR="00D43703" w:rsidRPr="00E6597C" w:rsidRDefault="00D43703" w:rsidP="00D43703">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rPr>
        <w:t xml:space="preserve">04 նոյեմբերի N 597-Ա  հրամանի    </w:t>
      </w:r>
    </w:p>
    <w:p w:rsidR="00D43703" w:rsidRPr="00E6597C" w:rsidRDefault="00D43703" w:rsidP="00D43703">
      <w:pPr>
        <w:pStyle w:val="aa"/>
        <w:spacing w:after="0"/>
        <w:ind w:right="-7" w:firstLine="567"/>
        <w:jc w:val="right"/>
        <w:rPr>
          <w:rFonts w:ascii="GHEA Grapalat" w:hAnsi="GHEA Grapalat" w:cs="Sylfaen"/>
          <w:i/>
          <w:sz w:val="18"/>
          <w:szCs w:val="20"/>
          <w:lang w:val="af-ZA" w:eastAsia="ru-RU"/>
        </w:rPr>
      </w:pPr>
      <w:r w:rsidRPr="00E6597C">
        <w:rPr>
          <w:rFonts w:ascii="GHEA Grapalat" w:hAnsi="GHEA Grapalat" w:cs="Sylfaen"/>
          <w:i/>
          <w:sz w:val="18"/>
          <w:szCs w:val="20"/>
          <w:lang w:val="af-ZA" w:eastAsia="ru-RU"/>
        </w:rPr>
        <w:tab/>
      </w:r>
    </w:p>
    <w:p w:rsidR="00D43703" w:rsidRPr="00E6597C" w:rsidRDefault="00D43703" w:rsidP="00D43703">
      <w:pPr>
        <w:pStyle w:val="aa"/>
        <w:spacing w:after="0"/>
        <w:ind w:right="-7" w:firstLine="567"/>
        <w:jc w:val="right"/>
        <w:rPr>
          <w:rFonts w:ascii="GHEA Grapalat" w:hAnsi="GHEA Grapalat" w:cs="Sylfaen"/>
          <w:i/>
          <w:u w:val="single"/>
          <w:lang w:val="af-ZA" w:eastAsia="ru-RU"/>
        </w:rPr>
      </w:pPr>
      <w:r w:rsidRPr="00E6597C">
        <w:rPr>
          <w:rFonts w:ascii="GHEA Grapalat" w:hAnsi="GHEA Grapalat" w:cs="Sylfaen"/>
          <w:i/>
          <w:u w:val="single"/>
          <w:lang w:eastAsia="ru-RU"/>
        </w:rPr>
        <w:t>Օրինակելի</w:t>
      </w:r>
      <w:r w:rsidRPr="00E6597C">
        <w:rPr>
          <w:rFonts w:ascii="GHEA Grapalat" w:hAnsi="GHEA Grapalat" w:cs="Sylfaen"/>
          <w:i/>
          <w:u w:val="single"/>
          <w:lang w:val="af-ZA" w:eastAsia="ru-RU"/>
        </w:rPr>
        <w:t xml:space="preserve"> </w:t>
      </w:r>
      <w:r w:rsidRPr="00E6597C">
        <w:rPr>
          <w:rFonts w:ascii="GHEA Grapalat" w:hAnsi="GHEA Grapalat" w:cs="Sylfaen"/>
          <w:i/>
          <w:u w:val="single"/>
          <w:lang w:eastAsia="ru-RU"/>
        </w:rPr>
        <w:t>ձև</w:t>
      </w:r>
    </w:p>
    <w:p w:rsidR="00D43703" w:rsidRPr="00E6597C" w:rsidRDefault="00D43703" w:rsidP="00D43703">
      <w:pPr>
        <w:pStyle w:val="a3"/>
        <w:spacing w:line="240" w:lineRule="auto"/>
        <w:jc w:val="center"/>
        <w:rPr>
          <w:rFonts w:ascii="GHEA Grapalat" w:hAnsi="GHEA Grapalat"/>
          <w:i w:val="0"/>
          <w:lang w:val="af-ZA"/>
        </w:rPr>
      </w:pPr>
    </w:p>
    <w:p w:rsidR="00D43703" w:rsidRPr="005A47AF" w:rsidRDefault="00D43703" w:rsidP="00D43703">
      <w:pPr>
        <w:pStyle w:val="a3"/>
        <w:spacing w:line="240" w:lineRule="auto"/>
        <w:jc w:val="center"/>
        <w:rPr>
          <w:i w:val="0"/>
          <w:lang w:val="af-ZA"/>
        </w:rPr>
      </w:pPr>
      <w:r w:rsidRPr="005A47AF">
        <w:rPr>
          <w:rFonts w:ascii="GHEA Grapalat" w:hAnsi="GHEA Grapalat"/>
          <w:i w:val="0"/>
          <w:lang w:val="af-ZA"/>
        </w:rPr>
        <w:t>ՀԱՅՏԱՐԱՐՈՒԹՅՈՒՆ</w:t>
      </w:r>
    </w:p>
    <w:p w:rsidR="00D43703" w:rsidRPr="005A47AF" w:rsidRDefault="0063552D" w:rsidP="0063552D">
      <w:pPr>
        <w:pStyle w:val="a3"/>
        <w:spacing w:line="240" w:lineRule="auto"/>
        <w:rPr>
          <w:i w:val="0"/>
          <w:lang w:val="af-ZA"/>
        </w:rPr>
      </w:pPr>
      <w:r w:rsidRPr="005A47AF">
        <w:rPr>
          <w:i w:val="0"/>
          <w:lang w:val="af-ZA"/>
        </w:rPr>
        <w:t xml:space="preserve">                   </w:t>
      </w:r>
      <w:r w:rsidRPr="005A47AF">
        <w:rPr>
          <w:rFonts w:ascii="Sylfaen" w:hAnsi="Sylfaen"/>
          <w:i w:val="0"/>
          <w:lang w:val="ru-RU"/>
        </w:rPr>
        <w:t>ԳՆԱՆՇՄԱՆ</w:t>
      </w:r>
      <w:r w:rsidRPr="005A47AF">
        <w:rPr>
          <w:i w:val="0"/>
          <w:lang w:val="af-ZA"/>
        </w:rPr>
        <w:t xml:space="preserve">  </w:t>
      </w:r>
      <w:r w:rsidRPr="005A47AF">
        <w:rPr>
          <w:rFonts w:ascii="Sylfaen" w:hAnsi="Sylfaen"/>
          <w:i w:val="0"/>
          <w:lang w:val="ru-RU"/>
        </w:rPr>
        <w:t>ՀԱՐՑՄԱՆ</w:t>
      </w:r>
      <w:r w:rsidRPr="005A47AF">
        <w:rPr>
          <w:i w:val="0"/>
          <w:lang w:val="af-ZA"/>
        </w:rPr>
        <w:t xml:space="preserve">  </w:t>
      </w:r>
      <w:r w:rsidRPr="005A47AF">
        <w:rPr>
          <w:rFonts w:ascii="Sylfaen" w:hAnsi="Sylfaen"/>
          <w:i w:val="0"/>
          <w:lang w:val="ru-RU"/>
        </w:rPr>
        <w:t>ԸՆԹԱՑԱԿԱՐԳԻ</w:t>
      </w:r>
      <w:r w:rsidRPr="005A47AF">
        <w:rPr>
          <w:i w:val="0"/>
          <w:lang w:val="af-ZA"/>
        </w:rPr>
        <w:t xml:space="preserve">  </w:t>
      </w:r>
      <w:r w:rsidR="00D43703" w:rsidRPr="005A47AF">
        <w:rPr>
          <w:i w:val="0"/>
          <w:lang w:val="af-ZA"/>
        </w:rPr>
        <w:t xml:space="preserve"> </w:t>
      </w:r>
      <w:r w:rsidR="00D43703" w:rsidRPr="005A47AF">
        <w:rPr>
          <w:rFonts w:ascii="GHEA Grapalat" w:hAnsi="GHEA Grapalat"/>
          <w:i w:val="0"/>
          <w:lang w:val="af-ZA"/>
        </w:rPr>
        <w:t>ՄՐՑՈՒՅԹԻ</w:t>
      </w:r>
      <w:r w:rsidR="00D43703" w:rsidRPr="005A47AF">
        <w:rPr>
          <w:i w:val="0"/>
          <w:lang w:val="af-ZA"/>
        </w:rPr>
        <w:t xml:space="preserve"> </w:t>
      </w:r>
      <w:r w:rsidR="00D43703" w:rsidRPr="005A47AF">
        <w:rPr>
          <w:rFonts w:ascii="GHEA Grapalat" w:hAnsi="GHEA Grapalat"/>
          <w:i w:val="0"/>
          <w:lang w:val="af-ZA"/>
        </w:rPr>
        <w:t>ՄԱՍԻՆ</w:t>
      </w:r>
      <w:r w:rsidR="00D43703" w:rsidRPr="005A47AF">
        <w:rPr>
          <w:i w:val="0"/>
          <w:lang w:val="af-ZA"/>
        </w:rPr>
        <w:t>*</w:t>
      </w:r>
    </w:p>
    <w:p w:rsidR="00D43703" w:rsidRPr="005A47AF" w:rsidRDefault="00D43703" w:rsidP="00D43703">
      <w:pPr>
        <w:pStyle w:val="a3"/>
        <w:spacing w:line="240" w:lineRule="auto"/>
        <w:jc w:val="center"/>
        <w:rPr>
          <w:i w:val="0"/>
          <w:lang w:val="af-ZA"/>
        </w:rPr>
      </w:pPr>
    </w:p>
    <w:p w:rsidR="00D43703" w:rsidRPr="0077792B" w:rsidRDefault="00D43703" w:rsidP="00D43703">
      <w:pPr>
        <w:pStyle w:val="a3"/>
        <w:spacing w:line="240" w:lineRule="auto"/>
        <w:jc w:val="center"/>
        <w:rPr>
          <w:rFonts w:asciiTheme="majorHAnsi" w:hAnsiTheme="majorHAnsi"/>
          <w:i w:val="0"/>
          <w:lang w:val="af-ZA"/>
        </w:rPr>
      </w:pPr>
      <w:r w:rsidRPr="0077792B">
        <w:rPr>
          <w:rFonts w:ascii="GHEA Grapalat" w:hAnsi="GHEA Grapalat"/>
          <w:i w:val="0"/>
          <w:lang w:val="af-ZA"/>
        </w:rPr>
        <w:t>Հայտարարության</w:t>
      </w:r>
      <w:r w:rsidRPr="0077792B">
        <w:rPr>
          <w:rFonts w:asciiTheme="majorHAnsi" w:hAnsiTheme="majorHAnsi"/>
          <w:i w:val="0"/>
          <w:lang w:val="af-ZA"/>
        </w:rPr>
        <w:t xml:space="preserve"> </w:t>
      </w:r>
      <w:r w:rsidRPr="0077792B">
        <w:rPr>
          <w:rFonts w:ascii="GHEA Grapalat" w:hAnsi="GHEA Grapalat"/>
          <w:i w:val="0"/>
          <w:lang w:val="af-ZA"/>
        </w:rPr>
        <w:t>սույն</w:t>
      </w:r>
      <w:r w:rsidRPr="0077792B">
        <w:rPr>
          <w:rFonts w:asciiTheme="majorHAnsi" w:hAnsiTheme="majorHAnsi"/>
          <w:i w:val="0"/>
          <w:lang w:val="af-ZA"/>
        </w:rPr>
        <w:t xml:space="preserve"> </w:t>
      </w:r>
      <w:r w:rsidRPr="0077792B">
        <w:rPr>
          <w:rFonts w:ascii="GHEA Grapalat" w:hAnsi="GHEA Grapalat"/>
          <w:i w:val="0"/>
          <w:lang w:val="af-ZA"/>
        </w:rPr>
        <w:t>տեքստը</w:t>
      </w:r>
      <w:r w:rsidRPr="0077792B">
        <w:rPr>
          <w:rFonts w:asciiTheme="majorHAnsi" w:hAnsiTheme="majorHAnsi"/>
          <w:i w:val="0"/>
          <w:lang w:val="af-ZA"/>
        </w:rPr>
        <w:t xml:space="preserve"> </w:t>
      </w:r>
      <w:r w:rsidRPr="0077792B">
        <w:rPr>
          <w:rFonts w:ascii="GHEA Grapalat" w:hAnsi="GHEA Grapalat"/>
          <w:i w:val="0"/>
          <w:lang w:val="af-ZA"/>
        </w:rPr>
        <w:t>հաստատված</w:t>
      </w:r>
      <w:r w:rsidRPr="0077792B">
        <w:rPr>
          <w:rFonts w:asciiTheme="majorHAnsi" w:hAnsiTheme="majorHAnsi"/>
          <w:i w:val="0"/>
          <w:lang w:val="af-ZA"/>
        </w:rPr>
        <w:t xml:space="preserve"> </w:t>
      </w:r>
      <w:r w:rsidRPr="0077792B">
        <w:rPr>
          <w:rFonts w:ascii="GHEA Grapalat" w:hAnsi="GHEA Grapalat"/>
          <w:i w:val="0"/>
          <w:lang w:val="af-ZA"/>
        </w:rPr>
        <w:t>է</w:t>
      </w:r>
      <w:r w:rsidRPr="0077792B">
        <w:rPr>
          <w:rFonts w:asciiTheme="majorHAnsi" w:hAnsiTheme="majorHAnsi"/>
          <w:i w:val="0"/>
          <w:lang w:val="af-ZA"/>
        </w:rPr>
        <w:t xml:space="preserve"> </w:t>
      </w:r>
      <w:r w:rsidRPr="0077792B">
        <w:rPr>
          <w:rFonts w:ascii="GHEA Grapalat" w:hAnsi="GHEA Grapalat"/>
          <w:i w:val="0"/>
          <w:lang w:val="af-ZA"/>
        </w:rPr>
        <w:t>գնահատող</w:t>
      </w:r>
      <w:r w:rsidRPr="0077792B">
        <w:rPr>
          <w:rFonts w:asciiTheme="majorHAnsi" w:hAnsiTheme="majorHAnsi"/>
          <w:i w:val="0"/>
          <w:lang w:val="af-ZA"/>
        </w:rPr>
        <w:t xml:space="preserve"> </w:t>
      </w:r>
      <w:r w:rsidRPr="0077792B">
        <w:rPr>
          <w:rFonts w:ascii="GHEA Grapalat" w:hAnsi="GHEA Grapalat"/>
          <w:i w:val="0"/>
          <w:lang w:val="af-ZA"/>
        </w:rPr>
        <w:t>հանձնաժողովի</w:t>
      </w:r>
    </w:p>
    <w:p w:rsidR="00D43703" w:rsidRPr="0077792B" w:rsidRDefault="0070498E" w:rsidP="00D43703">
      <w:pPr>
        <w:pStyle w:val="a3"/>
        <w:spacing w:line="240" w:lineRule="auto"/>
        <w:jc w:val="center"/>
        <w:rPr>
          <w:rFonts w:asciiTheme="majorHAnsi" w:hAnsiTheme="majorHAnsi"/>
          <w:i w:val="0"/>
          <w:lang w:val="af-ZA"/>
        </w:rPr>
      </w:pPr>
      <w:r w:rsidRPr="0077792B">
        <w:rPr>
          <w:rFonts w:asciiTheme="majorHAnsi" w:hAnsiTheme="majorHAnsi"/>
          <w:i w:val="0"/>
          <w:lang w:val="af-ZA"/>
        </w:rPr>
        <w:t>2020</w:t>
      </w:r>
      <w:r w:rsidRPr="0077792B">
        <w:rPr>
          <w:rFonts w:ascii="GHEA Grapalat" w:hAnsi="GHEA Grapalat"/>
          <w:i w:val="0"/>
          <w:lang w:val="af-ZA"/>
        </w:rPr>
        <w:t>թվականի</w:t>
      </w:r>
      <w:r w:rsidRPr="0077792B">
        <w:rPr>
          <w:rFonts w:asciiTheme="majorHAnsi" w:hAnsiTheme="majorHAnsi"/>
          <w:i w:val="0"/>
          <w:lang w:val="af-ZA"/>
        </w:rPr>
        <w:t xml:space="preserve"> «</w:t>
      </w:r>
      <w:r w:rsidRPr="0077792B">
        <w:rPr>
          <w:rFonts w:ascii="Sylfaen" w:hAnsi="Sylfaen"/>
          <w:i w:val="0"/>
          <w:lang w:val="af-ZA"/>
        </w:rPr>
        <w:t>մարտի</w:t>
      </w:r>
      <w:r w:rsidR="007B7AE5" w:rsidRPr="0077792B">
        <w:rPr>
          <w:rFonts w:asciiTheme="majorHAnsi" w:hAnsiTheme="majorHAnsi"/>
          <w:i w:val="0"/>
          <w:lang w:val="af-ZA"/>
        </w:rPr>
        <w:t xml:space="preserve">»  «23» </w:t>
      </w:r>
      <w:r w:rsidR="007B7AE5" w:rsidRPr="0077792B">
        <w:rPr>
          <w:rFonts w:ascii="GHEA Grapalat" w:hAnsi="GHEA Grapalat"/>
          <w:i w:val="0"/>
          <w:lang w:val="ru-RU"/>
        </w:rPr>
        <w:t>թիվ</w:t>
      </w:r>
      <w:r w:rsidR="007B7AE5" w:rsidRPr="0077792B">
        <w:rPr>
          <w:rFonts w:asciiTheme="majorHAnsi" w:hAnsiTheme="majorHAnsi"/>
          <w:i w:val="0"/>
          <w:lang w:val="af-ZA"/>
        </w:rPr>
        <w:t xml:space="preserve"> «2</w:t>
      </w:r>
      <w:r w:rsidR="00D43703" w:rsidRPr="0077792B">
        <w:rPr>
          <w:rFonts w:asciiTheme="majorHAnsi" w:hAnsiTheme="majorHAnsi"/>
          <w:i w:val="0"/>
          <w:lang w:val="af-ZA"/>
        </w:rPr>
        <w:t xml:space="preserve">» </w:t>
      </w:r>
      <w:r w:rsidR="00D43703" w:rsidRPr="0077792B">
        <w:rPr>
          <w:rFonts w:ascii="GHEA Grapalat" w:hAnsi="GHEA Grapalat"/>
          <w:i w:val="0"/>
          <w:lang w:val="af-ZA"/>
        </w:rPr>
        <w:t>որոշմամբ</w:t>
      </w:r>
      <w:r w:rsidR="00D43703" w:rsidRPr="0077792B">
        <w:rPr>
          <w:rFonts w:asciiTheme="majorHAnsi" w:hAnsiTheme="majorHAnsi"/>
          <w:i w:val="0"/>
          <w:lang w:val="af-ZA"/>
        </w:rPr>
        <w:t xml:space="preserve"> </w:t>
      </w:r>
    </w:p>
    <w:p w:rsidR="00D43703" w:rsidRPr="005A47AF" w:rsidRDefault="00D43703" w:rsidP="00D43703">
      <w:pPr>
        <w:pStyle w:val="a3"/>
        <w:spacing w:line="240" w:lineRule="auto"/>
        <w:jc w:val="center"/>
        <w:rPr>
          <w:i w:val="0"/>
          <w:lang w:val="af-ZA"/>
        </w:rPr>
      </w:pPr>
    </w:p>
    <w:p w:rsidR="0070498E" w:rsidRPr="005A47AF" w:rsidRDefault="00D43703" w:rsidP="0070498E">
      <w:pPr>
        <w:pStyle w:val="a3"/>
        <w:spacing w:line="240" w:lineRule="auto"/>
        <w:jc w:val="center"/>
        <w:rPr>
          <w:i w:val="0"/>
          <w:u w:val="single"/>
          <w:lang w:val="af-ZA"/>
        </w:rPr>
      </w:pPr>
      <w:r w:rsidRPr="005A47AF">
        <w:rPr>
          <w:rFonts w:ascii="GHEA Grapalat" w:hAnsi="GHEA Grapalat"/>
          <w:i w:val="0"/>
          <w:lang w:val="af-ZA"/>
        </w:rPr>
        <w:t>Ընթացակարգի</w:t>
      </w:r>
      <w:r w:rsidRPr="005A47AF">
        <w:rPr>
          <w:i w:val="0"/>
          <w:lang w:val="af-ZA"/>
        </w:rPr>
        <w:t xml:space="preserve"> </w:t>
      </w:r>
      <w:r w:rsidRPr="005A47AF">
        <w:rPr>
          <w:rFonts w:ascii="GHEA Grapalat" w:hAnsi="GHEA Grapalat"/>
          <w:i w:val="0"/>
          <w:lang w:val="af-ZA"/>
        </w:rPr>
        <w:t>ծածկագիրը</w:t>
      </w:r>
      <w:r w:rsidRPr="005A47AF">
        <w:rPr>
          <w:i w:val="0"/>
          <w:lang w:val="af-ZA"/>
        </w:rPr>
        <w:t xml:space="preserve">` </w:t>
      </w:r>
      <w:r w:rsidR="00147E5C" w:rsidRPr="007F7031">
        <w:rPr>
          <w:rFonts w:ascii="GHEA Grapalat" w:hAnsi="GHEA Grapalat"/>
          <w:i w:val="0"/>
          <w:lang w:val="ru-RU"/>
        </w:rPr>
        <w:t>ԳՀԱՇՁԲ</w:t>
      </w:r>
      <w:r w:rsidR="0063552D" w:rsidRPr="007F7031">
        <w:rPr>
          <w:rFonts w:ascii="GHEA Grapalat" w:hAnsi="GHEA Grapalat"/>
          <w:i w:val="0"/>
          <w:lang w:val="af-ZA"/>
        </w:rPr>
        <w:t xml:space="preserve">  - </w:t>
      </w:r>
      <w:r w:rsidR="002E0B3B" w:rsidRPr="007F7031">
        <w:rPr>
          <w:rFonts w:ascii="GHEA Grapalat" w:hAnsi="GHEA Grapalat"/>
          <w:i w:val="0"/>
          <w:lang w:val="af-ZA"/>
        </w:rPr>
        <w:t>20/4</w:t>
      </w:r>
      <w:r w:rsidRPr="005A47AF">
        <w:rPr>
          <w:i w:val="0"/>
          <w:u w:val="single"/>
          <w:lang w:val="af-ZA"/>
        </w:rPr>
        <w:t xml:space="preserve">  </w:t>
      </w:r>
    </w:p>
    <w:p w:rsidR="0070498E" w:rsidRPr="005A47AF" w:rsidRDefault="00D43703" w:rsidP="0070498E">
      <w:pPr>
        <w:pStyle w:val="a3"/>
        <w:spacing w:line="240" w:lineRule="auto"/>
        <w:jc w:val="center"/>
        <w:rPr>
          <w:i w:val="0"/>
          <w:lang w:val="af-ZA"/>
        </w:rPr>
      </w:pPr>
      <w:r w:rsidRPr="005A47AF">
        <w:rPr>
          <w:i w:val="0"/>
          <w:u w:val="single"/>
          <w:lang w:val="af-ZA"/>
        </w:rPr>
        <w:t xml:space="preserve">      </w:t>
      </w:r>
    </w:p>
    <w:p w:rsidR="00D43703" w:rsidRPr="005A47AF" w:rsidRDefault="00D43703" w:rsidP="0070498E">
      <w:pPr>
        <w:pStyle w:val="a3"/>
        <w:spacing w:line="240" w:lineRule="auto"/>
        <w:ind w:firstLine="0"/>
        <w:rPr>
          <w:i w:val="0"/>
          <w:lang w:val="af-ZA"/>
        </w:rPr>
      </w:pPr>
      <w:r w:rsidRPr="005A47AF">
        <w:rPr>
          <w:rFonts w:ascii="GHEA Grapalat" w:hAnsi="GHEA Grapalat"/>
          <w:i w:val="0"/>
          <w:lang w:val="af-ZA"/>
        </w:rPr>
        <w:t>Պատվիրատո</w:t>
      </w:r>
      <w:r w:rsidR="0070498E" w:rsidRPr="005A47AF">
        <w:rPr>
          <w:rFonts w:ascii="GHEA Grapalat" w:hAnsi="GHEA Grapalat"/>
          <w:i w:val="0"/>
          <w:lang w:val="af-ZA"/>
        </w:rPr>
        <w:t>ւն</w:t>
      </w:r>
      <w:r w:rsidR="0070498E" w:rsidRPr="005A47AF">
        <w:rPr>
          <w:i w:val="0"/>
          <w:lang w:val="af-ZA"/>
        </w:rPr>
        <w:t xml:space="preserve">` </w:t>
      </w:r>
      <w:r w:rsidR="0070498E" w:rsidRPr="005A47AF">
        <w:rPr>
          <w:rFonts w:ascii="Sylfaen" w:hAnsi="Sylfaen"/>
          <w:i w:val="0"/>
          <w:lang w:val="af-ZA"/>
        </w:rPr>
        <w:t>Արևաշատի</w:t>
      </w:r>
      <w:r w:rsidR="0070498E" w:rsidRPr="005A47AF">
        <w:rPr>
          <w:i w:val="0"/>
          <w:lang w:val="af-ZA"/>
        </w:rPr>
        <w:t xml:space="preserve">  </w:t>
      </w:r>
      <w:r w:rsidR="0070498E" w:rsidRPr="005A47AF">
        <w:rPr>
          <w:rFonts w:ascii="Sylfaen" w:hAnsi="Sylfaen"/>
          <w:i w:val="0"/>
          <w:lang w:val="af-ZA"/>
        </w:rPr>
        <w:t>համայնքապետարանը</w:t>
      </w:r>
      <w:r w:rsidR="0070498E" w:rsidRPr="005A47AF">
        <w:rPr>
          <w:i w:val="0"/>
          <w:lang w:val="af-ZA"/>
        </w:rPr>
        <w:t xml:space="preserve">   </w:t>
      </w:r>
      <w:r w:rsidR="0070498E" w:rsidRPr="005A47AF">
        <w:rPr>
          <w:rFonts w:ascii="GHEA Grapalat" w:hAnsi="GHEA Grapalat"/>
          <w:i w:val="0"/>
          <w:lang w:val="af-ZA"/>
        </w:rPr>
        <w:t>որը</w:t>
      </w:r>
      <w:r w:rsidR="0070498E" w:rsidRPr="005A47AF">
        <w:rPr>
          <w:i w:val="0"/>
          <w:lang w:val="af-ZA"/>
        </w:rPr>
        <w:t xml:space="preserve"> </w:t>
      </w:r>
      <w:r w:rsidR="0070498E" w:rsidRPr="005A47AF">
        <w:rPr>
          <w:rFonts w:ascii="GHEA Grapalat" w:hAnsi="GHEA Grapalat"/>
          <w:i w:val="0"/>
          <w:lang w:val="af-ZA"/>
        </w:rPr>
        <w:t>գտնվում</w:t>
      </w:r>
      <w:r w:rsidR="0070498E" w:rsidRPr="005A47AF">
        <w:rPr>
          <w:i w:val="0"/>
          <w:lang w:val="af-ZA"/>
        </w:rPr>
        <w:t xml:space="preserve"> </w:t>
      </w:r>
      <w:r w:rsidR="0070498E" w:rsidRPr="005A47AF">
        <w:rPr>
          <w:rFonts w:ascii="GHEA Grapalat" w:hAnsi="GHEA Grapalat"/>
          <w:i w:val="0"/>
          <w:lang w:val="af-ZA"/>
        </w:rPr>
        <w:t>է</w:t>
      </w:r>
      <w:r w:rsidR="0070498E" w:rsidRPr="005A47AF">
        <w:rPr>
          <w:rFonts w:ascii="Sylfaen" w:hAnsi="Sylfaen"/>
          <w:i w:val="0"/>
          <w:lang w:val="af-ZA"/>
        </w:rPr>
        <w:t>գ</w:t>
      </w:r>
      <w:r w:rsidR="0070498E" w:rsidRPr="005A47AF">
        <w:rPr>
          <w:i w:val="0"/>
          <w:lang w:val="af-ZA"/>
        </w:rPr>
        <w:t xml:space="preserve">. </w:t>
      </w:r>
      <w:r w:rsidR="0070498E" w:rsidRPr="005A47AF">
        <w:rPr>
          <w:rFonts w:ascii="Sylfaen" w:hAnsi="Sylfaen"/>
          <w:i w:val="0"/>
          <w:lang w:val="af-ZA"/>
        </w:rPr>
        <w:t>Արևաշատ</w:t>
      </w:r>
      <w:r w:rsidR="0070498E" w:rsidRPr="005A47AF">
        <w:rPr>
          <w:i w:val="0"/>
          <w:lang w:val="af-ZA"/>
        </w:rPr>
        <w:t xml:space="preserve">  </w:t>
      </w:r>
      <w:r w:rsidR="0070498E" w:rsidRPr="005A47AF">
        <w:rPr>
          <w:rFonts w:ascii="Sylfaen" w:hAnsi="Sylfaen"/>
          <w:i w:val="0"/>
          <w:lang w:val="af-ZA"/>
        </w:rPr>
        <w:t>Երևանյան</w:t>
      </w:r>
      <w:r w:rsidR="0070498E" w:rsidRPr="005A47AF">
        <w:rPr>
          <w:i w:val="0"/>
          <w:lang w:val="af-ZA"/>
        </w:rPr>
        <w:t xml:space="preserve">  </w:t>
      </w:r>
      <w:r w:rsidR="0070498E" w:rsidRPr="005A47AF">
        <w:rPr>
          <w:rFonts w:ascii="Sylfaen" w:hAnsi="Sylfaen"/>
          <w:i w:val="0"/>
          <w:lang w:val="af-ZA"/>
        </w:rPr>
        <w:t>խճղ</w:t>
      </w:r>
      <w:r w:rsidR="0070498E" w:rsidRPr="005A47AF">
        <w:rPr>
          <w:i w:val="0"/>
          <w:lang w:val="af-ZA"/>
        </w:rPr>
        <w:t xml:space="preserve">. 16  </w:t>
      </w:r>
      <w:r w:rsidRPr="005A47AF">
        <w:rPr>
          <w:i w:val="0"/>
          <w:lang w:val="af-ZA"/>
        </w:rPr>
        <w:t xml:space="preserve"> </w:t>
      </w:r>
      <w:r w:rsidRPr="005A47AF">
        <w:rPr>
          <w:rFonts w:ascii="GHEA Grapalat" w:hAnsi="GHEA Grapalat"/>
          <w:i w:val="0"/>
          <w:lang w:val="af-ZA"/>
        </w:rPr>
        <w:t>հասցեում</w:t>
      </w:r>
      <w:r w:rsidRPr="005A47AF">
        <w:rPr>
          <w:i w:val="0"/>
          <w:lang w:val="af-ZA"/>
        </w:rPr>
        <w:t>,</w:t>
      </w:r>
    </w:p>
    <w:p w:rsidR="00D43703" w:rsidRPr="005A47AF" w:rsidRDefault="00D43703" w:rsidP="00D43703">
      <w:pPr>
        <w:pStyle w:val="a3"/>
        <w:spacing w:line="240" w:lineRule="auto"/>
        <w:ind w:left="1404"/>
        <w:rPr>
          <w:i w:val="0"/>
          <w:lang w:val="af-ZA"/>
        </w:rPr>
      </w:pPr>
      <w:r w:rsidRPr="005A47AF">
        <w:rPr>
          <w:i w:val="0"/>
          <w:sz w:val="16"/>
          <w:szCs w:val="16"/>
          <w:lang w:val="af-ZA"/>
        </w:rPr>
        <w:t xml:space="preserve">       (</w:t>
      </w:r>
      <w:r w:rsidRPr="005A47AF">
        <w:rPr>
          <w:rFonts w:ascii="GHEA Grapalat" w:hAnsi="GHEA Grapalat"/>
          <w:i w:val="0"/>
          <w:sz w:val="16"/>
          <w:szCs w:val="16"/>
          <w:lang w:val="af-ZA"/>
        </w:rPr>
        <w:t>պատվիրատուի</w:t>
      </w:r>
      <w:r w:rsidRPr="005A47AF">
        <w:rPr>
          <w:i w:val="0"/>
          <w:sz w:val="16"/>
          <w:szCs w:val="16"/>
          <w:lang w:val="af-ZA"/>
        </w:rPr>
        <w:t xml:space="preserve"> </w:t>
      </w:r>
      <w:r w:rsidRPr="005A47AF">
        <w:rPr>
          <w:rFonts w:ascii="GHEA Grapalat" w:hAnsi="GHEA Grapalat"/>
          <w:i w:val="0"/>
          <w:sz w:val="16"/>
          <w:szCs w:val="16"/>
          <w:lang w:val="af-ZA"/>
        </w:rPr>
        <w:t>անվանումը</w:t>
      </w:r>
      <w:r w:rsidRPr="005A47AF">
        <w:rPr>
          <w:i w:val="0"/>
          <w:sz w:val="16"/>
          <w:szCs w:val="16"/>
          <w:lang w:val="af-ZA"/>
        </w:rPr>
        <w:t>)</w:t>
      </w:r>
      <w:r w:rsidRPr="005A47AF">
        <w:rPr>
          <w:i w:val="0"/>
          <w:lang w:val="af-ZA"/>
        </w:rPr>
        <w:t xml:space="preserve">                             </w:t>
      </w:r>
      <w:r w:rsidRPr="005A47AF">
        <w:rPr>
          <w:i w:val="0"/>
          <w:sz w:val="16"/>
          <w:szCs w:val="16"/>
          <w:lang w:val="af-ZA"/>
        </w:rPr>
        <w:t>(</w:t>
      </w:r>
      <w:r w:rsidRPr="005A47AF">
        <w:rPr>
          <w:rFonts w:ascii="GHEA Grapalat" w:hAnsi="GHEA Grapalat"/>
          <w:i w:val="0"/>
          <w:sz w:val="16"/>
          <w:szCs w:val="16"/>
          <w:lang w:val="af-ZA"/>
        </w:rPr>
        <w:t>պատվիրատուի</w:t>
      </w:r>
      <w:r w:rsidRPr="005A47AF">
        <w:rPr>
          <w:i w:val="0"/>
          <w:sz w:val="16"/>
          <w:szCs w:val="16"/>
          <w:lang w:val="af-ZA"/>
        </w:rPr>
        <w:t xml:space="preserve"> </w:t>
      </w:r>
      <w:r w:rsidRPr="005A47AF">
        <w:rPr>
          <w:rFonts w:ascii="GHEA Grapalat" w:hAnsi="GHEA Grapalat"/>
          <w:i w:val="0"/>
          <w:sz w:val="16"/>
          <w:szCs w:val="16"/>
          <w:lang w:val="af-ZA"/>
        </w:rPr>
        <w:t>հասցեն</w:t>
      </w:r>
      <w:r w:rsidRPr="005A47AF">
        <w:rPr>
          <w:i w:val="0"/>
          <w:sz w:val="16"/>
          <w:szCs w:val="16"/>
          <w:lang w:val="af-ZA"/>
        </w:rPr>
        <w:t xml:space="preserve">)  </w:t>
      </w:r>
    </w:p>
    <w:p w:rsidR="00D43703" w:rsidRPr="005A47AF" w:rsidRDefault="0063552D" w:rsidP="00D43703">
      <w:pPr>
        <w:pStyle w:val="a3"/>
        <w:spacing w:line="240" w:lineRule="auto"/>
        <w:ind w:firstLine="0"/>
        <w:rPr>
          <w:i w:val="0"/>
          <w:lang w:val="af-ZA"/>
        </w:rPr>
      </w:pPr>
      <w:r w:rsidRPr="005A47AF">
        <w:rPr>
          <w:rFonts w:ascii="GHEA Grapalat" w:hAnsi="GHEA Grapalat"/>
          <w:i w:val="0"/>
          <w:lang w:val="af-ZA"/>
        </w:rPr>
        <w:t>հայտարարում</w:t>
      </w:r>
      <w:r w:rsidRPr="005A47AF">
        <w:rPr>
          <w:i w:val="0"/>
          <w:lang w:val="af-ZA"/>
        </w:rPr>
        <w:t xml:space="preserve"> </w:t>
      </w:r>
      <w:r w:rsidRPr="005A47AF">
        <w:rPr>
          <w:rFonts w:ascii="GHEA Grapalat" w:hAnsi="GHEA Grapalat"/>
          <w:i w:val="0"/>
          <w:lang w:val="af-ZA"/>
        </w:rPr>
        <w:t>է</w:t>
      </w:r>
      <w:r w:rsidRPr="005A47AF">
        <w:rPr>
          <w:i w:val="0"/>
          <w:lang w:val="af-ZA"/>
        </w:rPr>
        <w:t xml:space="preserve"> </w:t>
      </w:r>
      <w:r w:rsidRPr="005A47AF">
        <w:rPr>
          <w:rFonts w:ascii="Sylfaen" w:hAnsi="Sylfaen"/>
          <w:i w:val="0"/>
          <w:lang w:val="ru-RU"/>
        </w:rPr>
        <w:t>գնանշման</w:t>
      </w:r>
      <w:r w:rsidRPr="005A47AF">
        <w:rPr>
          <w:i w:val="0"/>
          <w:lang w:val="af-ZA"/>
        </w:rPr>
        <w:t xml:space="preserve">  </w:t>
      </w:r>
      <w:r w:rsidRPr="005A47AF">
        <w:rPr>
          <w:rFonts w:ascii="Sylfaen" w:hAnsi="Sylfaen"/>
          <w:i w:val="0"/>
          <w:lang w:val="ru-RU"/>
        </w:rPr>
        <w:t>հարցման</w:t>
      </w:r>
      <w:r w:rsidRPr="005A47AF">
        <w:rPr>
          <w:i w:val="0"/>
          <w:lang w:val="af-ZA"/>
        </w:rPr>
        <w:t xml:space="preserve">  </w:t>
      </w:r>
      <w:r w:rsidRPr="005A47AF">
        <w:rPr>
          <w:rFonts w:ascii="Sylfaen" w:hAnsi="Sylfaen"/>
          <w:i w:val="0"/>
          <w:lang w:val="ru-RU"/>
        </w:rPr>
        <w:t>ընթացակարգի</w:t>
      </w:r>
      <w:r w:rsidRPr="005A47AF">
        <w:rPr>
          <w:i w:val="0"/>
          <w:lang w:val="af-ZA"/>
        </w:rPr>
        <w:t xml:space="preserve">  </w:t>
      </w:r>
      <w:r w:rsidRPr="005A47AF">
        <w:rPr>
          <w:rFonts w:ascii="Sylfaen" w:hAnsi="Sylfaen"/>
          <w:i w:val="0"/>
          <w:lang w:val="ru-RU"/>
        </w:rPr>
        <w:t>մրցույթ</w:t>
      </w:r>
      <w:r w:rsidR="00D43703" w:rsidRPr="005A47AF">
        <w:rPr>
          <w:i w:val="0"/>
          <w:lang w:val="af-ZA"/>
        </w:rPr>
        <w:t xml:space="preserve">, </w:t>
      </w:r>
      <w:r w:rsidR="00D43703" w:rsidRPr="005A47AF">
        <w:rPr>
          <w:rFonts w:ascii="GHEA Grapalat" w:hAnsi="GHEA Grapalat"/>
          <w:i w:val="0"/>
          <w:lang w:val="af-ZA"/>
        </w:rPr>
        <w:t>որն</w:t>
      </w:r>
      <w:r w:rsidR="00D43703" w:rsidRPr="005A47AF">
        <w:rPr>
          <w:i w:val="0"/>
          <w:lang w:val="af-ZA"/>
        </w:rPr>
        <w:t xml:space="preserve"> </w:t>
      </w:r>
      <w:r w:rsidR="00D43703" w:rsidRPr="005A47AF">
        <w:rPr>
          <w:rFonts w:ascii="GHEA Grapalat" w:hAnsi="GHEA Grapalat"/>
          <w:i w:val="0"/>
          <w:lang w:val="af-ZA"/>
        </w:rPr>
        <w:t>իրականացվում</w:t>
      </w:r>
      <w:r w:rsidR="00D43703" w:rsidRPr="005A47AF">
        <w:rPr>
          <w:i w:val="0"/>
          <w:lang w:val="af-ZA"/>
        </w:rPr>
        <w:t xml:space="preserve"> </w:t>
      </w:r>
      <w:r w:rsidR="00D43703" w:rsidRPr="005A47AF">
        <w:rPr>
          <w:rFonts w:ascii="GHEA Grapalat" w:hAnsi="GHEA Grapalat"/>
          <w:i w:val="0"/>
          <w:lang w:val="af-ZA"/>
        </w:rPr>
        <w:t>է</w:t>
      </w:r>
      <w:r w:rsidR="00D43703" w:rsidRPr="005A47AF">
        <w:rPr>
          <w:i w:val="0"/>
          <w:lang w:val="af-ZA"/>
        </w:rPr>
        <w:t xml:space="preserve"> </w:t>
      </w:r>
      <w:r w:rsidR="00D43703" w:rsidRPr="005A47AF">
        <w:rPr>
          <w:rFonts w:ascii="GHEA Grapalat" w:hAnsi="GHEA Grapalat"/>
          <w:i w:val="0"/>
          <w:lang w:val="af-ZA"/>
        </w:rPr>
        <w:t>մեկ</w:t>
      </w:r>
      <w:r w:rsidR="00D43703" w:rsidRPr="005A47AF">
        <w:rPr>
          <w:i w:val="0"/>
          <w:lang w:val="af-ZA"/>
        </w:rPr>
        <w:t xml:space="preserve"> </w:t>
      </w:r>
      <w:r w:rsidR="00D43703" w:rsidRPr="005A47AF">
        <w:rPr>
          <w:rFonts w:ascii="GHEA Grapalat" w:hAnsi="GHEA Grapalat"/>
          <w:i w:val="0"/>
          <w:lang w:val="af-ZA"/>
        </w:rPr>
        <w:t>փուլով</w:t>
      </w:r>
      <w:r w:rsidR="00D43703" w:rsidRPr="005A47AF">
        <w:rPr>
          <w:i w:val="0"/>
          <w:lang w:val="af-ZA"/>
        </w:rPr>
        <w:t>:</w:t>
      </w:r>
    </w:p>
    <w:p w:rsidR="00D43703" w:rsidRPr="005A47AF" w:rsidRDefault="00D43703" w:rsidP="00D43703">
      <w:pPr>
        <w:pStyle w:val="a3"/>
        <w:spacing w:line="240" w:lineRule="auto"/>
        <w:ind w:firstLine="0"/>
        <w:rPr>
          <w:i w:val="0"/>
          <w:lang w:val="af-ZA"/>
        </w:rPr>
      </w:pPr>
      <w:r w:rsidRPr="005A47AF">
        <w:rPr>
          <w:i w:val="0"/>
          <w:lang w:val="af-ZA"/>
        </w:rPr>
        <w:tab/>
      </w:r>
      <w:bookmarkStart w:id="0" w:name="_Hlk23167417"/>
      <w:r w:rsidRPr="005A47AF">
        <w:rPr>
          <w:rFonts w:ascii="GHEA Grapalat" w:hAnsi="GHEA Grapalat"/>
          <w:i w:val="0"/>
          <w:lang w:val="af-ZA"/>
        </w:rPr>
        <w:t>Սույն</w:t>
      </w:r>
      <w:r w:rsidRPr="005A47AF">
        <w:rPr>
          <w:i w:val="0"/>
          <w:lang w:val="af-ZA"/>
        </w:rPr>
        <w:t xml:space="preserve"> </w:t>
      </w:r>
      <w:r w:rsidRPr="005A47AF">
        <w:rPr>
          <w:rFonts w:ascii="GHEA Grapalat" w:hAnsi="GHEA Grapalat"/>
          <w:i w:val="0"/>
          <w:lang w:val="af-ZA"/>
        </w:rPr>
        <w:t>ընթացակարգի</w:t>
      </w:r>
      <w:bookmarkEnd w:id="0"/>
      <w:r w:rsidRPr="005A47AF">
        <w:rPr>
          <w:i w:val="0"/>
          <w:lang w:val="af-ZA"/>
        </w:rPr>
        <w:t xml:space="preserve"> </w:t>
      </w:r>
      <w:r w:rsidRPr="005A47AF">
        <w:rPr>
          <w:rFonts w:ascii="GHEA Grapalat" w:hAnsi="GHEA Grapalat"/>
          <w:i w:val="0"/>
          <w:lang w:val="af-ZA"/>
        </w:rPr>
        <w:t>արդյունքում</w:t>
      </w:r>
      <w:r w:rsidRPr="005A47AF">
        <w:rPr>
          <w:i w:val="0"/>
          <w:lang w:val="af-ZA"/>
        </w:rPr>
        <w:t xml:space="preserve"> </w:t>
      </w:r>
      <w:r w:rsidRPr="005A47AF">
        <w:rPr>
          <w:rFonts w:ascii="GHEA Grapalat" w:hAnsi="GHEA Grapalat"/>
          <w:i w:val="0"/>
          <w:lang w:val="hy-AM"/>
        </w:rPr>
        <w:t>ընտրված</w:t>
      </w:r>
      <w:r w:rsidRPr="005A47AF">
        <w:rPr>
          <w:i w:val="0"/>
          <w:lang w:val="af-ZA"/>
        </w:rPr>
        <w:t xml:space="preserve"> </w:t>
      </w:r>
      <w:r w:rsidRPr="005A47AF">
        <w:rPr>
          <w:rFonts w:ascii="GHEA Grapalat" w:hAnsi="GHEA Grapalat"/>
          <w:i w:val="0"/>
          <w:lang w:val="af-ZA"/>
        </w:rPr>
        <w:t>մասնակցին</w:t>
      </w:r>
      <w:r w:rsidRPr="005A47AF">
        <w:rPr>
          <w:i w:val="0"/>
          <w:lang w:val="af-ZA"/>
        </w:rPr>
        <w:t xml:space="preserve"> </w:t>
      </w:r>
      <w:r w:rsidRPr="005A47AF">
        <w:rPr>
          <w:rFonts w:ascii="GHEA Grapalat" w:hAnsi="GHEA Grapalat"/>
          <w:i w:val="0"/>
          <w:lang w:val="af-ZA"/>
        </w:rPr>
        <w:t>սահմանված</w:t>
      </w:r>
      <w:r w:rsidRPr="005A47AF">
        <w:rPr>
          <w:i w:val="0"/>
          <w:lang w:val="af-ZA"/>
        </w:rPr>
        <w:t xml:space="preserve"> </w:t>
      </w:r>
      <w:r w:rsidRPr="005A47AF">
        <w:rPr>
          <w:rFonts w:ascii="GHEA Grapalat" w:hAnsi="GHEA Grapalat"/>
          <w:i w:val="0"/>
          <w:lang w:val="af-ZA"/>
        </w:rPr>
        <w:t>կարգով</w:t>
      </w:r>
      <w:r w:rsidRPr="005A47AF">
        <w:rPr>
          <w:i w:val="0"/>
          <w:lang w:val="af-ZA"/>
        </w:rPr>
        <w:t xml:space="preserve"> </w:t>
      </w:r>
      <w:r w:rsidRPr="005A47AF">
        <w:rPr>
          <w:rFonts w:ascii="GHEA Grapalat" w:hAnsi="GHEA Grapalat"/>
          <w:i w:val="0"/>
          <w:lang w:val="af-ZA"/>
        </w:rPr>
        <w:t>կառաջարկվի</w:t>
      </w:r>
      <w:r w:rsidRPr="005A47AF">
        <w:rPr>
          <w:i w:val="0"/>
          <w:lang w:val="af-ZA"/>
        </w:rPr>
        <w:t xml:space="preserve"> </w:t>
      </w:r>
      <w:r w:rsidRPr="005A47AF">
        <w:rPr>
          <w:rFonts w:ascii="GHEA Grapalat" w:hAnsi="GHEA Grapalat"/>
          <w:i w:val="0"/>
          <w:lang w:val="af-ZA"/>
        </w:rPr>
        <w:t>կնքել</w:t>
      </w:r>
      <w:r w:rsidRPr="005A47AF">
        <w:rPr>
          <w:i w:val="0"/>
          <w:lang w:val="af-ZA"/>
        </w:rPr>
        <w:t xml:space="preserve"> </w:t>
      </w:r>
      <w:r w:rsidR="00E54E12">
        <w:rPr>
          <w:rFonts w:ascii="Sylfaen" w:hAnsi="Sylfaen"/>
          <w:i w:val="0"/>
          <w:lang w:val="af-ZA"/>
        </w:rPr>
        <w:t xml:space="preserve">Արևաշատ  համայնքի  մանկապարտեզի </w:t>
      </w:r>
      <w:r w:rsidR="002E0B3B">
        <w:rPr>
          <w:rFonts w:ascii="Sylfaen" w:hAnsi="Sylfaen"/>
          <w:i w:val="0"/>
          <w:lang w:val="af-ZA"/>
        </w:rPr>
        <w:t>նախագծման</w:t>
      </w:r>
      <w:r w:rsidR="0070498E" w:rsidRPr="005A47AF">
        <w:rPr>
          <w:i w:val="0"/>
          <w:lang w:val="af-ZA"/>
        </w:rPr>
        <w:t xml:space="preserve">  </w:t>
      </w:r>
      <w:r w:rsidR="0070498E" w:rsidRPr="005A47AF">
        <w:rPr>
          <w:rFonts w:ascii="Sylfaen" w:hAnsi="Sylfaen"/>
          <w:i w:val="0"/>
          <w:lang w:val="af-ZA"/>
        </w:rPr>
        <w:t>աշխատանքների</w:t>
      </w:r>
      <w:r w:rsidRPr="005A47AF">
        <w:rPr>
          <w:i w:val="0"/>
          <w:lang w:val="af-ZA"/>
        </w:rPr>
        <w:t xml:space="preserve">    </w:t>
      </w:r>
      <w:r w:rsidRPr="005A47AF">
        <w:rPr>
          <w:rFonts w:ascii="GHEA Grapalat" w:hAnsi="GHEA Grapalat"/>
          <w:i w:val="0"/>
          <w:lang w:val="af-ZA"/>
        </w:rPr>
        <w:t>կատարման</w:t>
      </w:r>
      <w:r w:rsidRPr="005A47AF">
        <w:rPr>
          <w:i w:val="0"/>
          <w:lang w:val="af-ZA"/>
        </w:rPr>
        <w:t xml:space="preserve"> </w:t>
      </w:r>
      <w:r w:rsidRPr="005A47AF">
        <w:rPr>
          <w:rFonts w:ascii="GHEA Grapalat" w:hAnsi="GHEA Grapalat"/>
          <w:i w:val="0"/>
          <w:lang w:val="af-ZA"/>
        </w:rPr>
        <w:t>պայմանագիր</w:t>
      </w:r>
      <w:r w:rsidRPr="005A47AF">
        <w:rPr>
          <w:i w:val="0"/>
          <w:lang w:val="af-ZA"/>
        </w:rPr>
        <w:t xml:space="preserve"> (</w:t>
      </w:r>
      <w:r w:rsidRPr="005A47AF">
        <w:rPr>
          <w:rFonts w:ascii="GHEA Grapalat" w:hAnsi="GHEA Grapalat"/>
          <w:i w:val="0"/>
          <w:lang w:val="af-ZA"/>
        </w:rPr>
        <w:t>այսուհետ</w:t>
      </w:r>
      <w:r w:rsidRPr="005A47AF">
        <w:rPr>
          <w:i w:val="0"/>
          <w:lang w:val="af-ZA"/>
        </w:rPr>
        <w:t xml:space="preserve">` </w:t>
      </w:r>
      <w:r w:rsidRPr="005A47AF">
        <w:rPr>
          <w:rFonts w:ascii="GHEA Grapalat" w:hAnsi="GHEA Grapalat"/>
          <w:i w:val="0"/>
          <w:sz w:val="16"/>
          <w:szCs w:val="16"/>
          <w:lang w:val="af-ZA"/>
        </w:rPr>
        <w:t>աշխատանքի</w:t>
      </w:r>
      <w:r w:rsidRPr="005A47AF">
        <w:rPr>
          <w:i w:val="0"/>
          <w:sz w:val="16"/>
          <w:szCs w:val="16"/>
          <w:lang w:val="af-ZA"/>
        </w:rPr>
        <w:t xml:space="preserve"> </w:t>
      </w:r>
      <w:r w:rsidRPr="005A47AF">
        <w:rPr>
          <w:rFonts w:ascii="GHEA Grapalat" w:hAnsi="GHEA Grapalat"/>
          <w:i w:val="0"/>
          <w:sz w:val="16"/>
          <w:szCs w:val="16"/>
          <w:lang w:val="af-ZA"/>
        </w:rPr>
        <w:t>անվանումը</w:t>
      </w:r>
      <w:r w:rsidR="00E54E12">
        <w:rPr>
          <w:i w:val="0"/>
          <w:lang w:val="af-ZA"/>
        </w:rPr>
        <w:t xml:space="preserve"> </w:t>
      </w:r>
      <w:r w:rsidRPr="005A47AF">
        <w:rPr>
          <w:rFonts w:ascii="GHEA Grapalat" w:hAnsi="GHEA Grapalat"/>
          <w:i w:val="0"/>
          <w:lang w:val="af-ZA"/>
        </w:rPr>
        <w:t>պայմանագիր</w:t>
      </w:r>
      <w:r w:rsidRPr="005A47AF">
        <w:rPr>
          <w:i w:val="0"/>
          <w:lang w:val="af-ZA"/>
        </w:rPr>
        <w:t>)</w:t>
      </w:r>
      <w:r w:rsidRPr="005A47AF">
        <w:rPr>
          <w:rFonts w:ascii="GHEA Grapalat" w:hAnsi="GHEA Grapalat"/>
          <w:i w:val="0"/>
          <w:lang w:val="af-ZA"/>
        </w:rPr>
        <w:t>։</w:t>
      </w:r>
      <w:r w:rsidRPr="005A47AF">
        <w:rPr>
          <w:i w:val="0"/>
          <w:lang w:val="af-ZA"/>
        </w:rPr>
        <w:t xml:space="preserve"> </w:t>
      </w:r>
    </w:p>
    <w:p w:rsidR="00D43703" w:rsidRPr="005A47AF" w:rsidRDefault="00D43703" w:rsidP="00D43703">
      <w:pPr>
        <w:pStyle w:val="a3"/>
        <w:spacing w:line="240" w:lineRule="auto"/>
        <w:ind w:firstLine="0"/>
        <w:rPr>
          <w:i w:val="0"/>
          <w:sz w:val="16"/>
          <w:szCs w:val="16"/>
          <w:lang w:val="af-ZA"/>
        </w:rPr>
      </w:pPr>
      <w:r w:rsidRPr="005A47AF">
        <w:rPr>
          <w:i w:val="0"/>
          <w:sz w:val="16"/>
          <w:szCs w:val="16"/>
          <w:lang w:val="af-ZA"/>
        </w:rPr>
        <w:t xml:space="preserve">                   </w:t>
      </w:r>
      <w:r w:rsidRPr="005A47AF">
        <w:rPr>
          <w:i w:val="0"/>
          <w:lang w:val="af-ZA"/>
        </w:rPr>
        <w:t>«</w:t>
      </w:r>
      <w:r w:rsidRPr="005A47AF">
        <w:rPr>
          <w:rFonts w:ascii="GHEA Grapalat" w:hAnsi="GHEA Grapalat"/>
          <w:i w:val="0"/>
          <w:lang w:val="af-ZA"/>
        </w:rPr>
        <w:t>Գնումների</w:t>
      </w:r>
      <w:r w:rsidRPr="005A47AF">
        <w:rPr>
          <w:i w:val="0"/>
          <w:lang w:val="af-ZA"/>
        </w:rPr>
        <w:t xml:space="preserve"> </w:t>
      </w:r>
      <w:r w:rsidRPr="005A47AF">
        <w:rPr>
          <w:rFonts w:ascii="GHEA Grapalat" w:hAnsi="GHEA Grapalat"/>
          <w:i w:val="0"/>
          <w:lang w:val="af-ZA"/>
        </w:rPr>
        <w:t>մասին</w:t>
      </w:r>
      <w:r w:rsidRPr="005A47AF">
        <w:rPr>
          <w:i w:val="0"/>
          <w:lang w:val="af-ZA"/>
        </w:rPr>
        <w:t xml:space="preserve">» </w:t>
      </w:r>
      <w:r w:rsidRPr="005A47AF">
        <w:rPr>
          <w:rFonts w:ascii="GHEA Grapalat" w:hAnsi="GHEA Grapalat"/>
          <w:i w:val="0"/>
          <w:lang w:val="af-ZA"/>
        </w:rPr>
        <w:t>ՀՀ</w:t>
      </w:r>
      <w:r w:rsidRPr="005A47AF">
        <w:rPr>
          <w:i w:val="0"/>
          <w:lang w:val="af-ZA"/>
        </w:rPr>
        <w:t xml:space="preserve"> </w:t>
      </w:r>
      <w:r w:rsidRPr="005A47AF">
        <w:rPr>
          <w:rFonts w:ascii="GHEA Grapalat" w:hAnsi="GHEA Grapalat"/>
          <w:i w:val="0"/>
          <w:lang w:val="af-ZA"/>
        </w:rPr>
        <w:t>օրենքի</w:t>
      </w:r>
      <w:r w:rsidRPr="005A47AF">
        <w:rPr>
          <w:i w:val="0"/>
          <w:lang w:val="af-ZA"/>
        </w:rPr>
        <w:t xml:space="preserve"> 7-</w:t>
      </w:r>
      <w:r w:rsidRPr="005A47AF">
        <w:rPr>
          <w:rFonts w:ascii="GHEA Grapalat" w:hAnsi="GHEA Grapalat"/>
          <w:i w:val="0"/>
          <w:lang w:val="af-ZA"/>
        </w:rPr>
        <w:t>րդ</w:t>
      </w:r>
      <w:r w:rsidRPr="005A47AF">
        <w:rPr>
          <w:i w:val="0"/>
          <w:lang w:val="af-ZA"/>
        </w:rPr>
        <w:t xml:space="preserve"> </w:t>
      </w:r>
      <w:r w:rsidRPr="005A47AF">
        <w:rPr>
          <w:rFonts w:ascii="GHEA Grapalat" w:hAnsi="GHEA Grapalat"/>
          <w:i w:val="0"/>
          <w:lang w:val="af-ZA"/>
        </w:rPr>
        <w:t>հոդվածի</w:t>
      </w:r>
      <w:r w:rsidRPr="005A47AF">
        <w:rPr>
          <w:i w:val="0"/>
          <w:lang w:val="af-ZA"/>
        </w:rPr>
        <w:t xml:space="preserve"> </w:t>
      </w:r>
      <w:r w:rsidRPr="005A47AF">
        <w:rPr>
          <w:rFonts w:ascii="GHEA Grapalat" w:hAnsi="GHEA Grapalat"/>
          <w:i w:val="0"/>
          <w:lang w:val="af-ZA"/>
        </w:rPr>
        <w:t>համաձայն</w:t>
      </w:r>
      <w:r w:rsidRPr="005A47AF">
        <w:rPr>
          <w:i w:val="0"/>
          <w:lang w:val="af-ZA"/>
        </w:rPr>
        <w:t xml:space="preserve">` </w:t>
      </w:r>
      <w:r w:rsidRPr="005A47AF">
        <w:rPr>
          <w:rFonts w:ascii="GHEA Grapalat" w:hAnsi="GHEA Grapalat"/>
          <w:i w:val="0"/>
          <w:lang w:val="af-ZA"/>
        </w:rPr>
        <w:t>ցանկացած</w:t>
      </w:r>
      <w:r w:rsidRPr="005A47AF">
        <w:rPr>
          <w:i w:val="0"/>
          <w:lang w:val="af-ZA"/>
        </w:rPr>
        <w:t xml:space="preserve"> </w:t>
      </w:r>
      <w:r w:rsidRPr="005A47AF">
        <w:rPr>
          <w:rFonts w:ascii="GHEA Grapalat" w:hAnsi="GHEA Grapalat"/>
          <w:i w:val="0"/>
          <w:lang w:val="af-ZA"/>
        </w:rPr>
        <w:t>անձ</w:t>
      </w:r>
      <w:r w:rsidRPr="005A47AF">
        <w:rPr>
          <w:i w:val="0"/>
          <w:lang w:val="af-ZA"/>
        </w:rPr>
        <w:t xml:space="preserve">, </w:t>
      </w:r>
      <w:r w:rsidRPr="005A47AF">
        <w:rPr>
          <w:rFonts w:ascii="GHEA Grapalat" w:hAnsi="GHEA Grapalat"/>
          <w:i w:val="0"/>
          <w:lang w:val="af-ZA"/>
        </w:rPr>
        <w:t>անկախ</w:t>
      </w:r>
      <w:r w:rsidRPr="005A47AF">
        <w:rPr>
          <w:i w:val="0"/>
          <w:lang w:val="af-ZA"/>
        </w:rPr>
        <w:t xml:space="preserve"> </w:t>
      </w:r>
      <w:r w:rsidRPr="005A47AF">
        <w:rPr>
          <w:rFonts w:ascii="GHEA Grapalat" w:hAnsi="GHEA Grapalat"/>
          <w:i w:val="0"/>
          <w:lang w:val="af-ZA"/>
        </w:rPr>
        <w:t>նրա</w:t>
      </w:r>
      <w:r w:rsidRPr="005A47AF">
        <w:rPr>
          <w:i w:val="0"/>
          <w:lang w:val="af-ZA"/>
        </w:rPr>
        <w:t xml:space="preserve"> </w:t>
      </w:r>
      <w:r w:rsidRPr="005A47AF">
        <w:rPr>
          <w:rFonts w:ascii="GHEA Grapalat" w:hAnsi="GHEA Grapalat"/>
          <w:i w:val="0"/>
          <w:lang w:val="af-ZA"/>
        </w:rPr>
        <w:t>օտարերկրյա</w:t>
      </w:r>
      <w:r w:rsidRPr="005A47AF">
        <w:rPr>
          <w:i w:val="0"/>
          <w:lang w:val="af-ZA"/>
        </w:rPr>
        <w:t xml:space="preserve"> </w:t>
      </w:r>
      <w:r w:rsidRPr="005A47AF">
        <w:rPr>
          <w:rFonts w:ascii="GHEA Grapalat" w:hAnsi="GHEA Grapalat"/>
          <w:i w:val="0"/>
          <w:lang w:val="af-ZA"/>
        </w:rPr>
        <w:t>ֆիզիկական</w:t>
      </w:r>
      <w:r w:rsidRPr="005A47AF">
        <w:rPr>
          <w:i w:val="0"/>
          <w:lang w:val="af-ZA"/>
        </w:rPr>
        <w:t xml:space="preserve"> </w:t>
      </w:r>
      <w:r w:rsidRPr="005A47AF">
        <w:rPr>
          <w:rFonts w:ascii="GHEA Grapalat" w:hAnsi="GHEA Grapalat"/>
          <w:i w:val="0"/>
          <w:lang w:val="af-ZA"/>
        </w:rPr>
        <w:t>անձ</w:t>
      </w:r>
      <w:r w:rsidRPr="005A47AF">
        <w:rPr>
          <w:i w:val="0"/>
          <w:lang w:val="af-ZA"/>
        </w:rPr>
        <w:t xml:space="preserve">, </w:t>
      </w:r>
      <w:r w:rsidRPr="005A47AF">
        <w:rPr>
          <w:rFonts w:ascii="GHEA Grapalat" w:hAnsi="GHEA Grapalat"/>
          <w:i w:val="0"/>
          <w:lang w:val="af-ZA"/>
        </w:rPr>
        <w:t>կազմակերպություն</w:t>
      </w:r>
      <w:r w:rsidRPr="005A47AF">
        <w:rPr>
          <w:i w:val="0"/>
          <w:lang w:val="af-ZA"/>
        </w:rPr>
        <w:t xml:space="preserve"> </w:t>
      </w:r>
      <w:r w:rsidRPr="005A47AF">
        <w:rPr>
          <w:rFonts w:ascii="GHEA Grapalat" w:hAnsi="GHEA Grapalat"/>
          <w:i w:val="0"/>
          <w:lang w:val="af-ZA"/>
        </w:rPr>
        <w:t>կամ</w:t>
      </w:r>
      <w:r w:rsidRPr="005A47AF">
        <w:rPr>
          <w:i w:val="0"/>
          <w:lang w:val="af-ZA"/>
        </w:rPr>
        <w:t xml:space="preserve"> </w:t>
      </w:r>
      <w:r w:rsidRPr="005A47AF">
        <w:rPr>
          <w:rFonts w:ascii="GHEA Grapalat" w:hAnsi="GHEA Grapalat"/>
          <w:i w:val="0"/>
          <w:lang w:val="af-ZA"/>
        </w:rPr>
        <w:t>քաղաքացիություն</w:t>
      </w:r>
      <w:r w:rsidRPr="005A47AF">
        <w:rPr>
          <w:i w:val="0"/>
          <w:lang w:val="af-ZA"/>
        </w:rPr>
        <w:t xml:space="preserve"> </w:t>
      </w:r>
      <w:r w:rsidRPr="005A47AF">
        <w:rPr>
          <w:rFonts w:ascii="GHEA Grapalat" w:hAnsi="GHEA Grapalat"/>
          <w:i w:val="0"/>
          <w:lang w:val="af-ZA"/>
        </w:rPr>
        <w:t>չունեցող</w:t>
      </w:r>
      <w:r w:rsidRPr="005A47AF">
        <w:rPr>
          <w:i w:val="0"/>
          <w:lang w:val="af-ZA"/>
        </w:rPr>
        <w:t xml:space="preserve"> </w:t>
      </w:r>
      <w:r w:rsidRPr="005A47AF">
        <w:rPr>
          <w:rFonts w:ascii="GHEA Grapalat" w:hAnsi="GHEA Grapalat"/>
          <w:i w:val="0"/>
          <w:lang w:val="af-ZA"/>
        </w:rPr>
        <w:t>անձ</w:t>
      </w:r>
      <w:r w:rsidRPr="005A47AF">
        <w:rPr>
          <w:i w:val="0"/>
          <w:lang w:val="af-ZA"/>
        </w:rPr>
        <w:t xml:space="preserve"> </w:t>
      </w:r>
      <w:r w:rsidRPr="005A47AF">
        <w:rPr>
          <w:rFonts w:ascii="GHEA Grapalat" w:hAnsi="GHEA Grapalat"/>
          <w:i w:val="0"/>
          <w:lang w:val="af-ZA"/>
        </w:rPr>
        <w:t>լինելու</w:t>
      </w:r>
      <w:r w:rsidRPr="005A47AF">
        <w:rPr>
          <w:i w:val="0"/>
          <w:lang w:val="af-ZA"/>
        </w:rPr>
        <w:t xml:space="preserve"> </w:t>
      </w:r>
      <w:r w:rsidRPr="005A47AF">
        <w:rPr>
          <w:rFonts w:ascii="GHEA Grapalat" w:hAnsi="GHEA Grapalat"/>
          <w:i w:val="0"/>
          <w:lang w:val="af-ZA"/>
        </w:rPr>
        <w:t>հանգամանքից</w:t>
      </w:r>
      <w:r w:rsidRPr="005A47AF">
        <w:rPr>
          <w:i w:val="0"/>
          <w:lang w:val="af-ZA"/>
        </w:rPr>
        <w:t xml:space="preserve">, </w:t>
      </w:r>
      <w:r w:rsidRPr="005A47AF">
        <w:rPr>
          <w:rFonts w:ascii="GHEA Grapalat" w:hAnsi="GHEA Grapalat"/>
          <w:i w:val="0"/>
          <w:lang w:val="af-ZA"/>
        </w:rPr>
        <w:t>ունի</w:t>
      </w:r>
      <w:r w:rsidRPr="005A47AF">
        <w:rPr>
          <w:i w:val="0"/>
          <w:lang w:val="af-ZA"/>
        </w:rPr>
        <w:t xml:space="preserve"> </w:t>
      </w:r>
      <w:r w:rsidRPr="005A47AF">
        <w:rPr>
          <w:rFonts w:ascii="GHEA Grapalat" w:hAnsi="GHEA Grapalat"/>
          <w:i w:val="0"/>
          <w:lang w:val="af-ZA"/>
        </w:rPr>
        <w:t>սույն</w:t>
      </w:r>
      <w:r w:rsidRPr="005A47AF">
        <w:rPr>
          <w:i w:val="0"/>
          <w:lang w:val="af-ZA"/>
        </w:rPr>
        <w:t xml:space="preserve"> </w:t>
      </w:r>
      <w:r w:rsidRPr="005A47AF">
        <w:rPr>
          <w:rFonts w:ascii="GHEA Grapalat" w:hAnsi="GHEA Grapalat"/>
          <w:i w:val="0"/>
          <w:lang w:val="af-ZA"/>
        </w:rPr>
        <w:t>ընթացակարգին</w:t>
      </w:r>
      <w:r w:rsidRPr="005A47AF">
        <w:rPr>
          <w:i w:val="0"/>
          <w:lang w:val="af-ZA"/>
        </w:rPr>
        <w:t xml:space="preserve"> </w:t>
      </w:r>
      <w:r w:rsidRPr="005A47AF">
        <w:rPr>
          <w:rFonts w:ascii="GHEA Grapalat" w:hAnsi="GHEA Grapalat"/>
          <w:i w:val="0"/>
          <w:lang w:val="af-ZA"/>
        </w:rPr>
        <w:t>մասնակցելու</w:t>
      </w:r>
      <w:r w:rsidRPr="005A47AF">
        <w:rPr>
          <w:i w:val="0"/>
          <w:lang w:val="af-ZA"/>
        </w:rPr>
        <w:t xml:space="preserve"> </w:t>
      </w:r>
      <w:r w:rsidRPr="005A47AF">
        <w:rPr>
          <w:rFonts w:ascii="GHEA Grapalat" w:hAnsi="GHEA Grapalat"/>
          <w:i w:val="0"/>
          <w:lang w:val="af-ZA"/>
        </w:rPr>
        <w:t>հավասար</w:t>
      </w:r>
      <w:r w:rsidRPr="005A47AF">
        <w:rPr>
          <w:i w:val="0"/>
          <w:lang w:val="af-ZA"/>
        </w:rPr>
        <w:t xml:space="preserve"> </w:t>
      </w:r>
      <w:r w:rsidRPr="005A47AF">
        <w:rPr>
          <w:rFonts w:ascii="GHEA Grapalat" w:hAnsi="GHEA Grapalat"/>
          <w:i w:val="0"/>
          <w:lang w:val="af-ZA"/>
        </w:rPr>
        <w:t>իրավունք</w:t>
      </w:r>
      <w:r w:rsidRPr="005A47AF">
        <w:rPr>
          <w:i w:val="0"/>
          <w:lang w:val="af-ZA"/>
        </w:rPr>
        <w:t>:</w:t>
      </w:r>
    </w:p>
    <w:p w:rsidR="00D43703" w:rsidRPr="005A47AF" w:rsidRDefault="00D43703" w:rsidP="00D43703">
      <w:pPr>
        <w:ind w:firstLine="720"/>
        <w:jc w:val="both"/>
        <w:rPr>
          <w:rFonts w:ascii="Arial LatArm" w:hAnsi="Arial LatArm"/>
          <w:sz w:val="20"/>
          <w:szCs w:val="20"/>
          <w:lang w:val="af-ZA"/>
        </w:rPr>
      </w:pPr>
      <w:r w:rsidRPr="005A47AF">
        <w:rPr>
          <w:rFonts w:ascii="GHEA Grapalat" w:hAnsi="GHEA Grapalat"/>
          <w:sz w:val="20"/>
          <w:szCs w:val="20"/>
          <w:lang w:val="af-ZA"/>
        </w:rPr>
        <w:t>Սույն</w:t>
      </w:r>
      <w:r w:rsidRPr="005A47AF">
        <w:rPr>
          <w:rFonts w:ascii="Arial LatArm" w:hAnsi="Arial LatArm"/>
          <w:sz w:val="20"/>
          <w:szCs w:val="20"/>
          <w:lang w:val="af-ZA"/>
        </w:rPr>
        <w:t xml:space="preserve"> </w:t>
      </w:r>
      <w:r w:rsidRPr="005A47AF">
        <w:rPr>
          <w:rFonts w:ascii="GHEA Grapalat" w:hAnsi="GHEA Grapalat"/>
          <w:sz w:val="20"/>
          <w:szCs w:val="20"/>
          <w:lang w:val="af-ZA"/>
        </w:rPr>
        <w:t>ընթացակարգին</w:t>
      </w:r>
      <w:r w:rsidRPr="005A47AF">
        <w:rPr>
          <w:rFonts w:ascii="Arial LatArm" w:hAnsi="Arial LatArm"/>
          <w:sz w:val="20"/>
          <w:szCs w:val="20"/>
          <w:lang w:val="af-ZA"/>
        </w:rPr>
        <w:t xml:space="preserve"> </w:t>
      </w:r>
      <w:r w:rsidRPr="005A47AF">
        <w:rPr>
          <w:rFonts w:ascii="GHEA Grapalat" w:hAnsi="GHEA Grapalat"/>
          <w:sz w:val="20"/>
          <w:szCs w:val="20"/>
          <w:lang w:val="af-ZA"/>
        </w:rPr>
        <w:t>մասնակցելու</w:t>
      </w:r>
      <w:r w:rsidRPr="005A47AF">
        <w:rPr>
          <w:rFonts w:ascii="Arial LatArm" w:hAnsi="Arial LatArm"/>
          <w:sz w:val="20"/>
          <w:szCs w:val="20"/>
          <w:lang w:val="af-ZA"/>
        </w:rPr>
        <w:t xml:space="preserve"> </w:t>
      </w:r>
      <w:r w:rsidRPr="005A47AF">
        <w:rPr>
          <w:rFonts w:ascii="GHEA Grapalat" w:hAnsi="GHEA Grapalat"/>
          <w:sz w:val="20"/>
          <w:szCs w:val="20"/>
          <w:lang w:val="af-ZA"/>
        </w:rPr>
        <w:t>իրավունք</w:t>
      </w:r>
      <w:r w:rsidRPr="005A47AF">
        <w:rPr>
          <w:rFonts w:ascii="Arial LatArm" w:hAnsi="Arial LatArm"/>
          <w:sz w:val="20"/>
          <w:szCs w:val="20"/>
          <w:lang w:val="af-ZA"/>
        </w:rPr>
        <w:t xml:space="preserve"> </w:t>
      </w:r>
      <w:r w:rsidRPr="005A47AF">
        <w:rPr>
          <w:rFonts w:ascii="GHEA Grapalat" w:hAnsi="GHEA Grapalat"/>
          <w:sz w:val="20"/>
          <w:szCs w:val="20"/>
          <w:lang w:val="af-ZA"/>
        </w:rPr>
        <w:t>չունեցող</w:t>
      </w:r>
      <w:r w:rsidRPr="005A47AF">
        <w:rPr>
          <w:rFonts w:ascii="Arial LatArm" w:hAnsi="Arial LatArm"/>
          <w:sz w:val="20"/>
          <w:szCs w:val="20"/>
          <w:lang w:val="af-ZA"/>
        </w:rPr>
        <w:t xml:space="preserve"> </w:t>
      </w:r>
      <w:r w:rsidRPr="005A47AF">
        <w:rPr>
          <w:rFonts w:ascii="GHEA Grapalat" w:hAnsi="GHEA Grapalat"/>
          <w:sz w:val="20"/>
          <w:szCs w:val="20"/>
          <w:lang w:val="af-ZA"/>
        </w:rPr>
        <w:t>անձանց</w:t>
      </w:r>
      <w:r w:rsidRPr="005A47AF">
        <w:rPr>
          <w:rFonts w:ascii="Arial LatArm" w:hAnsi="Arial LatArm"/>
          <w:sz w:val="20"/>
          <w:szCs w:val="20"/>
          <w:lang w:val="af-ZA"/>
        </w:rPr>
        <w:t xml:space="preserve">, </w:t>
      </w:r>
      <w:r w:rsidRPr="005A47AF">
        <w:rPr>
          <w:rFonts w:ascii="GHEA Grapalat" w:hAnsi="GHEA Grapalat"/>
          <w:sz w:val="20"/>
          <w:szCs w:val="20"/>
          <w:lang w:val="af-ZA"/>
        </w:rPr>
        <w:t>ինչպես</w:t>
      </w:r>
      <w:r w:rsidRPr="005A47AF">
        <w:rPr>
          <w:rFonts w:ascii="Arial LatArm" w:hAnsi="Arial LatArm"/>
          <w:sz w:val="20"/>
          <w:szCs w:val="20"/>
          <w:lang w:val="af-ZA"/>
        </w:rPr>
        <w:t xml:space="preserve"> </w:t>
      </w:r>
      <w:r w:rsidRPr="005A47AF">
        <w:rPr>
          <w:rFonts w:ascii="GHEA Grapalat" w:hAnsi="GHEA Grapalat"/>
          <w:sz w:val="20"/>
          <w:szCs w:val="20"/>
          <w:lang w:val="af-ZA"/>
        </w:rPr>
        <w:t>նաև</w:t>
      </w:r>
      <w:r w:rsidRPr="005A47AF">
        <w:rPr>
          <w:rFonts w:ascii="Arial LatArm" w:hAnsi="Arial LatArm"/>
          <w:sz w:val="20"/>
          <w:szCs w:val="20"/>
          <w:lang w:val="af-ZA"/>
        </w:rPr>
        <w:t xml:space="preserve"> </w:t>
      </w:r>
      <w:r w:rsidRPr="005A47AF">
        <w:rPr>
          <w:rFonts w:ascii="GHEA Grapalat" w:hAnsi="GHEA Grapalat"/>
          <w:sz w:val="20"/>
          <w:szCs w:val="20"/>
          <w:lang w:val="af-ZA"/>
        </w:rPr>
        <w:t>մասնակիցներին</w:t>
      </w:r>
      <w:r w:rsidRPr="005A47AF">
        <w:rPr>
          <w:rFonts w:ascii="Arial LatArm" w:hAnsi="Arial LatArm"/>
          <w:sz w:val="20"/>
          <w:szCs w:val="20"/>
          <w:lang w:val="af-ZA"/>
        </w:rPr>
        <w:t xml:space="preserve"> </w:t>
      </w:r>
      <w:r w:rsidRPr="005A47AF">
        <w:rPr>
          <w:rFonts w:ascii="GHEA Grapalat" w:hAnsi="GHEA Grapalat"/>
          <w:sz w:val="20"/>
          <w:szCs w:val="20"/>
          <w:lang w:val="af-ZA"/>
        </w:rPr>
        <w:t>ներկայացվող</w:t>
      </w:r>
      <w:r w:rsidRPr="005A47AF">
        <w:rPr>
          <w:rFonts w:ascii="Arial LatArm" w:hAnsi="Arial LatArm"/>
          <w:sz w:val="20"/>
          <w:szCs w:val="20"/>
          <w:lang w:val="af-ZA"/>
        </w:rPr>
        <w:t xml:space="preserve"> </w:t>
      </w:r>
      <w:r w:rsidRPr="005A47AF">
        <w:rPr>
          <w:rFonts w:ascii="GHEA Grapalat" w:hAnsi="GHEA Grapalat"/>
          <w:sz w:val="20"/>
          <w:szCs w:val="20"/>
          <w:lang w:val="af-ZA"/>
        </w:rPr>
        <w:t>պայմանները</w:t>
      </w:r>
      <w:r w:rsidRPr="005A47AF">
        <w:rPr>
          <w:rFonts w:ascii="Arial LatArm" w:hAnsi="Arial LatArm"/>
          <w:sz w:val="20"/>
          <w:szCs w:val="20"/>
          <w:lang w:val="af-ZA"/>
        </w:rPr>
        <w:t xml:space="preserve"> </w:t>
      </w:r>
      <w:r w:rsidRPr="005A47AF">
        <w:rPr>
          <w:rFonts w:ascii="GHEA Grapalat" w:hAnsi="GHEA Grapalat"/>
          <w:sz w:val="20"/>
          <w:szCs w:val="20"/>
          <w:lang w:val="af-ZA"/>
        </w:rPr>
        <w:t>սահմանված</w:t>
      </w:r>
      <w:r w:rsidRPr="005A47AF">
        <w:rPr>
          <w:rFonts w:ascii="Arial LatArm" w:hAnsi="Arial LatArm"/>
          <w:sz w:val="20"/>
          <w:szCs w:val="20"/>
          <w:lang w:val="af-ZA"/>
        </w:rPr>
        <w:t xml:space="preserve"> </w:t>
      </w:r>
      <w:r w:rsidRPr="005A47AF">
        <w:rPr>
          <w:rFonts w:ascii="GHEA Grapalat" w:hAnsi="GHEA Grapalat"/>
          <w:sz w:val="20"/>
          <w:szCs w:val="20"/>
          <w:lang w:val="af-ZA"/>
        </w:rPr>
        <w:t>են</w:t>
      </w:r>
      <w:r w:rsidRPr="005A47AF">
        <w:rPr>
          <w:rFonts w:ascii="Arial LatArm" w:hAnsi="Arial LatArm"/>
          <w:sz w:val="20"/>
          <w:szCs w:val="20"/>
          <w:lang w:val="af-ZA"/>
        </w:rPr>
        <w:t xml:space="preserve"> </w:t>
      </w:r>
      <w:r w:rsidRPr="005A47AF">
        <w:rPr>
          <w:rFonts w:ascii="GHEA Grapalat" w:hAnsi="GHEA Grapalat"/>
          <w:sz w:val="20"/>
          <w:szCs w:val="20"/>
          <w:lang w:val="af-ZA"/>
        </w:rPr>
        <w:t>սույն</w:t>
      </w:r>
      <w:r w:rsidRPr="005A47AF">
        <w:rPr>
          <w:rFonts w:ascii="Arial LatArm" w:hAnsi="Arial LatArm"/>
          <w:sz w:val="20"/>
          <w:szCs w:val="20"/>
          <w:lang w:val="af-ZA"/>
        </w:rPr>
        <w:t xml:space="preserve"> </w:t>
      </w:r>
      <w:r w:rsidRPr="005A47AF">
        <w:rPr>
          <w:rFonts w:ascii="GHEA Grapalat" w:hAnsi="GHEA Grapalat"/>
          <w:sz w:val="20"/>
          <w:szCs w:val="20"/>
          <w:lang w:val="af-ZA"/>
        </w:rPr>
        <w:t>ընթացակարգի</w:t>
      </w:r>
      <w:r w:rsidRPr="005A47AF">
        <w:rPr>
          <w:rFonts w:ascii="Arial LatArm" w:hAnsi="Arial LatArm"/>
          <w:sz w:val="20"/>
          <w:szCs w:val="20"/>
          <w:lang w:val="af-ZA"/>
        </w:rPr>
        <w:t xml:space="preserve"> </w:t>
      </w:r>
      <w:r w:rsidRPr="005A47AF">
        <w:rPr>
          <w:rFonts w:ascii="GHEA Grapalat" w:hAnsi="GHEA Grapalat"/>
          <w:sz w:val="20"/>
          <w:szCs w:val="20"/>
          <w:lang w:val="af-ZA"/>
        </w:rPr>
        <w:t>հրավերով</w:t>
      </w:r>
      <w:r w:rsidRPr="005A47AF">
        <w:rPr>
          <w:rFonts w:ascii="Arial LatArm" w:hAnsi="Arial LatArm"/>
          <w:sz w:val="20"/>
          <w:szCs w:val="20"/>
          <w:lang w:val="af-ZA"/>
        </w:rPr>
        <w:t>:</w:t>
      </w:r>
    </w:p>
    <w:p w:rsidR="00D43703" w:rsidRPr="005A47AF" w:rsidRDefault="00D43703" w:rsidP="00D43703">
      <w:pPr>
        <w:pStyle w:val="a3"/>
        <w:spacing w:line="240" w:lineRule="auto"/>
        <w:rPr>
          <w:i w:val="0"/>
          <w:lang w:val="af-ZA"/>
        </w:rPr>
      </w:pPr>
      <w:r w:rsidRPr="005A47AF">
        <w:rPr>
          <w:rFonts w:ascii="GHEA Grapalat" w:hAnsi="GHEA Grapalat"/>
          <w:i w:val="0"/>
          <w:lang w:val="af-ZA"/>
        </w:rPr>
        <w:t>Ընտրված</w:t>
      </w:r>
      <w:r w:rsidRPr="005A47AF">
        <w:rPr>
          <w:i w:val="0"/>
          <w:lang w:val="af-ZA"/>
        </w:rPr>
        <w:t xml:space="preserve"> </w:t>
      </w:r>
      <w:r w:rsidRPr="005A47AF">
        <w:rPr>
          <w:rFonts w:ascii="GHEA Grapalat" w:hAnsi="GHEA Grapalat"/>
          <w:i w:val="0"/>
          <w:lang w:val="af-ZA"/>
        </w:rPr>
        <w:t>մասնակիցը</w:t>
      </w:r>
      <w:r w:rsidRPr="005A47AF">
        <w:rPr>
          <w:i w:val="0"/>
          <w:lang w:val="af-ZA"/>
        </w:rPr>
        <w:t xml:space="preserve"> </w:t>
      </w:r>
      <w:r w:rsidRPr="005A47AF">
        <w:rPr>
          <w:rFonts w:ascii="GHEA Grapalat" w:hAnsi="GHEA Grapalat"/>
          <w:i w:val="0"/>
          <w:lang w:val="af-ZA"/>
        </w:rPr>
        <w:t>որոշվում</w:t>
      </w:r>
      <w:r w:rsidRPr="005A47AF">
        <w:rPr>
          <w:i w:val="0"/>
          <w:lang w:val="af-ZA"/>
        </w:rPr>
        <w:t xml:space="preserve"> </w:t>
      </w:r>
      <w:r w:rsidRPr="005A47AF">
        <w:rPr>
          <w:rFonts w:ascii="GHEA Grapalat" w:hAnsi="GHEA Grapalat"/>
          <w:i w:val="0"/>
          <w:lang w:val="af-ZA"/>
        </w:rPr>
        <w:t>է</w:t>
      </w:r>
      <w:r w:rsidRPr="005A47AF">
        <w:rPr>
          <w:i w:val="0"/>
          <w:lang w:val="af-ZA"/>
        </w:rPr>
        <w:t xml:space="preserve"> </w:t>
      </w:r>
      <w:bookmarkStart w:id="1" w:name="_Hlk23167512"/>
      <w:r w:rsidRPr="005A47AF">
        <w:rPr>
          <w:rFonts w:ascii="GHEA Grapalat" w:hAnsi="GHEA Grapalat"/>
          <w:i w:val="0"/>
          <w:lang w:val="af-ZA"/>
        </w:rPr>
        <w:t>ոչ</w:t>
      </w:r>
      <w:r w:rsidRPr="005A47AF">
        <w:rPr>
          <w:i w:val="0"/>
          <w:lang w:val="af-ZA"/>
        </w:rPr>
        <w:t xml:space="preserve"> </w:t>
      </w:r>
      <w:r w:rsidRPr="005A47AF">
        <w:rPr>
          <w:rFonts w:ascii="GHEA Grapalat" w:hAnsi="GHEA Grapalat"/>
          <w:i w:val="0"/>
          <w:lang w:val="af-ZA"/>
        </w:rPr>
        <w:t>գնային</w:t>
      </w:r>
      <w:r w:rsidRPr="005A47AF">
        <w:rPr>
          <w:i w:val="0"/>
          <w:lang w:val="af-ZA"/>
        </w:rPr>
        <w:t xml:space="preserve"> </w:t>
      </w:r>
      <w:r w:rsidRPr="005A47AF">
        <w:rPr>
          <w:rFonts w:ascii="GHEA Grapalat" w:hAnsi="GHEA Grapalat"/>
          <w:i w:val="0"/>
          <w:lang w:val="af-ZA"/>
        </w:rPr>
        <w:t>պայմաններով</w:t>
      </w:r>
      <w:r w:rsidRPr="005A47AF">
        <w:rPr>
          <w:i w:val="0"/>
          <w:lang w:val="af-ZA"/>
        </w:rPr>
        <w:t xml:space="preserve"> </w:t>
      </w:r>
      <w:r w:rsidRPr="005A47AF">
        <w:rPr>
          <w:rFonts w:ascii="GHEA Grapalat" w:hAnsi="GHEA Grapalat"/>
          <w:i w:val="0"/>
          <w:lang w:val="af-ZA"/>
        </w:rPr>
        <w:t>բավարար</w:t>
      </w:r>
      <w:r w:rsidRPr="005A47AF">
        <w:rPr>
          <w:i w:val="0"/>
          <w:lang w:val="af-ZA"/>
        </w:rPr>
        <w:t xml:space="preserve"> </w:t>
      </w:r>
      <w:r w:rsidRPr="005A47AF">
        <w:rPr>
          <w:rFonts w:ascii="GHEA Grapalat" w:hAnsi="GHEA Grapalat"/>
          <w:i w:val="0"/>
          <w:lang w:val="af-ZA"/>
        </w:rPr>
        <w:t>գնահատված</w:t>
      </w:r>
      <w:r w:rsidRPr="005A47AF">
        <w:rPr>
          <w:i w:val="0"/>
          <w:lang w:val="af-ZA"/>
        </w:rPr>
        <w:t xml:space="preserve"> </w:t>
      </w:r>
      <w:bookmarkEnd w:id="1"/>
      <w:r w:rsidRPr="005A47AF">
        <w:rPr>
          <w:rFonts w:ascii="GHEA Grapalat" w:hAnsi="GHEA Grapalat"/>
          <w:i w:val="0"/>
          <w:lang w:val="af-ZA"/>
        </w:rPr>
        <w:t>հայտեր</w:t>
      </w:r>
      <w:r w:rsidRPr="005A47AF">
        <w:rPr>
          <w:i w:val="0"/>
          <w:lang w:val="af-ZA"/>
        </w:rPr>
        <w:t xml:space="preserve"> </w:t>
      </w:r>
      <w:r w:rsidRPr="005A47AF">
        <w:rPr>
          <w:rFonts w:ascii="GHEA Grapalat" w:hAnsi="GHEA Grapalat"/>
          <w:i w:val="0"/>
          <w:lang w:val="af-ZA"/>
        </w:rPr>
        <w:t>ներկայացրած</w:t>
      </w:r>
      <w:r w:rsidRPr="005A47AF">
        <w:rPr>
          <w:i w:val="0"/>
          <w:lang w:val="af-ZA"/>
        </w:rPr>
        <w:t xml:space="preserve"> </w:t>
      </w:r>
      <w:r w:rsidRPr="005A47AF">
        <w:rPr>
          <w:rFonts w:ascii="GHEA Grapalat" w:hAnsi="GHEA Grapalat"/>
          <w:i w:val="0"/>
          <w:lang w:val="af-ZA"/>
        </w:rPr>
        <w:t>մասնակիցների</w:t>
      </w:r>
      <w:r w:rsidRPr="005A47AF">
        <w:rPr>
          <w:i w:val="0"/>
          <w:lang w:val="af-ZA"/>
        </w:rPr>
        <w:t xml:space="preserve"> </w:t>
      </w:r>
      <w:r w:rsidRPr="005A47AF">
        <w:rPr>
          <w:rFonts w:ascii="GHEA Grapalat" w:hAnsi="GHEA Grapalat"/>
          <w:i w:val="0"/>
          <w:lang w:val="af-ZA"/>
        </w:rPr>
        <w:t>թվից</w:t>
      </w:r>
      <w:r w:rsidRPr="005A47AF">
        <w:rPr>
          <w:i w:val="0"/>
          <w:lang w:val="af-ZA"/>
        </w:rPr>
        <w:t xml:space="preserve">` </w:t>
      </w:r>
      <w:r w:rsidRPr="005A47AF">
        <w:rPr>
          <w:rFonts w:ascii="GHEA Grapalat" w:hAnsi="GHEA Grapalat"/>
          <w:i w:val="0"/>
          <w:lang w:val="af-ZA"/>
        </w:rPr>
        <w:t>նվազագույն</w:t>
      </w:r>
      <w:r w:rsidRPr="005A47AF">
        <w:rPr>
          <w:i w:val="0"/>
          <w:lang w:val="af-ZA"/>
        </w:rPr>
        <w:t xml:space="preserve"> </w:t>
      </w:r>
      <w:r w:rsidRPr="005A47AF">
        <w:rPr>
          <w:rFonts w:ascii="GHEA Grapalat" w:hAnsi="GHEA Grapalat"/>
          <w:i w:val="0"/>
          <w:lang w:val="af-ZA"/>
        </w:rPr>
        <w:t>գնային</w:t>
      </w:r>
      <w:r w:rsidRPr="005A47AF">
        <w:rPr>
          <w:i w:val="0"/>
          <w:lang w:val="af-ZA"/>
        </w:rPr>
        <w:t xml:space="preserve"> </w:t>
      </w:r>
      <w:r w:rsidRPr="005A47AF">
        <w:rPr>
          <w:rFonts w:ascii="GHEA Grapalat" w:hAnsi="GHEA Grapalat"/>
          <w:i w:val="0"/>
          <w:lang w:val="af-ZA"/>
        </w:rPr>
        <w:t>առաջարկ</w:t>
      </w:r>
      <w:r w:rsidRPr="005A47AF">
        <w:rPr>
          <w:i w:val="0"/>
          <w:lang w:val="af-ZA"/>
        </w:rPr>
        <w:t xml:space="preserve"> </w:t>
      </w:r>
      <w:r w:rsidRPr="005A47AF">
        <w:rPr>
          <w:rFonts w:ascii="GHEA Grapalat" w:hAnsi="GHEA Grapalat"/>
          <w:i w:val="0"/>
          <w:lang w:val="af-ZA"/>
        </w:rPr>
        <w:t>ներկայացրած</w:t>
      </w:r>
      <w:r w:rsidRPr="005A47AF">
        <w:rPr>
          <w:i w:val="0"/>
          <w:lang w:val="af-ZA"/>
        </w:rPr>
        <w:t xml:space="preserve"> </w:t>
      </w:r>
      <w:r w:rsidRPr="005A47AF">
        <w:rPr>
          <w:rFonts w:ascii="GHEA Grapalat" w:hAnsi="GHEA Grapalat"/>
          <w:i w:val="0"/>
          <w:lang w:val="af-ZA"/>
        </w:rPr>
        <w:t>մասնակցին</w:t>
      </w:r>
      <w:r w:rsidRPr="005A47AF">
        <w:rPr>
          <w:i w:val="0"/>
          <w:lang w:val="af-ZA"/>
        </w:rPr>
        <w:t xml:space="preserve"> </w:t>
      </w:r>
      <w:r w:rsidRPr="005A47AF">
        <w:rPr>
          <w:rFonts w:ascii="GHEA Grapalat" w:hAnsi="GHEA Grapalat"/>
          <w:i w:val="0"/>
          <w:lang w:val="af-ZA"/>
        </w:rPr>
        <w:t>նախապատվություն</w:t>
      </w:r>
      <w:r w:rsidRPr="005A47AF">
        <w:rPr>
          <w:i w:val="0"/>
          <w:lang w:val="af-ZA"/>
        </w:rPr>
        <w:t xml:space="preserve"> </w:t>
      </w:r>
      <w:r w:rsidRPr="005A47AF">
        <w:rPr>
          <w:rFonts w:ascii="GHEA Grapalat" w:hAnsi="GHEA Grapalat"/>
          <w:i w:val="0"/>
          <w:lang w:val="af-ZA"/>
        </w:rPr>
        <w:t>տալու</w:t>
      </w:r>
      <w:r w:rsidRPr="005A47AF">
        <w:rPr>
          <w:i w:val="0"/>
          <w:lang w:val="af-ZA"/>
        </w:rPr>
        <w:t xml:space="preserve"> </w:t>
      </w:r>
      <w:r w:rsidRPr="005A47AF">
        <w:rPr>
          <w:rFonts w:ascii="GHEA Grapalat" w:hAnsi="GHEA Grapalat"/>
          <w:i w:val="0"/>
          <w:lang w:val="af-ZA"/>
        </w:rPr>
        <w:t>սկզբունքով։</w:t>
      </w:r>
      <w:r w:rsidRPr="005A47AF">
        <w:rPr>
          <w:i w:val="0"/>
          <w:lang w:val="af-ZA"/>
        </w:rPr>
        <w:t xml:space="preserve"> </w:t>
      </w:r>
    </w:p>
    <w:p w:rsidR="00D43703" w:rsidRPr="00AA4BCA" w:rsidRDefault="00D43703" w:rsidP="00D43703">
      <w:pPr>
        <w:pStyle w:val="a3"/>
        <w:spacing w:line="240" w:lineRule="auto"/>
        <w:rPr>
          <w:i w:val="0"/>
          <w:lang w:val="af-ZA"/>
        </w:rPr>
      </w:pPr>
      <w:r w:rsidRPr="00AA4BCA">
        <w:rPr>
          <w:rFonts w:ascii="GHEA Grapalat" w:hAnsi="GHEA Grapalat"/>
          <w:i w:val="0"/>
          <w:lang w:val="af-ZA"/>
        </w:rPr>
        <w:t>Սույն</w:t>
      </w:r>
      <w:r w:rsidRPr="00AA4BCA">
        <w:rPr>
          <w:i w:val="0"/>
          <w:lang w:val="af-ZA"/>
        </w:rPr>
        <w:t xml:space="preserve"> </w:t>
      </w:r>
      <w:r w:rsidRPr="00AA4BCA">
        <w:rPr>
          <w:rFonts w:ascii="GHEA Grapalat" w:hAnsi="GHEA Grapalat"/>
          <w:i w:val="0"/>
          <w:lang w:val="af-ZA"/>
        </w:rPr>
        <w:t>ընթացակարգի</w:t>
      </w:r>
      <w:r w:rsidRPr="00AA4BCA">
        <w:rPr>
          <w:i w:val="0"/>
          <w:lang w:val="af-ZA"/>
        </w:rPr>
        <w:t xml:space="preserve"> </w:t>
      </w:r>
      <w:r w:rsidRPr="00AA4BCA">
        <w:rPr>
          <w:rFonts w:ascii="GHEA Grapalat" w:hAnsi="GHEA Grapalat"/>
          <w:i w:val="0"/>
          <w:lang w:val="af-ZA"/>
        </w:rPr>
        <w:t>նկատմամբ</w:t>
      </w:r>
      <w:r w:rsidRPr="00AA4BCA">
        <w:rPr>
          <w:i w:val="0"/>
          <w:lang w:val="af-ZA"/>
        </w:rPr>
        <w:t xml:space="preserve"> </w:t>
      </w:r>
      <w:r w:rsidRPr="00AA4BCA">
        <w:rPr>
          <w:rFonts w:ascii="GHEA Grapalat" w:hAnsi="GHEA Grapalat"/>
          <w:i w:val="0"/>
          <w:lang w:val="af-ZA"/>
        </w:rPr>
        <w:t>կիրառվում</w:t>
      </w:r>
      <w:r w:rsidRPr="00AA4BCA">
        <w:rPr>
          <w:i w:val="0"/>
          <w:lang w:val="af-ZA"/>
        </w:rPr>
        <w:t xml:space="preserve"> </w:t>
      </w:r>
      <w:r w:rsidRPr="00AA4BCA">
        <w:rPr>
          <w:rFonts w:ascii="GHEA Grapalat" w:hAnsi="GHEA Grapalat"/>
          <w:i w:val="0"/>
          <w:lang w:val="af-ZA"/>
        </w:rPr>
        <w:t>են</w:t>
      </w:r>
      <w:r w:rsidRPr="00AA4BCA">
        <w:rPr>
          <w:i w:val="0"/>
          <w:lang w:val="af-ZA"/>
        </w:rPr>
        <w:t xml:space="preserve"> </w:t>
      </w:r>
      <w:r w:rsidRPr="00AA4BCA">
        <w:rPr>
          <w:rFonts w:ascii="GHEA Grapalat" w:hAnsi="GHEA Grapalat"/>
          <w:i w:val="0"/>
          <w:lang w:val="af-ZA"/>
        </w:rPr>
        <w:t>Առևտրի</w:t>
      </w:r>
      <w:r w:rsidRPr="00AA4BCA">
        <w:rPr>
          <w:i w:val="0"/>
          <w:lang w:val="af-ZA"/>
        </w:rPr>
        <w:t xml:space="preserve"> </w:t>
      </w:r>
      <w:r w:rsidRPr="00AA4BCA">
        <w:rPr>
          <w:rFonts w:ascii="GHEA Grapalat" w:hAnsi="GHEA Grapalat"/>
          <w:i w:val="0"/>
          <w:lang w:val="af-ZA"/>
        </w:rPr>
        <w:t>համաշխարհային</w:t>
      </w:r>
      <w:r w:rsidRPr="00AA4BCA">
        <w:rPr>
          <w:i w:val="0"/>
          <w:lang w:val="af-ZA"/>
        </w:rPr>
        <w:t xml:space="preserve"> </w:t>
      </w:r>
      <w:r w:rsidRPr="00AA4BCA">
        <w:rPr>
          <w:rFonts w:ascii="GHEA Grapalat" w:hAnsi="GHEA Grapalat"/>
          <w:i w:val="0"/>
          <w:lang w:val="af-ZA"/>
        </w:rPr>
        <w:t>կազմակերպության</w:t>
      </w:r>
      <w:r w:rsidRPr="00AA4BCA">
        <w:rPr>
          <w:i w:val="0"/>
          <w:lang w:val="af-ZA"/>
        </w:rPr>
        <w:t xml:space="preserve"> </w:t>
      </w:r>
      <w:r w:rsidRPr="00AA4BCA">
        <w:rPr>
          <w:rFonts w:ascii="GHEA Grapalat" w:hAnsi="GHEA Grapalat"/>
          <w:i w:val="0"/>
          <w:lang w:val="af-ZA"/>
        </w:rPr>
        <w:t>պետական</w:t>
      </w:r>
      <w:r w:rsidRPr="00AA4BCA">
        <w:rPr>
          <w:i w:val="0"/>
          <w:lang w:val="af-ZA"/>
        </w:rPr>
        <w:t xml:space="preserve"> </w:t>
      </w:r>
      <w:r w:rsidRPr="00AA4BCA">
        <w:rPr>
          <w:rFonts w:ascii="GHEA Grapalat" w:hAnsi="GHEA Grapalat"/>
          <w:i w:val="0"/>
          <w:lang w:val="af-ZA"/>
        </w:rPr>
        <w:t>գնումների</w:t>
      </w:r>
      <w:r w:rsidRPr="00AA4BCA">
        <w:rPr>
          <w:i w:val="0"/>
          <w:lang w:val="af-ZA"/>
        </w:rPr>
        <w:t xml:space="preserve"> </w:t>
      </w:r>
      <w:r w:rsidRPr="00AA4BCA">
        <w:rPr>
          <w:rFonts w:ascii="GHEA Grapalat" w:hAnsi="GHEA Grapalat"/>
          <w:i w:val="0"/>
          <w:lang w:val="af-ZA"/>
        </w:rPr>
        <w:t>համաձայնագրի</w:t>
      </w:r>
      <w:r w:rsidRPr="00AA4BCA">
        <w:rPr>
          <w:i w:val="0"/>
          <w:lang w:val="af-ZA"/>
        </w:rPr>
        <w:t xml:space="preserve"> </w:t>
      </w:r>
      <w:r w:rsidRPr="00AA4BCA">
        <w:rPr>
          <w:rFonts w:ascii="GHEA Grapalat" w:hAnsi="GHEA Grapalat"/>
          <w:i w:val="0"/>
          <w:lang w:val="af-ZA"/>
        </w:rPr>
        <w:t>դրույթները</w:t>
      </w:r>
      <w:r w:rsidRPr="00AA4BCA">
        <w:rPr>
          <w:i w:val="0"/>
          <w:lang w:val="af-ZA"/>
        </w:rPr>
        <w:t>:</w:t>
      </w:r>
      <w:r w:rsidRPr="00AA4BCA">
        <w:rPr>
          <w:rStyle w:val="af6"/>
          <w:i w:val="0"/>
          <w:lang w:val="af-ZA"/>
        </w:rPr>
        <w:footnoteReference w:id="1"/>
      </w:r>
    </w:p>
    <w:p w:rsidR="00D43703" w:rsidRPr="00AA4BCA" w:rsidRDefault="00D43703" w:rsidP="00D43703">
      <w:pPr>
        <w:pStyle w:val="a3"/>
        <w:spacing w:line="240" w:lineRule="auto"/>
        <w:rPr>
          <w:i w:val="0"/>
          <w:lang w:val="af-ZA"/>
        </w:rPr>
      </w:pPr>
      <w:r w:rsidRPr="00AA4BCA">
        <w:rPr>
          <w:rFonts w:ascii="GHEA Grapalat" w:hAnsi="GHEA Grapalat"/>
          <w:i w:val="0"/>
          <w:lang w:val="af-ZA"/>
        </w:rPr>
        <w:t>Ընթացակարգի</w:t>
      </w:r>
      <w:r w:rsidRPr="00AA4BCA">
        <w:rPr>
          <w:i w:val="0"/>
          <w:lang w:val="af-ZA"/>
        </w:rPr>
        <w:t xml:space="preserve"> </w:t>
      </w:r>
      <w:r w:rsidRPr="00AA4BCA">
        <w:rPr>
          <w:rFonts w:ascii="GHEA Grapalat" w:hAnsi="GHEA Grapalat"/>
          <w:i w:val="0"/>
          <w:lang w:val="af-ZA"/>
        </w:rPr>
        <w:t>հրավերը</w:t>
      </w:r>
      <w:r w:rsidRPr="00AA4BCA">
        <w:rPr>
          <w:i w:val="0"/>
          <w:lang w:val="af-ZA"/>
        </w:rPr>
        <w:t xml:space="preserve"> </w:t>
      </w:r>
      <w:r w:rsidRPr="00AA4BCA">
        <w:rPr>
          <w:rFonts w:ascii="GHEA Grapalat" w:hAnsi="GHEA Grapalat"/>
          <w:i w:val="0"/>
          <w:lang w:val="af-ZA"/>
        </w:rPr>
        <w:t>թղթային</w:t>
      </w:r>
      <w:r w:rsidRPr="00AA4BCA">
        <w:rPr>
          <w:i w:val="0"/>
          <w:lang w:val="af-ZA"/>
        </w:rPr>
        <w:t xml:space="preserve"> </w:t>
      </w:r>
      <w:r w:rsidRPr="00AA4BCA">
        <w:rPr>
          <w:rFonts w:ascii="GHEA Grapalat" w:hAnsi="GHEA Grapalat"/>
          <w:i w:val="0"/>
          <w:lang w:val="af-ZA"/>
        </w:rPr>
        <w:t>ստանալու</w:t>
      </w:r>
      <w:r w:rsidRPr="00AA4BCA">
        <w:rPr>
          <w:i w:val="0"/>
          <w:lang w:val="af-ZA"/>
        </w:rPr>
        <w:t xml:space="preserve"> </w:t>
      </w:r>
      <w:r w:rsidRPr="00AA4BCA">
        <w:rPr>
          <w:rFonts w:ascii="GHEA Grapalat" w:hAnsi="GHEA Grapalat"/>
          <w:i w:val="0"/>
          <w:lang w:val="af-ZA"/>
        </w:rPr>
        <w:t>համար</w:t>
      </w:r>
      <w:r w:rsidRPr="00AA4BCA">
        <w:rPr>
          <w:i w:val="0"/>
          <w:lang w:val="af-ZA"/>
        </w:rPr>
        <w:t xml:space="preserve"> </w:t>
      </w:r>
      <w:r w:rsidRPr="00AA4BCA">
        <w:rPr>
          <w:rFonts w:ascii="GHEA Grapalat" w:hAnsi="GHEA Grapalat"/>
          <w:i w:val="0"/>
          <w:lang w:val="af-ZA"/>
        </w:rPr>
        <w:t>անհրաժեշտ</w:t>
      </w:r>
      <w:r w:rsidRPr="00AA4BCA">
        <w:rPr>
          <w:i w:val="0"/>
          <w:lang w:val="af-ZA"/>
        </w:rPr>
        <w:t xml:space="preserve"> </w:t>
      </w:r>
      <w:r w:rsidRPr="00AA4BCA">
        <w:rPr>
          <w:rFonts w:ascii="GHEA Grapalat" w:hAnsi="GHEA Grapalat"/>
          <w:i w:val="0"/>
          <w:lang w:val="af-ZA"/>
        </w:rPr>
        <w:t>է</w:t>
      </w:r>
      <w:r w:rsidRPr="00AA4BCA">
        <w:rPr>
          <w:i w:val="0"/>
          <w:lang w:val="af-ZA"/>
        </w:rPr>
        <w:t xml:space="preserve"> </w:t>
      </w:r>
      <w:r w:rsidRPr="00AA4BCA">
        <w:rPr>
          <w:rFonts w:ascii="GHEA Grapalat" w:hAnsi="GHEA Grapalat"/>
          <w:i w:val="0"/>
          <w:lang w:val="af-ZA"/>
        </w:rPr>
        <w:t>դիմել</w:t>
      </w:r>
      <w:r w:rsidRPr="00AA4BCA">
        <w:rPr>
          <w:i w:val="0"/>
          <w:lang w:val="af-ZA"/>
        </w:rPr>
        <w:t xml:space="preserve"> </w:t>
      </w:r>
      <w:r w:rsidRPr="00AA4BCA">
        <w:rPr>
          <w:rFonts w:ascii="GHEA Grapalat" w:hAnsi="GHEA Grapalat"/>
          <w:i w:val="0"/>
          <w:lang w:val="af-ZA"/>
        </w:rPr>
        <w:t>պատվիրատուին</w:t>
      </w:r>
      <w:r w:rsidRPr="00AA4BCA">
        <w:rPr>
          <w:i w:val="0"/>
          <w:lang w:val="af-ZA"/>
        </w:rPr>
        <w:t xml:space="preserve">, </w:t>
      </w:r>
      <w:r w:rsidRPr="00AA4BCA">
        <w:rPr>
          <w:rFonts w:ascii="GHEA Grapalat" w:hAnsi="GHEA Grapalat"/>
          <w:i w:val="0"/>
          <w:lang w:val="af-ZA"/>
        </w:rPr>
        <w:t>մինչև</w:t>
      </w:r>
      <w:r w:rsidRPr="00AA4BCA">
        <w:rPr>
          <w:i w:val="0"/>
          <w:lang w:val="af-ZA"/>
        </w:rPr>
        <w:t xml:space="preserve"> </w:t>
      </w:r>
      <w:r w:rsidRPr="00AA4BCA">
        <w:rPr>
          <w:rFonts w:ascii="GHEA Grapalat" w:hAnsi="GHEA Grapalat"/>
          <w:i w:val="0"/>
          <w:lang w:val="af-ZA"/>
        </w:rPr>
        <w:t>սույն</w:t>
      </w:r>
      <w:r w:rsidRPr="00AA4BCA">
        <w:rPr>
          <w:i w:val="0"/>
          <w:lang w:val="af-ZA"/>
        </w:rPr>
        <w:t xml:space="preserve"> </w:t>
      </w:r>
      <w:r w:rsidRPr="00AA4BCA">
        <w:rPr>
          <w:rFonts w:ascii="GHEA Grapalat" w:hAnsi="GHEA Grapalat"/>
          <w:i w:val="0"/>
          <w:lang w:val="af-ZA"/>
        </w:rPr>
        <w:t>հայտարարության</w:t>
      </w:r>
      <w:r w:rsidRPr="00AA4BCA">
        <w:rPr>
          <w:i w:val="0"/>
          <w:lang w:val="af-ZA"/>
        </w:rPr>
        <w:t xml:space="preserve"> </w:t>
      </w:r>
      <w:r w:rsidRPr="00AA4BCA">
        <w:rPr>
          <w:rFonts w:ascii="GHEA Grapalat" w:hAnsi="GHEA Grapalat"/>
          <w:i w:val="0"/>
          <w:lang w:val="af-ZA"/>
        </w:rPr>
        <w:t>հրապարակման</w:t>
      </w:r>
      <w:r w:rsidRPr="00AA4BCA">
        <w:rPr>
          <w:i w:val="0"/>
          <w:lang w:val="af-ZA"/>
        </w:rPr>
        <w:t xml:space="preserve"> </w:t>
      </w:r>
      <w:r w:rsidRPr="00AA4BCA">
        <w:rPr>
          <w:rFonts w:ascii="GHEA Grapalat" w:hAnsi="GHEA Grapalat"/>
          <w:i w:val="0"/>
          <w:lang w:val="af-ZA"/>
        </w:rPr>
        <w:t>օրվանից</w:t>
      </w:r>
      <w:r w:rsidRPr="00AA4BCA">
        <w:rPr>
          <w:i w:val="0"/>
          <w:lang w:val="af-ZA"/>
        </w:rPr>
        <w:t xml:space="preserve"> </w:t>
      </w:r>
      <w:r w:rsidRPr="00AA4BCA">
        <w:rPr>
          <w:rFonts w:ascii="GHEA Grapalat" w:hAnsi="GHEA Grapalat"/>
          <w:i w:val="0"/>
          <w:lang w:val="af-ZA"/>
        </w:rPr>
        <w:t>հաշված</w:t>
      </w:r>
      <w:r w:rsidRPr="00AA4BCA">
        <w:rPr>
          <w:i w:val="0"/>
          <w:lang w:val="af-ZA"/>
        </w:rPr>
        <w:t xml:space="preserve">` </w:t>
      </w:r>
      <w:r w:rsidR="005A47AF" w:rsidRPr="005A47AF">
        <w:rPr>
          <w:rFonts w:asciiTheme="minorHAnsi" w:hAnsiTheme="minorHAnsi"/>
          <w:i w:val="0"/>
          <w:u w:val="single"/>
          <w:lang w:val="af-ZA"/>
        </w:rPr>
        <w:t>7</w:t>
      </w:r>
      <w:r w:rsidRPr="00AA4BCA">
        <w:rPr>
          <w:i w:val="0"/>
          <w:lang w:val="af-ZA"/>
        </w:rPr>
        <w:t>-</w:t>
      </w:r>
      <w:r w:rsidRPr="00AA4BCA">
        <w:rPr>
          <w:rFonts w:ascii="GHEA Grapalat" w:hAnsi="GHEA Grapalat"/>
          <w:i w:val="0"/>
          <w:lang w:val="af-ZA"/>
        </w:rPr>
        <w:t>րդ</w:t>
      </w:r>
      <w:r w:rsidRPr="00AA4BCA">
        <w:rPr>
          <w:i w:val="0"/>
          <w:lang w:val="af-ZA"/>
        </w:rPr>
        <w:t xml:space="preserve"> </w:t>
      </w:r>
      <w:r w:rsidRPr="00AA4BCA">
        <w:rPr>
          <w:rFonts w:ascii="GHEA Grapalat" w:hAnsi="GHEA Grapalat"/>
          <w:i w:val="0"/>
          <w:lang w:val="af-ZA"/>
        </w:rPr>
        <w:t>օրը</w:t>
      </w:r>
      <w:r w:rsidRPr="00AA4BCA">
        <w:rPr>
          <w:i w:val="0"/>
          <w:lang w:val="af-ZA"/>
        </w:rPr>
        <w:t xml:space="preserve"> </w:t>
      </w:r>
      <w:r w:rsidRPr="00AA4BCA">
        <w:rPr>
          <w:rFonts w:ascii="GHEA Grapalat" w:hAnsi="GHEA Grapalat"/>
          <w:i w:val="0"/>
          <w:lang w:val="af-ZA"/>
        </w:rPr>
        <w:t>ժամը</w:t>
      </w:r>
      <w:r w:rsidR="005A47AF">
        <w:rPr>
          <w:i w:val="0"/>
          <w:lang w:val="af-ZA"/>
        </w:rPr>
        <w:t xml:space="preserve"> </w:t>
      </w:r>
      <w:r w:rsidR="005A47AF" w:rsidRPr="005A47AF">
        <w:rPr>
          <w:rFonts w:asciiTheme="minorHAnsi" w:hAnsiTheme="minorHAnsi"/>
          <w:i w:val="0"/>
          <w:lang w:val="af-ZA"/>
        </w:rPr>
        <w:t>12:00-</w:t>
      </w:r>
      <w:r w:rsidR="005A47AF">
        <w:rPr>
          <w:rFonts w:ascii="Sylfaen" w:hAnsi="Sylfaen"/>
          <w:i w:val="0"/>
          <w:lang w:val="ru-RU"/>
        </w:rPr>
        <w:t>ն</w:t>
      </w:r>
      <w:r w:rsidRPr="00AA4BCA">
        <w:rPr>
          <w:rFonts w:ascii="GHEA Grapalat" w:hAnsi="GHEA Grapalat"/>
          <w:i w:val="0"/>
          <w:lang w:val="af-ZA"/>
        </w:rPr>
        <w:t>։</w:t>
      </w:r>
      <w:r w:rsidRPr="00AA4BCA">
        <w:rPr>
          <w:i w:val="0"/>
          <w:lang w:val="af-ZA"/>
        </w:rPr>
        <w:t xml:space="preserve"> </w:t>
      </w:r>
      <w:r w:rsidRPr="00AA4BCA">
        <w:rPr>
          <w:rFonts w:ascii="GHEA Grapalat" w:hAnsi="GHEA Grapalat"/>
          <w:i w:val="0"/>
          <w:lang w:val="af-ZA"/>
        </w:rPr>
        <w:t>Ընդ</w:t>
      </w:r>
      <w:r w:rsidRPr="00AA4BCA">
        <w:rPr>
          <w:i w:val="0"/>
          <w:lang w:val="af-ZA"/>
        </w:rPr>
        <w:t xml:space="preserve"> </w:t>
      </w:r>
      <w:r w:rsidRPr="00AA4BCA">
        <w:rPr>
          <w:rFonts w:ascii="GHEA Grapalat" w:hAnsi="GHEA Grapalat"/>
          <w:i w:val="0"/>
          <w:lang w:val="af-ZA"/>
        </w:rPr>
        <w:t>որում</w:t>
      </w:r>
      <w:r w:rsidRPr="00AA4BCA">
        <w:rPr>
          <w:i w:val="0"/>
          <w:lang w:val="af-ZA"/>
        </w:rPr>
        <w:t xml:space="preserve">, </w:t>
      </w:r>
      <w:r w:rsidRPr="00AA4BCA">
        <w:rPr>
          <w:rFonts w:ascii="GHEA Grapalat" w:hAnsi="GHEA Grapalat"/>
          <w:i w:val="0"/>
          <w:lang w:val="af-ZA"/>
        </w:rPr>
        <w:t>թղթային</w:t>
      </w:r>
      <w:r w:rsidRPr="00AA4BCA">
        <w:rPr>
          <w:i w:val="0"/>
          <w:lang w:val="af-ZA"/>
        </w:rPr>
        <w:t xml:space="preserve"> </w:t>
      </w:r>
      <w:r w:rsidRPr="00AA4BCA">
        <w:rPr>
          <w:rFonts w:ascii="GHEA Grapalat" w:hAnsi="GHEA Grapalat"/>
          <w:i w:val="0"/>
          <w:lang w:val="af-ZA"/>
        </w:rPr>
        <w:t>ձևով</w:t>
      </w:r>
      <w:r w:rsidRPr="00AA4BCA">
        <w:rPr>
          <w:i w:val="0"/>
          <w:lang w:val="af-ZA"/>
        </w:rPr>
        <w:t xml:space="preserve"> </w:t>
      </w:r>
      <w:r w:rsidRPr="00AA4BCA">
        <w:rPr>
          <w:rFonts w:ascii="GHEA Grapalat" w:hAnsi="GHEA Grapalat"/>
          <w:i w:val="0"/>
          <w:lang w:val="af-ZA"/>
        </w:rPr>
        <w:t>հրավեր</w:t>
      </w:r>
      <w:r w:rsidRPr="00AA4BCA">
        <w:rPr>
          <w:i w:val="0"/>
          <w:lang w:val="af-ZA"/>
        </w:rPr>
        <w:t xml:space="preserve"> </w:t>
      </w:r>
      <w:r w:rsidRPr="00AA4BCA">
        <w:rPr>
          <w:rFonts w:ascii="GHEA Grapalat" w:hAnsi="GHEA Grapalat"/>
          <w:i w:val="0"/>
          <w:lang w:val="af-ZA"/>
        </w:rPr>
        <w:t>ստանալու</w:t>
      </w:r>
      <w:r w:rsidRPr="00AA4BCA">
        <w:rPr>
          <w:i w:val="0"/>
          <w:lang w:val="af-ZA"/>
        </w:rPr>
        <w:t xml:space="preserve"> </w:t>
      </w:r>
      <w:r w:rsidRPr="00AA4BCA">
        <w:rPr>
          <w:rFonts w:ascii="GHEA Grapalat" w:hAnsi="GHEA Grapalat"/>
          <w:i w:val="0"/>
          <w:lang w:val="af-ZA"/>
        </w:rPr>
        <w:t>համար</w:t>
      </w:r>
      <w:r w:rsidRPr="00AA4BCA">
        <w:rPr>
          <w:i w:val="0"/>
          <w:lang w:val="af-ZA"/>
        </w:rPr>
        <w:t xml:space="preserve"> </w:t>
      </w:r>
      <w:r w:rsidRPr="00AA4BCA">
        <w:rPr>
          <w:rFonts w:ascii="GHEA Grapalat" w:hAnsi="GHEA Grapalat"/>
          <w:i w:val="0"/>
          <w:lang w:val="af-ZA"/>
        </w:rPr>
        <w:t>պատվիրատուին</w:t>
      </w:r>
      <w:r w:rsidRPr="00AA4BCA">
        <w:rPr>
          <w:i w:val="0"/>
          <w:lang w:val="af-ZA"/>
        </w:rPr>
        <w:t xml:space="preserve"> </w:t>
      </w:r>
      <w:r w:rsidRPr="00AA4BCA">
        <w:rPr>
          <w:rFonts w:ascii="GHEA Grapalat" w:hAnsi="GHEA Grapalat"/>
          <w:i w:val="0"/>
          <w:lang w:val="af-ZA"/>
        </w:rPr>
        <w:t>պետք</w:t>
      </w:r>
      <w:r w:rsidRPr="00AA4BCA">
        <w:rPr>
          <w:i w:val="0"/>
          <w:lang w:val="af-ZA"/>
        </w:rPr>
        <w:t xml:space="preserve"> </w:t>
      </w:r>
      <w:r w:rsidRPr="00AA4BCA">
        <w:rPr>
          <w:rFonts w:ascii="GHEA Grapalat" w:hAnsi="GHEA Grapalat"/>
          <w:i w:val="0"/>
          <w:lang w:val="af-ZA"/>
        </w:rPr>
        <w:t>է</w:t>
      </w:r>
      <w:r w:rsidRPr="00AA4BCA">
        <w:rPr>
          <w:i w:val="0"/>
          <w:lang w:val="af-ZA"/>
        </w:rPr>
        <w:t xml:space="preserve"> </w:t>
      </w:r>
      <w:r w:rsidRPr="00AA4BCA">
        <w:rPr>
          <w:rFonts w:ascii="GHEA Grapalat" w:hAnsi="GHEA Grapalat"/>
          <w:i w:val="0"/>
          <w:lang w:val="af-ZA"/>
        </w:rPr>
        <w:t>ներկայացնել</w:t>
      </w:r>
      <w:r w:rsidRPr="00AA4BCA">
        <w:rPr>
          <w:i w:val="0"/>
          <w:lang w:val="af-ZA"/>
        </w:rPr>
        <w:t xml:space="preserve"> </w:t>
      </w:r>
      <w:r w:rsidRPr="00AA4BCA">
        <w:rPr>
          <w:rFonts w:ascii="GHEA Grapalat" w:hAnsi="GHEA Grapalat"/>
          <w:i w:val="0"/>
          <w:lang w:val="af-ZA"/>
        </w:rPr>
        <w:t>գրավոր</w:t>
      </w:r>
      <w:r w:rsidRPr="00AA4BCA">
        <w:rPr>
          <w:i w:val="0"/>
          <w:lang w:val="af-ZA"/>
        </w:rPr>
        <w:t xml:space="preserve"> </w:t>
      </w:r>
      <w:r w:rsidRPr="00AA4BCA">
        <w:rPr>
          <w:rFonts w:ascii="GHEA Grapalat" w:hAnsi="GHEA Grapalat"/>
          <w:i w:val="0"/>
          <w:lang w:val="af-ZA"/>
        </w:rPr>
        <w:t>դիմում։</w:t>
      </w:r>
      <w:r w:rsidRPr="00AA4BCA">
        <w:rPr>
          <w:i w:val="0"/>
          <w:lang w:val="af-ZA"/>
        </w:rPr>
        <w:t xml:space="preserve"> </w:t>
      </w:r>
      <w:r w:rsidRPr="00AA4BCA">
        <w:rPr>
          <w:rFonts w:ascii="GHEA Grapalat" w:hAnsi="GHEA Grapalat"/>
          <w:i w:val="0"/>
          <w:lang w:val="af-ZA"/>
        </w:rPr>
        <w:t>Պատվիրատուն</w:t>
      </w:r>
      <w:r w:rsidRPr="00AA4BCA">
        <w:rPr>
          <w:i w:val="0"/>
          <w:lang w:val="af-ZA"/>
        </w:rPr>
        <w:t xml:space="preserve"> </w:t>
      </w:r>
      <w:r w:rsidRPr="00AA4BCA">
        <w:rPr>
          <w:rFonts w:ascii="GHEA Grapalat" w:hAnsi="GHEA Grapalat"/>
          <w:i w:val="0"/>
          <w:lang w:val="af-ZA"/>
        </w:rPr>
        <w:t>ապահովում</w:t>
      </w:r>
      <w:r w:rsidRPr="00AA4BCA">
        <w:rPr>
          <w:i w:val="0"/>
          <w:lang w:val="af-ZA"/>
        </w:rPr>
        <w:t xml:space="preserve"> </w:t>
      </w:r>
      <w:r w:rsidRPr="00AA4BCA">
        <w:rPr>
          <w:rFonts w:ascii="GHEA Grapalat" w:hAnsi="GHEA Grapalat"/>
          <w:i w:val="0"/>
          <w:lang w:val="af-ZA"/>
        </w:rPr>
        <w:t>է</w:t>
      </w:r>
      <w:r w:rsidRPr="00AA4BCA">
        <w:rPr>
          <w:i w:val="0"/>
          <w:lang w:val="af-ZA"/>
        </w:rPr>
        <w:t xml:space="preserve"> </w:t>
      </w:r>
      <w:r w:rsidRPr="00AA4BCA">
        <w:rPr>
          <w:rFonts w:ascii="GHEA Grapalat" w:hAnsi="GHEA Grapalat"/>
          <w:i w:val="0"/>
          <w:lang w:val="af-ZA"/>
        </w:rPr>
        <w:t>թղթային</w:t>
      </w:r>
      <w:r w:rsidRPr="00AA4BCA">
        <w:rPr>
          <w:i w:val="0"/>
          <w:lang w:val="af-ZA"/>
        </w:rPr>
        <w:t xml:space="preserve"> </w:t>
      </w:r>
      <w:r w:rsidRPr="00AA4BCA">
        <w:rPr>
          <w:rFonts w:ascii="GHEA Grapalat" w:hAnsi="GHEA Grapalat"/>
          <w:i w:val="0"/>
          <w:lang w:val="af-ZA"/>
        </w:rPr>
        <w:t>ձևով</w:t>
      </w:r>
      <w:r w:rsidRPr="00AA4BCA">
        <w:rPr>
          <w:i w:val="0"/>
          <w:lang w:val="af-ZA"/>
        </w:rPr>
        <w:t xml:space="preserve"> </w:t>
      </w:r>
      <w:r w:rsidRPr="00AA4BCA">
        <w:rPr>
          <w:rFonts w:ascii="GHEA Grapalat" w:hAnsi="GHEA Grapalat"/>
          <w:i w:val="0"/>
          <w:lang w:val="af-ZA"/>
        </w:rPr>
        <w:t>հրավերի</w:t>
      </w:r>
      <w:r w:rsidRPr="00AA4BCA">
        <w:rPr>
          <w:i w:val="0"/>
          <w:lang w:val="af-ZA"/>
        </w:rPr>
        <w:t xml:space="preserve"> </w:t>
      </w:r>
      <w:r w:rsidRPr="00AA4BCA">
        <w:rPr>
          <w:rFonts w:ascii="GHEA Grapalat" w:hAnsi="GHEA Grapalat"/>
          <w:i w:val="0"/>
          <w:lang w:val="af-ZA"/>
        </w:rPr>
        <w:t>տրամադրումն</w:t>
      </w:r>
      <w:r w:rsidRPr="00AA4BCA">
        <w:rPr>
          <w:i w:val="0"/>
          <w:lang w:val="af-ZA"/>
        </w:rPr>
        <w:t xml:space="preserve"> </w:t>
      </w:r>
      <w:r w:rsidRPr="00AA4BCA">
        <w:rPr>
          <w:rFonts w:ascii="GHEA Grapalat" w:hAnsi="GHEA Grapalat"/>
          <w:i w:val="0"/>
          <w:lang w:val="af-ZA"/>
        </w:rPr>
        <w:t>անվճար</w:t>
      </w:r>
      <w:r w:rsidRPr="00AA4BCA">
        <w:rPr>
          <w:i w:val="0"/>
          <w:lang w:val="af-ZA"/>
        </w:rPr>
        <w:t xml:space="preserve"> (</w:t>
      </w:r>
      <w:r w:rsidRPr="00AA4BCA">
        <w:rPr>
          <w:rFonts w:ascii="GHEA Grapalat" w:hAnsi="GHEA Grapalat"/>
          <w:i w:val="0"/>
          <w:lang w:val="af-ZA"/>
        </w:rPr>
        <w:t>կամ</w:t>
      </w:r>
      <w:r w:rsidRPr="005A47AF">
        <w:rPr>
          <w:i w:val="0"/>
          <w:color w:val="FF0000"/>
          <w:lang w:val="af-ZA"/>
        </w:rPr>
        <w:t xml:space="preserve"> </w:t>
      </w:r>
      <w:r w:rsidRPr="00B022CF">
        <w:rPr>
          <w:i w:val="0"/>
          <w:u w:val="single"/>
          <w:lang w:val="af-ZA"/>
        </w:rPr>
        <w:t xml:space="preserve">  </w:t>
      </w:r>
      <w:r w:rsidRPr="00AA4BCA">
        <w:rPr>
          <w:rFonts w:ascii="GHEA Grapalat" w:hAnsi="GHEA Grapalat"/>
          <w:i w:val="0"/>
          <w:lang w:val="af-ZA"/>
        </w:rPr>
        <w:t>ՀՀ</w:t>
      </w:r>
      <w:r w:rsidRPr="00AA4BCA">
        <w:rPr>
          <w:i w:val="0"/>
          <w:lang w:val="af-ZA"/>
        </w:rPr>
        <w:t xml:space="preserve"> </w:t>
      </w:r>
      <w:r w:rsidRPr="00AA4BCA">
        <w:rPr>
          <w:rFonts w:ascii="GHEA Grapalat" w:hAnsi="GHEA Grapalat"/>
          <w:i w:val="0"/>
          <w:lang w:val="af-ZA"/>
        </w:rPr>
        <w:t>դրամը</w:t>
      </w:r>
      <w:r w:rsidRPr="00AA4BCA">
        <w:rPr>
          <w:i w:val="0"/>
          <w:lang w:val="af-ZA"/>
        </w:rPr>
        <w:t xml:space="preserve">, </w:t>
      </w:r>
      <w:r w:rsidRPr="00AA4BCA">
        <w:rPr>
          <w:rFonts w:ascii="GHEA Grapalat" w:hAnsi="GHEA Grapalat"/>
          <w:i w:val="0"/>
          <w:lang w:val="af-ZA"/>
        </w:rPr>
        <w:t>որը</w:t>
      </w:r>
      <w:r w:rsidRPr="00AA4BCA">
        <w:rPr>
          <w:i w:val="0"/>
          <w:lang w:val="af-ZA"/>
        </w:rPr>
        <w:t xml:space="preserve"> </w:t>
      </w:r>
      <w:r w:rsidRPr="00AA4BCA">
        <w:rPr>
          <w:rFonts w:ascii="GHEA Grapalat" w:hAnsi="GHEA Grapalat"/>
          <w:i w:val="0"/>
          <w:lang w:val="af-ZA"/>
        </w:rPr>
        <w:t>չի</w:t>
      </w:r>
      <w:r w:rsidRPr="00AA4BCA">
        <w:rPr>
          <w:i w:val="0"/>
          <w:lang w:val="af-ZA"/>
        </w:rPr>
        <w:t xml:space="preserve"> </w:t>
      </w:r>
      <w:r w:rsidRPr="00AA4BCA">
        <w:rPr>
          <w:rFonts w:ascii="GHEA Grapalat" w:hAnsi="GHEA Grapalat"/>
          <w:i w:val="0"/>
          <w:lang w:val="af-ZA"/>
        </w:rPr>
        <w:t>կարող</w:t>
      </w:r>
      <w:r w:rsidRPr="00AA4BCA">
        <w:rPr>
          <w:i w:val="0"/>
          <w:lang w:val="af-ZA"/>
        </w:rPr>
        <w:t xml:space="preserve"> </w:t>
      </w:r>
      <w:r w:rsidRPr="00AA4BCA">
        <w:rPr>
          <w:rFonts w:ascii="GHEA Grapalat" w:hAnsi="GHEA Grapalat"/>
          <w:i w:val="0"/>
          <w:lang w:val="af-ZA"/>
        </w:rPr>
        <w:t>գերազանցել</w:t>
      </w:r>
      <w:r w:rsidRPr="00AA4BCA">
        <w:rPr>
          <w:i w:val="0"/>
          <w:lang w:val="af-ZA"/>
        </w:rPr>
        <w:t xml:space="preserve"> </w:t>
      </w:r>
      <w:r w:rsidRPr="00AA4BCA">
        <w:rPr>
          <w:rFonts w:ascii="GHEA Grapalat" w:hAnsi="GHEA Grapalat"/>
          <w:i w:val="0"/>
          <w:lang w:val="af-ZA"/>
        </w:rPr>
        <w:t>հրավերի</w:t>
      </w:r>
      <w:r w:rsidRPr="00AA4BCA">
        <w:rPr>
          <w:i w:val="0"/>
          <w:lang w:val="af-ZA"/>
        </w:rPr>
        <w:t xml:space="preserve"> </w:t>
      </w:r>
      <w:r w:rsidRPr="00AA4BCA">
        <w:rPr>
          <w:rFonts w:ascii="GHEA Grapalat" w:hAnsi="GHEA Grapalat"/>
          <w:i w:val="0"/>
          <w:lang w:val="af-ZA"/>
        </w:rPr>
        <w:t>պատճենահանման</w:t>
      </w:r>
      <w:r w:rsidRPr="00AA4BCA">
        <w:rPr>
          <w:i w:val="0"/>
          <w:lang w:val="af-ZA"/>
        </w:rPr>
        <w:t xml:space="preserve"> </w:t>
      </w:r>
      <w:r w:rsidRPr="00AA4BCA">
        <w:rPr>
          <w:rFonts w:ascii="GHEA Grapalat" w:hAnsi="GHEA Grapalat"/>
          <w:i w:val="0"/>
          <w:lang w:val="af-ZA"/>
        </w:rPr>
        <w:t>և</w:t>
      </w:r>
      <w:r w:rsidRPr="00AA4BCA">
        <w:rPr>
          <w:i w:val="0"/>
          <w:lang w:val="af-ZA"/>
        </w:rPr>
        <w:t xml:space="preserve"> </w:t>
      </w:r>
      <w:r w:rsidRPr="00AA4BCA">
        <w:rPr>
          <w:rFonts w:ascii="GHEA Grapalat" w:hAnsi="GHEA Grapalat"/>
          <w:i w:val="0"/>
          <w:lang w:val="af-ZA"/>
        </w:rPr>
        <w:t>առաքման</w:t>
      </w:r>
      <w:r w:rsidRPr="00AA4BCA">
        <w:rPr>
          <w:i w:val="0"/>
          <w:lang w:val="af-ZA"/>
        </w:rPr>
        <w:t xml:space="preserve"> </w:t>
      </w:r>
      <w:r w:rsidRPr="00AA4BCA">
        <w:rPr>
          <w:rFonts w:ascii="GHEA Grapalat" w:hAnsi="GHEA Grapalat"/>
          <w:i w:val="0"/>
          <w:lang w:val="af-ZA"/>
        </w:rPr>
        <w:t>համար</w:t>
      </w:r>
      <w:r w:rsidRPr="00AA4BCA">
        <w:rPr>
          <w:i w:val="0"/>
          <w:lang w:val="af-ZA"/>
        </w:rPr>
        <w:t xml:space="preserve"> </w:t>
      </w:r>
      <w:r w:rsidRPr="00AA4BCA">
        <w:rPr>
          <w:rFonts w:ascii="GHEA Grapalat" w:hAnsi="GHEA Grapalat"/>
          <w:i w:val="0"/>
          <w:lang w:val="af-ZA"/>
        </w:rPr>
        <w:t>կատարվող</w:t>
      </w:r>
      <w:r w:rsidRPr="00AA4BCA">
        <w:rPr>
          <w:i w:val="0"/>
          <w:lang w:val="af-ZA"/>
        </w:rPr>
        <w:t xml:space="preserve"> </w:t>
      </w:r>
      <w:r w:rsidRPr="00AA4BCA">
        <w:rPr>
          <w:rFonts w:ascii="GHEA Grapalat" w:hAnsi="GHEA Grapalat"/>
          <w:i w:val="0"/>
          <w:lang w:val="af-ZA"/>
        </w:rPr>
        <w:t>ծախսերի</w:t>
      </w:r>
      <w:r w:rsidRPr="00AA4BCA">
        <w:rPr>
          <w:i w:val="0"/>
          <w:lang w:val="af-ZA"/>
        </w:rPr>
        <w:t xml:space="preserve"> </w:t>
      </w:r>
      <w:r w:rsidRPr="00AA4BCA">
        <w:rPr>
          <w:rFonts w:ascii="GHEA Grapalat" w:hAnsi="GHEA Grapalat"/>
          <w:i w:val="0"/>
          <w:lang w:val="af-ZA"/>
        </w:rPr>
        <w:t>չափը</w:t>
      </w:r>
      <w:r w:rsidRPr="00AA4BCA">
        <w:rPr>
          <w:i w:val="0"/>
          <w:lang w:val="af-ZA"/>
        </w:rPr>
        <w:t xml:space="preserve">, </w:t>
      </w:r>
      <w:r w:rsidRPr="00AA4BCA">
        <w:rPr>
          <w:rFonts w:ascii="GHEA Grapalat" w:hAnsi="GHEA Grapalat"/>
          <w:i w:val="0"/>
          <w:lang w:val="af-ZA"/>
        </w:rPr>
        <w:t>վճարված</w:t>
      </w:r>
      <w:r w:rsidRPr="00AA4BCA">
        <w:rPr>
          <w:i w:val="0"/>
          <w:lang w:val="af-ZA"/>
        </w:rPr>
        <w:t xml:space="preserve"> </w:t>
      </w:r>
      <w:r w:rsidRPr="00AA4BCA">
        <w:rPr>
          <w:rFonts w:ascii="GHEA Grapalat" w:hAnsi="GHEA Grapalat"/>
          <w:i w:val="0"/>
          <w:lang w:val="af-ZA"/>
        </w:rPr>
        <w:t>լինելը</w:t>
      </w:r>
      <w:r w:rsidRPr="00AA4BCA">
        <w:rPr>
          <w:i w:val="0"/>
          <w:lang w:val="af-ZA"/>
        </w:rPr>
        <w:t xml:space="preserve"> </w:t>
      </w:r>
      <w:r w:rsidRPr="00AA4BCA">
        <w:rPr>
          <w:rFonts w:ascii="GHEA Grapalat" w:hAnsi="GHEA Grapalat"/>
          <w:i w:val="0"/>
          <w:lang w:val="af-ZA"/>
        </w:rPr>
        <w:t>հավաստող՝</w:t>
      </w:r>
      <w:r w:rsidRPr="00AA4BCA">
        <w:rPr>
          <w:i w:val="0"/>
          <w:lang w:val="af-ZA"/>
        </w:rPr>
        <w:t xml:space="preserve"> </w:t>
      </w:r>
      <w:r w:rsidRPr="00AA4BCA">
        <w:rPr>
          <w:rFonts w:ascii="GHEA Grapalat" w:hAnsi="GHEA Grapalat"/>
          <w:i w:val="0"/>
          <w:lang w:val="af-ZA"/>
        </w:rPr>
        <w:t>բանկի</w:t>
      </w:r>
      <w:r w:rsidRPr="00AA4BCA">
        <w:rPr>
          <w:i w:val="0"/>
          <w:lang w:val="af-ZA"/>
        </w:rPr>
        <w:t xml:space="preserve"> </w:t>
      </w:r>
      <w:r w:rsidRPr="00AA4BCA">
        <w:rPr>
          <w:rFonts w:ascii="GHEA Grapalat" w:hAnsi="GHEA Grapalat"/>
          <w:i w:val="0"/>
          <w:lang w:val="af-ZA"/>
        </w:rPr>
        <w:t>կողմից</w:t>
      </w:r>
      <w:r w:rsidRPr="00AA4BCA">
        <w:rPr>
          <w:i w:val="0"/>
          <w:lang w:val="af-ZA"/>
        </w:rPr>
        <w:t xml:space="preserve"> </w:t>
      </w:r>
      <w:r w:rsidRPr="00AA4BCA">
        <w:rPr>
          <w:rFonts w:ascii="GHEA Grapalat" w:hAnsi="GHEA Grapalat"/>
          <w:i w:val="0"/>
          <w:lang w:val="af-ZA"/>
        </w:rPr>
        <w:t>տրված</w:t>
      </w:r>
      <w:r w:rsidRPr="00AA4BCA">
        <w:rPr>
          <w:i w:val="0"/>
          <w:lang w:val="af-ZA"/>
        </w:rPr>
        <w:t xml:space="preserve"> </w:t>
      </w:r>
      <w:r w:rsidRPr="00AA4BCA">
        <w:rPr>
          <w:rFonts w:ascii="GHEA Grapalat" w:hAnsi="GHEA Grapalat"/>
          <w:i w:val="0"/>
          <w:lang w:val="af-ZA"/>
        </w:rPr>
        <w:t>փաստաթղթի</w:t>
      </w:r>
      <w:r w:rsidRPr="00AA4BCA">
        <w:rPr>
          <w:i w:val="0"/>
          <w:lang w:val="af-ZA"/>
        </w:rPr>
        <w:t xml:space="preserve"> </w:t>
      </w:r>
      <w:r w:rsidRPr="00AA4BCA">
        <w:rPr>
          <w:rFonts w:ascii="GHEA Grapalat" w:hAnsi="GHEA Grapalat"/>
          <w:i w:val="0"/>
          <w:lang w:val="af-ZA"/>
        </w:rPr>
        <w:t>պատճենը</w:t>
      </w:r>
      <w:r w:rsidRPr="00AA4BCA">
        <w:rPr>
          <w:i w:val="0"/>
          <w:lang w:val="af-ZA"/>
        </w:rPr>
        <w:t xml:space="preserve"> </w:t>
      </w:r>
      <w:r w:rsidRPr="00AA4BCA">
        <w:rPr>
          <w:rFonts w:ascii="GHEA Grapalat" w:hAnsi="GHEA Grapalat"/>
          <w:i w:val="0"/>
          <w:lang w:val="af-ZA"/>
        </w:rPr>
        <w:t>դիմումի</w:t>
      </w:r>
      <w:r w:rsidRPr="00AA4BCA">
        <w:rPr>
          <w:i w:val="0"/>
          <w:lang w:val="af-ZA"/>
        </w:rPr>
        <w:t xml:space="preserve"> </w:t>
      </w:r>
      <w:r w:rsidRPr="00AA4BCA">
        <w:rPr>
          <w:rFonts w:ascii="GHEA Grapalat" w:hAnsi="GHEA Grapalat"/>
          <w:i w:val="0"/>
          <w:lang w:val="af-ZA"/>
        </w:rPr>
        <w:t>հետ</w:t>
      </w:r>
      <w:r w:rsidRPr="00AA4BCA">
        <w:rPr>
          <w:i w:val="0"/>
          <w:lang w:val="af-ZA"/>
        </w:rPr>
        <w:t xml:space="preserve"> </w:t>
      </w:r>
      <w:r w:rsidRPr="00AA4BCA">
        <w:rPr>
          <w:rFonts w:ascii="GHEA Grapalat" w:hAnsi="GHEA Grapalat"/>
          <w:i w:val="0"/>
          <w:lang w:val="af-ZA"/>
        </w:rPr>
        <w:t>միասին</w:t>
      </w:r>
      <w:r w:rsidRPr="00AA4BCA">
        <w:rPr>
          <w:i w:val="0"/>
          <w:spacing w:val="-8"/>
          <w:lang w:val="pt-BR"/>
        </w:rPr>
        <w:t xml:space="preserve"> </w:t>
      </w:r>
      <w:r w:rsidRPr="00AA4BCA">
        <w:rPr>
          <w:rFonts w:ascii="GHEA Grapalat" w:hAnsi="GHEA Grapalat"/>
          <w:i w:val="0"/>
          <w:lang w:val="af-ZA"/>
        </w:rPr>
        <w:t>ներկայացնելու</w:t>
      </w:r>
      <w:r w:rsidRPr="00AA4BCA">
        <w:rPr>
          <w:i w:val="0"/>
          <w:lang w:val="af-ZA"/>
        </w:rPr>
        <w:t xml:space="preserve"> </w:t>
      </w:r>
      <w:r w:rsidRPr="00AA4BCA">
        <w:rPr>
          <w:rFonts w:ascii="GHEA Grapalat" w:hAnsi="GHEA Grapalat"/>
          <w:i w:val="0"/>
          <w:lang w:val="af-ZA"/>
        </w:rPr>
        <w:t>դեպքում</w:t>
      </w:r>
      <w:r w:rsidRPr="00AA4BCA">
        <w:rPr>
          <w:rStyle w:val="af6"/>
          <w:i w:val="0"/>
          <w:lang w:val="af-ZA"/>
        </w:rPr>
        <w:footnoteReference w:id="2"/>
      </w:r>
      <w:r w:rsidRPr="00AA4BCA">
        <w:rPr>
          <w:i w:val="0"/>
          <w:lang w:val="af-ZA"/>
        </w:rPr>
        <w:t xml:space="preserve">) </w:t>
      </w:r>
      <w:r w:rsidRPr="00AA4BCA">
        <w:rPr>
          <w:rFonts w:ascii="GHEA Grapalat" w:hAnsi="GHEA Grapalat"/>
          <w:i w:val="0"/>
          <w:lang w:val="af-ZA"/>
        </w:rPr>
        <w:t>այդպիսի</w:t>
      </w:r>
      <w:r w:rsidRPr="00AA4BCA">
        <w:rPr>
          <w:i w:val="0"/>
          <w:lang w:val="af-ZA"/>
        </w:rPr>
        <w:t xml:space="preserve"> </w:t>
      </w:r>
      <w:r w:rsidRPr="00AA4BCA">
        <w:rPr>
          <w:rFonts w:ascii="GHEA Grapalat" w:hAnsi="GHEA Grapalat"/>
          <w:i w:val="0"/>
          <w:lang w:val="af-ZA"/>
        </w:rPr>
        <w:t>պահանջ</w:t>
      </w:r>
      <w:r w:rsidRPr="00AA4BCA">
        <w:rPr>
          <w:i w:val="0"/>
          <w:lang w:val="af-ZA"/>
        </w:rPr>
        <w:t xml:space="preserve"> </w:t>
      </w:r>
      <w:r w:rsidRPr="00AA4BCA">
        <w:rPr>
          <w:rFonts w:ascii="GHEA Grapalat" w:hAnsi="GHEA Grapalat"/>
          <w:i w:val="0"/>
          <w:lang w:val="af-ZA"/>
        </w:rPr>
        <w:t>ստանալուն</w:t>
      </w:r>
      <w:r w:rsidRPr="00AA4BCA">
        <w:rPr>
          <w:i w:val="0"/>
          <w:lang w:val="af-ZA"/>
        </w:rPr>
        <w:t xml:space="preserve"> </w:t>
      </w:r>
      <w:r w:rsidRPr="00AA4BCA">
        <w:rPr>
          <w:rFonts w:ascii="GHEA Grapalat" w:hAnsi="GHEA Grapalat"/>
          <w:i w:val="0"/>
          <w:lang w:val="af-ZA"/>
        </w:rPr>
        <w:t>հաջորդող</w:t>
      </w:r>
      <w:r w:rsidRPr="00AA4BCA">
        <w:rPr>
          <w:i w:val="0"/>
          <w:lang w:val="af-ZA"/>
        </w:rPr>
        <w:t xml:space="preserve"> </w:t>
      </w:r>
      <w:r w:rsidRPr="00AA4BCA">
        <w:rPr>
          <w:rFonts w:ascii="GHEA Grapalat" w:hAnsi="GHEA Grapalat"/>
          <w:i w:val="0"/>
          <w:lang w:val="af-ZA"/>
        </w:rPr>
        <w:t>առաջին</w:t>
      </w:r>
      <w:r w:rsidRPr="00AA4BCA">
        <w:rPr>
          <w:i w:val="0"/>
          <w:lang w:val="af-ZA"/>
        </w:rPr>
        <w:t xml:space="preserve"> </w:t>
      </w:r>
      <w:r w:rsidRPr="00AA4BCA">
        <w:rPr>
          <w:rFonts w:ascii="GHEA Grapalat" w:hAnsi="GHEA Grapalat"/>
          <w:i w:val="0"/>
          <w:lang w:val="af-ZA"/>
        </w:rPr>
        <w:t>աշխատանքային</w:t>
      </w:r>
      <w:r w:rsidRPr="00AA4BCA">
        <w:rPr>
          <w:i w:val="0"/>
          <w:lang w:val="af-ZA"/>
        </w:rPr>
        <w:t xml:space="preserve"> </w:t>
      </w:r>
      <w:r w:rsidRPr="00AA4BCA">
        <w:rPr>
          <w:rFonts w:ascii="GHEA Grapalat" w:hAnsi="GHEA Grapalat"/>
          <w:i w:val="0"/>
          <w:lang w:val="af-ZA"/>
        </w:rPr>
        <w:t>օրը</w:t>
      </w:r>
      <w:r w:rsidRPr="00AA4BCA">
        <w:rPr>
          <w:i w:val="0"/>
          <w:lang w:val="af-ZA"/>
        </w:rPr>
        <w:t xml:space="preserve"> (</w:t>
      </w:r>
      <w:r w:rsidRPr="00AA4BCA">
        <w:rPr>
          <w:rFonts w:ascii="GHEA Grapalat" w:hAnsi="GHEA Grapalat"/>
          <w:i w:val="0"/>
          <w:lang w:val="af-ZA"/>
        </w:rPr>
        <w:t>վճարումն</w:t>
      </w:r>
      <w:r w:rsidRPr="00AA4BCA">
        <w:rPr>
          <w:i w:val="0"/>
          <w:lang w:val="af-ZA"/>
        </w:rPr>
        <w:t xml:space="preserve"> </w:t>
      </w:r>
      <w:r w:rsidRPr="00AA4BCA">
        <w:rPr>
          <w:rFonts w:ascii="GHEA Grapalat" w:hAnsi="GHEA Grapalat"/>
          <w:i w:val="0"/>
          <w:lang w:val="af-ZA"/>
        </w:rPr>
        <w:t>անհրաժեշտ</w:t>
      </w:r>
      <w:r w:rsidRPr="00AA4BCA">
        <w:rPr>
          <w:i w:val="0"/>
          <w:lang w:val="af-ZA"/>
        </w:rPr>
        <w:t xml:space="preserve"> </w:t>
      </w:r>
      <w:r w:rsidRPr="00AA4BCA">
        <w:rPr>
          <w:rFonts w:ascii="GHEA Grapalat" w:hAnsi="GHEA Grapalat"/>
          <w:i w:val="0"/>
          <w:lang w:val="af-ZA"/>
        </w:rPr>
        <w:t>է</w:t>
      </w:r>
      <w:r w:rsidRPr="00AA4BCA">
        <w:rPr>
          <w:i w:val="0"/>
          <w:lang w:val="af-ZA"/>
        </w:rPr>
        <w:t xml:space="preserve"> </w:t>
      </w:r>
      <w:r w:rsidRPr="00AA4BCA">
        <w:rPr>
          <w:rFonts w:ascii="GHEA Grapalat" w:hAnsi="GHEA Grapalat"/>
          <w:i w:val="0"/>
          <w:lang w:val="af-ZA"/>
        </w:rPr>
        <w:t>իրականացնել</w:t>
      </w:r>
      <w:r w:rsidRPr="005A47AF">
        <w:rPr>
          <w:i w:val="0"/>
          <w:color w:val="FF0000"/>
          <w:lang w:val="af-ZA"/>
        </w:rPr>
        <w:t xml:space="preserve"> </w:t>
      </w:r>
      <w:r w:rsidRPr="00AA4BCA">
        <w:rPr>
          <w:rFonts w:ascii="GHEA Grapalat" w:hAnsi="GHEA Grapalat"/>
          <w:i w:val="0"/>
          <w:lang w:val="af-ZA"/>
        </w:rPr>
        <w:t>հաշվեհամարին</w:t>
      </w:r>
      <w:r w:rsidRPr="00AA4BCA">
        <w:rPr>
          <w:rStyle w:val="af6"/>
          <w:i w:val="0"/>
          <w:lang w:val="af-ZA"/>
        </w:rPr>
        <w:footnoteReference w:id="3"/>
      </w:r>
      <w:r w:rsidRPr="00AA4BCA">
        <w:rPr>
          <w:i w:val="0"/>
          <w:lang w:val="af-ZA"/>
        </w:rPr>
        <w:t>)</w:t>
      </w:r>
      <w:r w:rsidRPr="00AA4BCA">
        <w:rPr>
          <w:rFonts w:ascii="GHEA Grapalat" w:hAnsi="GHEA Grapalat"/>
          <w:i w:val="0"/>
          <w:lang w:val="af-ZA"/>
        </w:rPr>
        <w:t>։</w:t>
      </w:r>
    </w:p>
    <w:p w:rsidR="00D43703" w:rsidRPr="00AA4BCA" w:rsidRDefault="00D43703" w:rsidP="00D43703">
      <w:pPr>
        <w:pStyle w:val="a3"/>
        <w:spacing w:line="240" w:lineRule="auto"/>
        <w:rPr>
          <w:i w:val="0"/>
          <w:lang w:val="af-ZA"/>
        </w:rPr>
      </w:pPr>
      <w:r w:rsidRPr="00AA4BCA">
        <w:rPr>
          <w:rFonts w:ascii="GHEA Grapalat" w:hAnsi="GHEA Grapalat"/>
          <w:i w:val="0"/>
          <w:lang w:val="af-ZA"/>
        </w:rPr>
        <w:t>Էլեկտրոնային</w:t>
      </w:r>
      <w:r w:rsidRPr="00AA4BCA">
        <w:rPr>
          <w:i w:val="0"/>
          <w:lang w:val="af-ZA"/>
        </w:rPr>
        <w:t xml:space="preserve"> </w:t>
      </w:r>
      <w:r w:rsidRPr="00AA4BCA">
        <w:rPr>
          <w:rFonts w:ascii="GHEA Grapalat" w:hAnsi="GHEA Grapalat"/>
          <w:i w:val="0"/>
          <w:lang w:val="af-ZA"/>
        </w:rPr>
        <w:t>ձևով</w:t>
      </w:r>
      <w:r w:rsidRPr="00AA4BCA">
        <w:rPr>
          <w:i w:val="0"/>
          <w:lang w:val="af-ZA"/>
        </w:rPr>
        <w:t xml:space="preserve"> </w:t>
      </w:r>
      <w:r w:rsidRPr="00AA4BCA">
        <w:rPr>
          <w:rFonts w:ascii="GHEA Grapalat" w:hAnsi="GHEA Grapalat"/>
          <w:i w:val="0"/>
          <w:lang w:val="af-ZA"/>
        </w:rPr>
        <w:t>հրավեր</w:t>
      </w:r>
      <w:r w:rsidRPr="00AA4BCA">
        <w:rPr>
          <w:i w:val="0"/>
          <w:lang w:val="af-ZA"/>
        </w:rPr>
        <w:t xml:space="preserve"> </w:t>
      </w:r>
      <w:r w:rsidRPr="00AA4BCA">
        <w:rPr>
          <w:rFonts w:ascii="GHEA Grapalat" w:hAnsi="GHEA Grapalat"/>
          <w:i w:val="0"/>
          <w:lang w:val="af-ZA"/>
        </w:rPr>
        <w:t>տրամադրելու</w:t>
      </w:r>
      <w:r w:rsidRPr="00AA4BCA">
        <w:rPr>
          <w:i w:val="0"/>
          <w:lang w:val="af-ZA"/>
        </w:rPr>
        <w:t xml:space="preserve"> </w:t>
      </w:r>
      <w:r w:rsidRPr="00AA4BCA">
        <w:rPr>
          <w:rFonts w:ascii="GHEA Grapalat" w:hAnsi="GHEA Grapalat"/>
          <w:i w:val="0"/>
          <w:lang w:val="af-ZA"/>
        </w:rPr>
        <w:t>պահանջի</w:t>
      </w:r>
      <w:r w:rsidRPr="00AA4BCA">
        <w:rPr>
          <w:i w:val="0"/>
          <w:lang w:val="af-ZA"/>
        </w:rPr>
        <w:t xml:space="preserve"> </w:t>
      </w:r>
      <w:r w:rsidRPr="00AA4BCA">
        <w:rPr>
          <w:rFonts w:ascii="GHEA Grapalat" w:hAnsi="GHEA Grapalat"/>
          <w:i w:val="0"/>
          <w:lang w:val="af-ZA"/>
        </w:rPr>
        <w:t>դեպքում</w:t>
      </w:r>
      <w:r w:rsidRPr="00AA4BCA">
        <w:rPr>
          <w:i w:val="0"/>
          <w:lang w:val="af-ZA"/>
        </w:rPr>
        <w:t xml:space="preserve"> </w:t>
      </w:r>
      <w:r w:rsidRPr="00AA4BCA">
        <w:rPr>
          <w:rFonts w:ascii="GHEA Grapalat" w:hAnsi="GHEA Grapalat"/>
          <w:i w:val="0"/>
          <w:lang w:val="af-ZA"/>
        </w:rPr>
        <w:t>պատվիրատուն</w:t>
      </w:r>
      <w:r w:rsidRPr="00AA4BCA">
        <w:rPr>
          <w:i w:val="0"/>
          <w:lang w:val="af-ZA"/>
        </w:rPr>
        <w:t xml:space="preserve"> </w:t>
      </w:r>
      <w:r w:rsidRPr="00AA4BCA">
        <w:rPr>
          <w:rFonts w:ascii="GHEA Grapalat" w:hAnsi="GHEA Grapalat"/>
          <w:i w:val="0"/>
          <w:lang w:val="af-ZA"/>
        </w:rPr>
        <w:t>անվճար</w:t>
      </w:r>
      <w:r w:rsidRPr="00AA4BCA">
        <w:rPr>
          <w:i w:val="0"/>
          <w:lang w:val="af-ZA"/>
        </w:rPr>
        <w:t xml:space="preserve"> </w:t>
      </w:r>
      <w:r w:rsidRPr="00AA4BCA">
        <w:rPr>
          <w:rFonts w:ascii="GHEA Grapalat" w:hAnsi="GHEA Grapalat"/>
          <w:i w:val="0"/>
          <w:lang w:val="af-ZA"/>
        </w:rPr>
        <w:t>ապահովում</w:t>
      </w:r>
      <w:r w:rsidRPr="00AA4BCA">
        <w:rPr>
          <w:i w:val="0"/>
          <w:lang w:val="af-ZA"/>
        </w:rPr>
        <w:t xml:space="preserve"> </w:t>
      </w:r>
      <w:r w:rsidRPr="00AA4BCA">
        <w:rPr>
          <w:rFonts w:ascii="GHEA Grapalat" w:hAnsi="GHEA Grapalat"/>
          <w:i w:val="0"/>
          <w:lang w:val="af-ZA"/>
        </w:rPr>
        <w:t>է</w:t>
      </w:r>
      <w:r w:rsidRPr="00AA4BCA">
        <w:rPr>
          <w:i w:val="0"/>
          <w:lang w:val="af-ZA"/>
        </w:rPr>
        <w:t xml:space="preserve"> </w:t>
      </w:r>
      <w:r w:rsidRPr="00AA4BCA">
        <w:rPr>
          <w:rFonts w:ascii="GHEA Grapalat" w:hAnsi="GHEA Grapalat"/>
          <w:i w:val="0"/>
          <w:lang w:val="af-ZA"/>
        </w:rPr>
        <w:t>հրավերի</w:t>
      </w:r>
      <w:r w:rsidRPr="00AA4BCA">
        <w:rPr>
          <w:i w:val="0"/>
          <w:lang w:val="af-ZA"/>
        </w:rPr>
        <w:t xml:space="preserve">` </w:t>
      </w:r>
      <w:r w:rsidRPr="00AA4BCA">
        <w:rPr>
          <w:rFonts w:ascii="GHEA Grapalat" w:hAnsi="GHEA Grapalat"/>
          <w:i w:val="0"/>
          <w:lang w:val="af-ZA"/>
        </w:rPr>
        <w:t>էլեկտրոնային</w:t>
      </w:r>
      <w:r w:rsidRPr="00AA4BCA">
        <w:rPr>
          <w:i w:val="0"/>
          <w:lang w:val="af-ZA"/>
        </w:rPr>
        <w:t xml:space="preserve"> </w:t>
      </w:r>
      <w:r w:rsidRPr="00AA4BCA">
        <w:rPr>
          <w:rFonts w:ascii="GHEA Grapalat" w:hAnsi="GHEA Grapalat"/>
          <w:i w:val="0"/>
          <w:lang w:val="af-ZA"/>
        </w:rPr>
        <w:t>ձևով</w:t>
      </w:r>
      <w:r w:rsidRPr="00AA4BCA">
        <w:rPr>
          <w:i w:val="0"/>
          <w:lang w:val="af-ZA"/>
        </w:rPr>
        <w:t xml:space="preserve"> </w:t>
      </w:r>
      <w:r w:rsidRPr="00AA4BCA">
        <w:rPr>
          <w:rFonts w:ascii="GHEA Grapalat" w:hAnsi="GHEA Grapalat"/>
          <w:i w:val="0"/>
          <w:lang w:val="af-ZA"/>
        </w:rPr>
        <w:t>տրամադրումը</w:t>
      </w:r>
      <w:r w:rsidRPr="00AA4BCA">
        <w:rPr>
          <w:i w:val="0"/>
          <w:lang w:val="af-ZA"/>
        </w:rPr>
        <w:t xml:space="preserve"> </w:t>
      </w:r>
      <w:r w:rsidRPr="00AA4BCA">
        <w:rPr>
          <w:rFonts w:ascii="GHEA Grapalat" w:hAnsi="GHEA Grapalat"/>
          <w:i w:val="0"/>
          <w:lang w:val="af-ZA"/>
        </w:rPr>
        <w:t>դիմումը</w:t>
      </w:r>
      <w:r w:rsidRPr="00AA4BCA">
        <w:rPr>
          <w:i w:val="0"/>
          <w:lang w:val="af-ZA"/>
        </w:rPr>
        <w:t xml:space="preserve"> </w:t>
      </w:r>
      <w:r w:rsidRPr="00AA4BCA">
        <w:rPr>
          <w:rFonts w:ascii="GHEA Grapalat" w:hAnsi="GHEA Grapalat"/>
          <w:i w:val="0"/>
          <w:lang w:val="af-ZA"/>
        </w:rPr>
        <w:t>ստանալու</w:t>
      </w:r>
      <w:r w:rsidRPr="00AA4BCA">
        <w:rPr>
          <w:i w:val="0"/>
          <w:lang w:val="af-ZA"/>
        </w:rPr>
        <w:t xml:space="preserve"> </w:t>
      </w:r>
      <w:r w:rsidRPr="00AA4BCA">
        <w:rPr>
          <w:rFonts w:ascii="GHEA Grapalat" w:hAnsi="GHEA Grapalat"/>
          <w:i w:val="0"/>
          <w:lang w:val="af-ZA"/>
        </w:rPr>
        <w:t>օրվան</w:t>
      </w:r>
      <w:r w:rsidRPr="00AA4BCA">
        <w:rPr>
          <w:i w:val="0"/>
          <w:lang w:val="af-ZA"/>
        </w:rPr>
        <w:t xml:space="preserve"> </w:t>
      </w:r>
      <w:r w:rsidRPr="00AA4BCA">
        <w:rPr>
          <w:rFonts w:ascii="GHEA Grapalat" w:hAnsi="GHEA Grapalat"/>
          <w:i w:val="0"/>
          <w:lang w:val="af-ZA"/>
        </w:rPr>
        <w:t>հաջորդող</w:t>
      </w:r>
      <w:r w:rsidRPr="00AA4BCA">
        <w:rPr>
          <w:i w:val="0"/>
          <w:lang w:val="af-ZA"/>
        </w:rPr>
        <w:t xml:space="preserve"> </w:t>
      </w:r>
      <w:r w:rsidRPr="00AA4BCA">
        <w:rPr>
          <w:rFonts w:ascii="GHEA Grapalat" w:hAnsi="GHEA Grapalat"/>
          <w:i w:val="0"/>
          <w:lang w:val="af-ZA"/>
        </w:rPr>
        <w:t>աշխատանքային</w:t>
      </w:r>
      <w:r w:rsidRPr="00AA4BCA">
        <w:rPr>
          <w:i w:val="0"/>
          <w:lang w:val="af-ZA"/>
        </w:rPr>
        <w:t xml:space="preserve"> </w:t>
      </w:r>
      <w:r w:rsidRPr="00AA4BCA">
        <w:rPr>
          <w:rFonts w:ascii="GHEA Grapalat" w:hAnsi="GHEA Grapalat"/>
          <w:i w:val="0"/>
          <w:lang w:val="af-ZA"/>
        </w:rPr>
        <w:t>օրվա</w:t>
      </w:r>
      <w:r w:rsidRPr="00AA4BCA">
        <w:rPr>
          <w:i w:val="0"/>
          <w:lang w:val="af-ZA"/>
        </w:rPr>
        <w:t xml:space="preserve"> </w:t>
      </w:r>
      <w:r w:rsidRPr="00AA4BCA">
        <w:rPr>
          <w:rFonts w:ascii="GHEA Grapalat" w:hAnsi="GHEA Grapalat"/>
          <w:i w:val="0"/>
          <w:lang w:val="af-ZA"/>
        </w:rPr>
        <w:t>ընթացքում։</w:t>
      </w:r>
      <w:r w:rsidRPr="00AA4BCA">
        <w:rPr>
          <w:i w:val="0"/>
          <w:lang w:val="af-ZA"/>
        </w:rPr>
        <w:t xml:space="preserve"> </w:t>
      </w:r>
    </w:p>
    <w:p w:rsidR="00D43703" w:rsidRPr="00AA4BCA" w:rsidRDefault="00D43703" w:rsidP="00D43703">
      <w:pPr>
        <w:pStyle w:val="a3"/>
        <w:spacing w:line="240" w:lineRule="auto"/>
        <w:rPr>
          <w:i w:val="0"/>
          <w:lang w:val="af-ZA"/>
        </w:rPr>
      </w:pPr>
      <w:r w:rsidRPr="00AA4BCA">
        <w:rPr>
          <w:rFonts w:ascii="GHEA Grapalat" w:hAnsi="GHEA Grapalat"/>
          <w:i w:val="0"/>
          <w:lang w:val="af-ZA"/>
        </w:rPr>
        <w:t>Հրավեր</w:t>
      </w:r>
      <w:r w:rsidRPr="00AA4BCA">
        <w:rPr>
          <w:i w:val="0"/>
          <w:lang w:val="af-ZA"/>
        </w:rPr>
        <w:t xml:space="preserve"> </w:t>
      </w:r>
      <w:r w:rsidRPr="00AA4BCA">
        <w:rPr>
          <w:rFonts w:ascii="GHEA Grapalat" w:hAnsi="GHEA Grapalat"/>
          <w:i w:val="0"/>
          <w:lang w:val="af-ZA"/>
        </w:rPr>
        <w:t>չստանալը</w:t>
      </w:r>
      <w:r w:rsidRPr="00AA4BCA">
        <w:rPr>
          <w:i w:val="0"/>
          <w:lang w:val="af-ZA"/>
        </w:rPr>
        <w:t xml:space="preserve"> </w:t>
      </w:r>
      <w:r w:rsidRPr="00AA4BCA">
        <w:rPr>
          <w:rFonts w:ascii="GHEA Grapalat" w:hAnsi="GHEA Grapalat"/>
          <w:i w:val="0"/>
          <w:lang w:val="af-ZA"/>
        </w:rPr>
        <w:t>չի</w:t>
      </w:r>
      <w:r w:rsidRPr="00AA4BCA">
        <w:rPr>
          <w:i w:val="0"/>
          <w:lang w:val="af-ZA"/>
        </w:rPr>
        <w:t xml:space="preserve"> </w:t>
      </w:r>
      <w:r w:rsidRPr="00AA4BCA">
        <w:rPr>
          <w:rFonts w:ascii="GHEA Grapalat" w:hAnsi="GHEA Grapalat"/>
          <w:i w:val="0"/>
          <w:lang w:val="af-ZA"/>
        </w:rPr>
        <w:t>սահմանափակում</w:t>
      </w:r>
      <w:r w:rsidRPr="00AA4BCA">
        <w:rPr>
          <w:i w:val="0"/>
          <w:lang w:val="af-ZA"/>
        </w:rPr>
        <w:t xml:space="preserve"> </w:t>
      </w:r>
      <w:r w:rsidRPr="00AA4BCA">
        <w:rPr>
          <w:rFonts w:ascii="GHEA Grapalat" w:hAnsi="GHEA Grapalat"/>
          <w:i w:val="0"/>
          <w:lang w:val="af-ZA"/>
        </w:rPr>
        <w:t>մասնակցի</w:t>
      </w:r>
      <w:r w:rsidRPr="00AA4BCA">
        <w:rPr>
          <w:i w:val="0"/>
          <w:lang w:val="af-ZA"/>
        </w:rPr>
        <w:t xml:space="preserve">` </w:t>
      </w:r>
      <w:r w:rsidRPr="00AA4BCA">
        <w:rPr>
          <w:rFonts w:ascii="GHEA Grapalat" w:hAnsi="GHEA Grapalat"/>
          <w:i w:val="0"/>
          <w:lang w:val="af-ZA"/>
        </w:rPr>
        <w:t>սույն</w:t>
      </w:r>
      <w:r w:rsidRPr="00AA4BCA">
        <w:rPr>
          <w:i w:val="0"/>
          <w:lang w:val="af-ZA"/>
        </w:rPr>
        <w:t xml:space="preserve"> </w:t>
      </w:r>
      <w:r w:rsidRPr="00AA4BCA">
        <w:rPr>
          <w:rFonts w:ascii="GHEA Grapalat" w:hAnsi="GHEA Grapalat"/>
          <w:i w:val="0"/>
          <w:lang w:val="af-ZA"/>
        </w:rPr>
        <w:t>ընթացակարգին</w:t>
      </w:r>
      <w:r w:rsidRPr="00AA4BCA">
        <w:rPr>
          <w:i w:val="0"/>
          <w:lang w:val="af-ZA"/>
        </w:rPr>
        <w:t xml:space="preserve"> </w:t>
      </w:r>
      <w:r w:rsidRPr="00AA4BCA">
        <w:rPr>
          <w:rFonts w:ascii="GHEA Grapalat" w:hAnsi="GHEA Grapalat"/>
          <w:i w:val="0"/>
          <w:lang w:val="af-ZA"/>
        </w:rPr>
        <w:t>մասնակցելու</w:t>
      </w:r>
      <w:r w:rsidRPr="00AA4BCA">
        <w:rPr>
          <w:i w:val="0"/>
          <w:lang w:val="af-ZA"/>
        </w:rPr>
        <w:t xml:space="preserve"> </w:t>
      </w:r>
      <w:r w:rsidRPr="00AA4BCA">
        <w:rPr>
          <w:rFonts w:ascii="GHEA Grapalat" w:hAnsi="GHEA Grapalat"/>
          <w:i w:val="0"/>
          <w:lang w:val="af-ZA"/>
        </w:rPr>
        <w:t>իրավունքը։</w:t>
      </w:r>
      <w:r w:rsidRPr="00AA4BCA">
        <w:rPr>
          <w:i w:val="0"/>
          <w:lang w:val="af-ZA"/>
        </w:rPr>
        <w:t xml:space="preserve"> </w:t>
      </w:r>
    </w:p>
    <w:p w:rsidR="00D43703" w:rsidRPr="00AA4BCA" w:rsidRDefault="00D43703" w:rsidP="00D43703">
      <w:pPr>
        <w:pStyle w:val="a3"/>
        <w:spacing w:line="240" w:lineRule="auto"/>
        <w:rPr>
          <w:i w:val="0"/>
          <w:lang w:val="af-ZA"/>
        </w:rPr>
      </w:pPr>
      <w:r w:rsidRPr="00AA4BCA">
        <w:rPr>
          <w:rFonts w:ascii="GHEA Grapalat" w:hAnsi="GHEA Grapalat"/>
          <w:i w:val="0"/>
          <w:lang w:val="af-ZA"/>
        </w:rPr>
        <w:t>Սույն</w:t>
      </w:r>
      <w:r w:rsidRPr="00AA4BCA">
        <w:rPr>
          <w:i w:val="0"/>
          <w:lang w:val="af-ZA"/>
        </w:rPr>
        <w:t xml:space="preserve"> </w:t>
      </w:r>
      <w:r w:rsidRPr="00AA4BCA">
        <w:rPr>
          <w:rFonts w:ascii="GHEA Grapalat" w:hAnsi="GHEA Grapalat"/>
          <w:i w:val="0"/>
          <w:lang w:val="af-ZA"/>
        </w:rPr>
        <w:t>ընթացակարգին</w:t>
      </w:r>
      <w:r w:rsidRPr="00AA4BCA">
        <w:rPr>
          <w:i w:val="0"/>
          <w:lang w:val="af-ZA"/>
        </w:rPr>
        <w:t xml:space="preserve"> </w:t>
      </w:r>
      <w:r w:rsidRPr="00AA4BCA">
        <w:rPr>
          <w:rFonts w:ascii="GHEA Grapalat" w:hAnsi="GHEA Grapalat"/>
          <w:i w:val="0"/>
          <w:lang w:val="af-ZA"/>
        </w:rPr>
        <w:t>մասնակցության</w:t>
      </w:r>
      <w:r w:rsidRPr="00AA4BCA">
        <w:rPr>
          <w:i w:val="0"/>
          <w:lang w:val="af-ZA"/>
        </w:rPr>
        <w:t xml:space="preserve"> </w:t>
      </w:r>
      <w:r w:rsidRPr="00AA4BCA">
        <w:rPr>
          <w:rFonts w:ascii="GHEA Grapalat" w:hAnsi="GHEA Grapalat"/>
          <w:i w:val="0"/>
          <w:lang w:val="af-ZA"/>
        </w:rPr>
        <w:t>հայտերն</w:t>
      </w:r>
      <w:r w:rsidRPr="00AA4BCA">
        <w:rPr>
          <w:i w:val="0"/>
          <w:lang w:val="af-ZA"/>
        </w:rPr>
        <w:t xml:space="preserve"> </w:t>
      </w:r>
      <w:r w:rsidRPr="00AA4BCA">
        <w:rPr>
          <w:rFonts w:ascii="GHEA Grapalat" w:hAnsi="GHEA Grapalat"/>
          <w:i w:val="0"/>
          <w:lang w:val="af-ZA"/>
        </w:rPr>
        <w:t>անհրաժեշտ</w:t>
      </w:r>
      <w:r w:rsidRPr="00AA4BCA">
        <w:rPr>
          <w:i w:val="0"/>
          <w:lang w:val="af-ZA"/>
        </w:rPr>
        <w:t xml:space="preserve"> </w:t>
      </w:r>
      <w:r w:rsidRPr="00AA4BCA">
        <w:rPr>
          <w:rFonts w:ascii="GHEA Grapalat" w:hAnsi="GHEA Grapalat"/>
          <w:i w:val="0"/>
          <w:lang w:val="af-ZA"/>
        </w:rPr>
        <w:t>է</w:t>
      </w:r>
      <w:r w:rsidRPr="00AA4BCA">
        <w:rPr>
          <w:i w:val="0"/>
          <w:lang w:val="af-ZA"/>
        </w:rPr>
        <w:t xml:space="preserve"> </w:t>
      </w:r>
      <w:r w:rsidRPr="00AA4BCA">
        <w:rPr>
          <w:rFonts w:ascii="GHEA Grapalat" w:hAnsi="GHEA Grapalat"/>
          <w:i w:val="0"/>
          <w:lang w:val="af-ZA"/>
        </w:rPr>
        <w:t>ներկայացնել</w:t>
      </w:r>
      <w:r w:rsidR="00147E5C">
        <w:rPr>
          <w:i w:val="0"/>
          <w:lang w:val="af-ZA" w:eastAsia="ru-RU"/>
        </w:rPr>
        <w:t xml:space="preserve"> </w:t>
      </w:r>
      <w:r w:rsidR="00147E5C">
        <w:rPr>
          <w:rFonts w:ascii="Sylfaen" w:hAnsi="Sylfaen"/>
          <w:i w:val="0"/>
          <w:lang w:val="ru-RU" w:eastAsia="ru-RU"/>
        </w:rPr>
        <w:t>գ</w:t>
      </w:r>
      <w:r w:rsidR="00147E5C" w:rsidRPr="00147E5C">
        <w:rPr>
          <w:rFonts w:ascii="Sylfaen" w:hAnsi="Sylfaen"/>
          <w:i w:val="0"/>
          <w:lang w:val="af-ZA" w:eastAsia="ru-RU"/>
        </w:rPr>
        <w:t xml:space="preserve">. </w:t>
      </w:r>
      <w:r w:rsidR="00147E5C">
        <w:rPr>
          <w:rFonts w:ascii="Sylfaen" w:hAnsi="Sylfaen"/>
          <w:i w:val="0"/>
          <w:lang w:val="ru-RU" w:eastAsia="ru-RU"/>
        </w:rPr>
        <w:t>Արևաշատ</w:t>
      </w:r>
      <w:r w:rsidR="00147E5C" w:rsidRPr="00147E5C">
        <w:rPr>
          <w:rFonts w:ascii="Sylfaen" w:hAnsi="Sylfaen"/>
          <w:i w:val="0"/>
          <w:lang w:val="af-ZA" w:eastAsia="ru-RU"/>
        </w:rPr>
        <w:t xml:space="preserve">  </w:t>
      </w:r>
      <w:r w:rsidR="00147E5C">
        <w:rPr>
          <w:rFonts w:ascii="Sylfaen" w:hAnsi="Sylfaen"/>
          <w:i w:val="0"/>
          <w:lang w:val="ru-RU" w:eastAsia="ru-RU"/>
        </w:rPr>
        <w:t>Երևանյան</w:t>
      </w:r>
      <w:r w:rsidR="00147E5C" w:rsidRPr="00147E5C">
        <w:rPr>
          <w:rFonts w:ascii="Sylfaen" w:hAnsi="Sylfaen"/>
          <w:i w:val="0"/>
          <w:lang w:val="af-ZA" w:eastAsia="ru-RU"/>
        </w:rPr>
        <w:t xml:space="preserve"> </w:t>
      </w:r>
      <w:r w:rsidR="00147E5C">
        <w:rPr>
          <w:rFonts w:ascii="Sylfaen" w:hAnsi="Sylfaen"/>
          <w:i w:val="0"/>
          <w:lang w:val="ru-RU" w:eastAsia="ru-RU"/>
        </w:rPr>
        <w:t>խճղ</w:t>
      </w:r>
      <w:r w:rsidR="00147E5C" w:rsidRPr="00147E5C">
        <w:rPr>
          <w:rFonts w:ascii="Sylfaen" w:hAnsi="Sylfaen"/>
          <w:i w:val="0"/>
          <w:lang w:val="af-ZA" w:eastAsia="ru-RU"/>
        </w:rPr>
        <w:t xml:space="preserve">.  </w:t>
      </w:r>
      <w:r w:rsidR="00147E5C">
        <w:rPr>
          <w:rFonts w:ascii="Sylfaen" w:hAnsi="Sylfaen"/>
          <w:i w:val="0"/>
          <w:lang w:val="ru-RU" w:eastAsia="ru-RU"/>
        </w:rPr>
        <w:t>Թիվ</w:t>
      </w:r>
      <w:r w:rsidR="00147E5C" w:rsidRPr="007C377C">
        <w:rPr>
          <w:rFonts w:ascii="Sylfaen" w:hAnsi="Sylfaen"/>
          <w:i w:val="0"/>
          <w:lang w:val="af-ZA" w:eastAsia="ru-RU"/>
        </w:rPr>
        <w:t xml:space="preserve">  16 </w:t>
      </w:r>
      <w:r w:rsidRPr="00AA4BCA">
        <w:rPr>
          <w:i w:val="0"/>
          <w:lang w:val="af-ZA"/>
        </w:rPr>
        <w:t xml:space="preserve"> </w:t>
      </w:r>
      <w:r w:rsidRPr="00AA4BCA">
        <w:rPr>
          <w:rFonts w:ascii="GHEA Grapalat" w:hAnsi="GHEA Grapalat"/>
          <w:i w:val="0"/>
          <w:lang w:val="af-ZA"/>
        </w:rPr>
        <w:t>հասցեով</w:t>
      </w:r>
      <w:r w:rsidRPr="00AA4BCA">
        <w:rPr>
          <w:i w:val="0"/>
          <w:lang w:val="af-ZA"/>
        </w:rPr>
        <w:t xml:space="preserve">, </w:t>
      </w:r>
    </w:p>
    <w:p w:rsidR="00D43703" w:rsidRPr="00AA4BCA" w:rsidRDefault="00D43703" w:rsidP="00D43703">
      <w:pPr>
        <w:pStyle w:val="a3"/>
        <w:spacing w:line="240" w:lineRule="auto"/>
        <w:rPr>
          <w:i w:val="0"/>
          <w:lang w:val="af-ZA"/>
        </w:rPr>
      </w:pPr>
      <w:r w:rsidRPr="00AA4BCA">
        <w:rPr>
          <w:i w:val="0"/>
          <w:sz w:val="16"/>
          <w:szCs w:val="16"/>
          <w:lang w:val="af-ZA"/>
        </w:rPr>
        <w:t xml:space="preserve">    (</w:t>
      </w:r>
      <w:r w:rsidRPr="00AA4BCA">
        <w:rPr>
          <w:rFonts w:ascii="GHEA Grapalat" w:hAnsi="GHEA Grapalat"/>
          <w:i w:val="0"/>
          <w:sz w:val="16"/>
          <w:szCs w:val="16"/>
          <w:lang w:val="af-ZA"/>
        </w:rPr>
        <w:t>պատվիրատուի</w:t>
      </w:r>
      <w:r w:rsidRPr="00AA4BCA">
        <w:rPr>
          <w:i w:val="0"/>
          <w:sz w:val="16"/>
          <w:szCs w:val="16"/>
          <w:lang w:val="af-ZA"/>
        </w:rPr>
        <w:t xml:space="preserve"> </w:t>
      </w:r>
      <w:r w:rsidRPr="00AA4BCA">
        <w:rPr>
          <w:rFonts w:ascii="GHEA Grapalat" w:hAnsi="GHEA Grapalat"/>
          <w:i w:val="0"/>
          <w:sz w:val="16"/>
          <w:szCs w:val="16"/>
          <w:lang w:val="af-ZA"/>
        </w:rPr>
        <w:t>հասցեն</w:t>
      </w:r>
      <w:r w:rsidRPr="00AA4BCA">
        <w:rPr>
          <w:i w:val="0"/>
          <w:sz w:val="16"/>
          <w:szCs w:val="16"/>
          <w:lang w:val="af-ZA"/>
        </w:rPr>
        <w:t xml:space="preserve">)  </w:t>
      </w:r>
    </w:p>
    <w:p w:rsidR="00D43703" w:rsidRPr="00AA4BCA" w:rsidRDefault="00D43703" w:rsidP="00D43703">
      <w:pPr>
        <w:pStyle w:val="a3"/>
        <w:spacing w:line="240" w:lineRule="auto"/>
        <w:ind w:firstLine="0"/>
        <w:rPr>
          <w:i w:val="0"/>
          <w:lang w:val="af-ZA"/>
        </w:rPr>
      </w:pPr>
      <w:r w:rsidRPr="00AA4BCA">
        <w:rPr>
          <w:rFonts w:ascii="GHEA Grapalat" w:hAnsi="GHEA Grapalat"/>
          <w:i w:val="0"/>
          <w:lang w:val="af-ZA"/>
        </w:rPr>
        <w:lastRenderedPageBreak/>
        <w:t>փաստաթղթային</w:t>
      </w:r>
      <w:r w:rsidRPr="00AA4BCA">
        <w:rPr>
          <w:i w:val="0"/>
          <w:lang w:val="af-ZA"/>
        </w:rPr>
        <w:t xml:space="preserve"> </w:t>
      </w:r>
      <w:r w:rsidRPr="00AA4BCA">
        <w:rPr>
          <w:rFonts w:ascii="GHEA Grapalat" w:hAnsi="GHEA Grapalat"/>
          <w:i w:val="0"/>
          <w:lang w:val="af-ZA"/>
        </w:rPr>
        <w:t>ձևով</w:t>
      </w:r>
      <w:r w:rsidRPr="00AA4BCA">
        <w:rPr>
          <w:i w:val="0"/>
          <w:lang w:val="af-ZA" w:eastAsia="ru-RU"/>
        </w:rPr>
        <w:t xml:space="preserve"> </w:t>
      </w:r>
      <w:r w:rsidRPr="00AA4BCA">
        <w:rPr>
          <w:rFonts w:ascii="GHEA Grapalat" w:hAnsi="GHEA Grapalat"/>
          <w:i w:val="0"/>
          <w:lang w:val="af-ZA"/>
        </w:rPr>
        <w:t>մինչև</w:t>
      </w:r>
      <w:r w:rsidRPr="00AA4BCA">
        <w:rPr>
          <w:i w:val="0"/>
          <w:lang w:val="af-ZA"/>
        </w:rPr>
        <w:t xml:space="preserve"> </w:t>
      </w:r>
      <w:r w:rsidRPr="00AA4BCA">
        <w:rPr>
          <w:rFonts w:ascii="GHEA Grapalat" w:hAnsi="GHEA Grapalat"/>
          <w:i w:val="0"/>
          <w:lang w:val="af-ZA"/>
        </w:rPr>
        <w:t>սույն</w:t>
      </w:r>
      <w:r w:rsidRPr="00AA4BCA">
        <w:rPr>
          <w:i w:val="0"/>
          <w:lang w:val="af-ZA"/>
        </w:rPr>
        <w:t xml:space="preserve"> </w:t>
      </w:r>
      <w:r w:rsidRPr="00AA4BCA">
        <w:rPr>
          <w:rFonts w:ascii="GHEA Grapalat" w:hAnsi="GHEA Grapalat"/>
          <w:i w:val="0"/>
          <w:lang w:val="af-ZA"/>
        </w:rPr>
        <w:t>հայտարարության</w:t>
      </w:r>
      <w:r w:rsidRPr="00AA4BCA">
        <w:rPr>
          <w:i w:val="0"/>
          <w:lang w:val="af-ZA"/>
        </w:rPr>
        <w:t xml:space="preserve"> </w:t>
      </w:r>
      <w:r w:rsidRPr="00AA4BCA">
        <w:rPr>
          <w:rFonts w:ascii="GHEA Grapalat" w:hAnsi="GHEA Grapalat"/>
          <w:i w:val="0"/>
          <w:lang w:val="af-ZA"/>
        </w:rPr>
        <w:t>հրապարակման</w:t>
      </w:r>
      <w:r w:rsidRPr="00AA4BCA">
        <w:rPr>
          <w:i w:val="0"/>
          <w:lang w:val="af-ZA"/>
        </w:rPr>
        <w:t xml:space="preserve"> </w:t>
      </w:r>
      <w:r w:rsidRPr="00AA4BCA">
        <w:rPr>
          <w:rFonts w:hAnsi="Sylfaen" w:cs="Sylfaen"/>
          <w:i w:val="0"/>
          <w:lang w:val="af-ZA"/>
        </w:rPr>
        <w:t>օրվանից</w:t>
      </w:r>
      <w:r w:rsidRPr="00AA4BCA">
        <w:rPr>
          <w:i w:val="0"/>
          <w:lang w:val="af-ZA"/>
        </w:rPr>
        <w:t xml:space="preserve"> </w:t>
      </w:r>
      <w:r w:rsidRPr="00AA4BCA">
        <w:rPr>
          <w:rFonts w:hAnsi="Sylfaen" w:cs="Sylfaen"/>
          <w:i w:val="0"/>
          <w:lang w:val="af-ZA"/>
        </w:rPr>
        <w:t>հաշված</w:t>
      </w:r>
      <w:r w:rsidRPr="00AA4BCA">
        <w:rPr>
          <w:i w:val="0"/>
          <w:lang w:val="af-ZA"/>
        </w:rPr>
        <w:t xml:space="preserve"> </w:t>
      </w:r>
      <w:r w:rsidR="001A0C42" w:rsidRPr="001A0C42">
        <w:rPr>
          <w:rFonts w:asciiTheme="minorHAnsi" w:hAnsiTheme="minorHAnsi"/>
          <w:i w:val="0"/>
          <w:u w:val="single"/>
          <w:lang w:val="af-ZA"/>
        </w:rPr>
        <w:t xml:space="preserve"> 7</w:t>
      </w:r>
      <w:r w:rsidRPr="00AA4BCA">
        <w:rPr>
          <w:i w:val="0"/>
          <w:lang w:val="af-ZA"/>
        </w:rPr>
        <w:t>-</w:t>
      </w:r>
      <w:r w:rsidRPr="00AA4BCA">
        <w:rPr>
          <w:rFonts w:hAnsi="Sylfaen" w:cs="Sylfaen"/>
          <w:i w:val="0"/>
          <w:lang w:val="af-ZA"/>
        </w:rPr>
        <w:t>րդ</w:t>
      </w:r>
      <w:r w:rsidRPr="00AA4BCA">
        <w:rPr>
          <w:i w:val="0"/>
          <w:lang w:val="af-ZA"/>
        </w:rPr>
        <w:t xml:space="preserve"> </w:t>
      </w:r>
      <w:r w:rsidRPr="00AA4BCA">
        <w:rPr>
          <w:rFonts w:hAnsi="Sylfaen" w:cs="Sylfaen"/>
          <w:i w:val="0"/>
          <w:lang w:val="af-ZA"/>
        </w:rPr>
        <w:t>օրվա</w:t>
      </w:r>
      <w:r w:rsidRPr="00AA4BCA">
        <w:rPr>
          <w:i w:val="0"/>
          <w:lang w:val="af-ZA"/>
        </w:rPr>
        <w:t xml:space="preserve"> </w:t>
      </w:r>
      <w:r w:rsidRPr="00AA4BCA">
        <w:rPr>
          <w:rFonts w:hAnsi="Sylfaen" w:cs="Sylfaen"/>
          <w:i w:val="0"/>
          <w:lang w:val="af-ZA"/>
        </w:rPr>
        <w:t>ժամը</w:t>
      </w:r>
      <w:r w:rsidRPr="00AA4BCA">
        <w:rPr>
          <w:i w:val="0"/>
          <w:lang w:val="af-ZA"/>
        </w:rPr>
        <w:t xml:space="preserve"> </w:t>
      </w:r>
      <w:r w:rsidR="001A0C42" w:rsidRPr="001A0C42">
        <w:rPr>
          <w:rFonts w:asciiTheme="minorHAnsi" w:hAnsiTheme="minorHAnsi"/>
          <w:i w:val="0"/>
          <w:u w:val="single"/>
          <w:lang w:val="af-ZA"/>
        </w:rPr>
        <w:t xml:space="preserve"> 12:00</w:t>
      </w:r>
      <w:r w:rsidRPr="00AA4BCA">
        <w:rPr>
          <w:i w:val="0"/>
          <w:lang w:val="af-ZA"/>
        </w:rPr>
        <w:t>-</w:t>
      </w:r>
      <w:r w:rsidRPr="00AA4BCA">
        <w:rPr>
          <w:rFonts w:hAnsi="Sylfaen" w:cs="Sylfaen"/>
          <w:i w:val="0"/>
          <w:lang w:val="af-ZA"/>
        </w:rPr>
        <w:t>ը</w:t>
      </w:r>
      <w:r w:rsidRPr="00AA4BCA">
        <w:rPr>
          <w:i w:val="0"/>
          <w:lang w:val="af-ZA"/>
        </w:rPr>
        <w:t xml:space="preserve">: </w:t>
      </w:r>
      <w:r w:rsidRPr="00AA4BCA">
        <w:rPr>
          <w:rFonts w:hAnsi="Sylfaen" w:cs="Sylfaen"/>
          <w:i w:val="0"/>
          <w:lang w:val="af-ZA"/>
        </w:rPr>
        <w:t>Հայտերը</w:t>
      </w:r>
      <w:r w:rsidRPr="00AA4BCA">
        <w:rPr>
          <w:i w:val="0"/>
          <w:lang w:val="af-ZA"/>
        </w:rPr>
        <w:t xml:space="preserve">, </w:t>
      </w:r>
      <w:r w:rsidRPr="00AA4BCA">
        <w:rPr>
          <w:rFonts w:hAnsi="Sylfaen" w:cs="Sylfaen"/>
          <w:i w:val="0"/>
          <w:lang w:val="af-ZA"/>
        </w:rPr>
        <w:t>հայերենից</w:t>
      </w:r>
      <w:r w:rsidRPr="00AA4BCA">
        <w:rPr>
          <w:i w:val="0"/>
          <w:lang w:val="af-ZA"/>
        </w:rPr>
        <w:t xml:space="preserve"> </w:t>
      </w:r>
      <w:r w:rsidRPr="00AA4BCA">
        <w:rPr>
          <w:rFonts w:hAnsi="Sylfaen" w:cs="Sylfaen"/>
          <w:i w:val="0"/>
          <w:lang w:val="af-ZA"/>
        </w:rPr>
        <w:t>բացի</w:t>
      </w:r>
      <w:r w:rsidRPr="00AA4BCA">
        <w:rPr>
          <w:i w:val="0"/>
          <w:lang w:val="af-ZA"/>
        </w:rPr>
        <w:t xml:space="preserve">, </w:t>
      </w:r>
      <w:r w:rsidRPr="00AA4BCA">
        <w:rPr>
          <w:rFonts w:hAnsi="Sylfaen" w:cs="Sylfaen"/>
          <w:i w:val="0"/>
          <w:lang w:val="af-ZA"/>
        </w:rPr>
        <w:t>կարող</w:t>
      </w:r>
      <w:r w:rsidRPr="00AA4BCA">
        <w:rPr>
          <w:i w:val="0"/>
          <w:lang w:val="af-ZA"/>
        </w:rPr>
        <w:t xml:space="preserve"> </w:t>
      </w:r>
      <w:r w:rsidRPr="00AA4BCA">
        <w:rPr>
          <w:rFonts w:hAnsi="Sylfaen" w:cs="Sylfaen"/>
          <w:i w:val="0"/>
          <w:lang w:val="af-ZA"/>
        </w:rPr>
        <w:t>են</w:t>
      </w:r>
      <w:r w:rsidRPr="00AA4BCA">
        <w:rPr>
          <w:i w:val="0"/>
          <w:lang w:val="af-ZA"/>
        </w:rPr>
        <w:t xml:space="preserve"> </w:t>
      </w:r>
      <w:r w:rsidRPr="00AA4BCA">
        <w:rPr>
          <w:rFonts w:hAnsi="Sylfaen" w:cs="Sylfaen"/>
          <w:i w:val="0"/>
          <w:lang w:val="af-ZA"/>
        </w:rPr>
        <w:t>ներկայացվել</w:t>
      </w:r>
      <w:r w:rsidRPr="00AA4BCA">
        <w:rPr>
          <w:i w:val="0"/>
          <w:lang w:val="af-ZA"/>
        </w:rPr>
        <w:t xml:space="preserve"> </w:t>
      </w:r>
      <w:r w:rsidRPr="00AA4BCA">
        <w:rPr>
          <w:rFonts w:hAnsi="Sylfaen" w:cs="Sylfaen"/>
          <w:i w:val="0"/>
          <w:lang w:val="af-ZA"/>
        </w:rPr>
        <w:t>նաև</w:t>
      </w:r>
      <w:r w:rsidRPr="00AA4BCA">
        <w:rPr>
          <w:i w:val="0"/>
          <w:lang w:val="af-ZA"/>
        </w:rPr>
        <w:t xml:space="preserve"> </w:t>
      </w:r>
      <w:r w:rsidRPr="00AA4BCA">
        <w:rPr>
          <w:rFonts w:hAnsi="Sylfaen" w:cs="Sylfaen"/>
          <w:i w:val="0"/>
          <w:lang w:val="af-ZA"/>
        </w:rPr>
        <w:t>անգլերեն</w:t>
      </w:r>
      <w:r w:rsidRPr="00AA4BCA">
        <w:rPr>
          <w:i w:val="0"/>
          <w:lang w:val="af-ZA"/>
        </w:rPr>
        <w:t xml:space="preserve"> </w:t>
      </w:r>
      <w:r w:rsidRPr="00AA4BCA">
        <w:rPr>
          <w:rFonts w:hAnsi="Sylfaen" w:cs="Sylfaen"/>
          <w:i w:val="0"/>
          <w:lang w:val="af-ZA"/>
        </w:rPr>
        <w:t>կամ</w:t>
      </w:r>
      <w:r w:rsidRPr="00AA4BCA">
        <w:rPr>
          <w:i w:val="0"/>
          <w:lang w:val="af-ZA"/>
        </w:rPr>
        <w:t xml:space="preserve"> </w:t>
      </w:r>
      <w:r w:rsidRPr="00AA4BCA">
        <w:rPr>
          <w:rFonts w:hAnsi="Sylfaen" w:cs="Sylfaen"/>
          <w:i w:val="0"/>
          <w:lang w:val="af-ZA"/>
        </w:rPr>
        <w:t>ռուսերեն</w:t>
      </w:r>
      <w:r w:rsidRPr="00AA4BCA">
        <w:rPr>
          <w:i w:val="0"/>
          <w:lang w:val="af-ZA"/>
        </w:rPr>
        <w:t xml:space="preserve">: </w:t>
      </w:r>
    </w:p>
    <w:p w:rsidR="0070498E" w:rsidRPr="00AA4BCA" w:rsidRDefault="00D43703" w:rsidP="00D43703">
      <w:pPr>
        <w:pStyle w:val="a3"/>
        <w:spacing w:line="240" w:lineRule="auto"/>
        <w:ind w:firstLine="708"/>
        <w:rPr>
          <w:i w:val="0"/>
          <w:lang w:val="hy-AM"/>
        </w:rPr>
      </w:pPr>
      <w:r w:rsidRPr="00AA4BCA">
        <w:rPr>
          <w:rFonts w:hAnsi="Sylfaen" w:cs="Sylfaen"/>
          <w:i w:val="0"/>
          <w:lang w:val="af-ZA"/>
        </w:rPr>
        <w:t>Հայտերի</w:t>
      </w:r>
      <w:r w:rsidRPr="00AA4BCA">
        <w:rPr>
          <w:i w:val="0"/>
          <w:lang w:val="af-ZA"/>
        </w:rPr>
        <w:t xml:space="preserve"> </w:t>
      </w:r>
      <w:r w:rsidR="0070498E" w:rsidRPr="00AA4BCA">
        <w:rPr>
          <w:i w:val="0"/>
          <w:lang w:val="hy-AM"/>
        </w:rPr>
        <w:t xml:space="preserve"> </w:t>
      </w:r>
      <w:r w:rsidRPr="00AA4BCA">
        <w:rPr>
          <w:rFonts w:hAnsi="Sylfaen" w:cs="Sylfaen"/>
          <w:i w:val="0"/>
          <w:lang w:val="af-ZA"/>
        </w:rPr>
        <w:t>բաց</w:t>
      </w:r>
      <w:r w:rsidR="0070498E" w:rsidRPr="00AA4BCA">
        <w:rPr>
          <w:rFonts w:hAnsi="Sylfaen" w:cs="Sylfaen"/>
          <w:i w:val="0"/>
          <w:lang w:val="af-ZA"/>
        </w:rPr>
        <w:t>ումը</w:t>
      </w:r>
      <w:r w:rsidR="0070498E" w:rsidRPr="00AA4BCA">
        <w:rPr>
          <w:i w:val="0"/>
          <w:lang w:val="hy-AM"/>
        </w:rPr>
        <w:t xml:space="preserve"> </w:t>
      </w:r>
      <w:r w:rsidR="0070498E" w:rsidRPr="00AA4BCA">
        <w:rPr>
          <w:i w:val="0"/>
          <w:lang w:val="af-ZA"/>
        </w:rPr>
        <w:t xml:space="preserve"> </w:t>
      </w:r>
      <w:r w:rsidR="0070498E" w:rsidRPr="00AA4BCA">
        <w:rPr>
          <w:rFonts w:hAnsi="Sylfaen" w:cs="Sylfaen"/>
          <w:i w:val="0"/>
          <w:lang w:val="af-ZA"/>
        </w:rPr>
        <w:t>տեղի</w:t>
      </w:r>
      <w:r w:rsidR="0070498E" w:rsidRPr="00AA4BCA">
        <w:rPr>
          <w:i w:val="0"/>
          <w:lang w:val="hy-AM"/>
        </w:rPr>
        <w:t xml:space="preserve">  </w:t>
      </w:r>
      <w:r w:rsidR="0070498E" w:rsidRPr="00AA4BCA">
        <w:rPr>
          <w:i w:val="0"/>
          <w:lang w:val="af-ZA"/>
        </w:rPr>
        <w:t xml:space="preserve"> </w:t>
      </w:r>
      <w:r w:rsidR="0070498E" w:rsidRPr="00AA4BCA">
        <w:rPr>
          <w:rFonts w:hAnsi="Sylfaen" w:cs="Sylfaen"/>
          <w:i w:val="0"/>
          <w:lang w:val="af-ZA"/>
        </w:rPr>
        <w:t>կունենա</w:t>
      </w:r>
      <w:r w:rsidR="0070498E" w:rsidRPr="00AA4BCA">
        <w:rPr>
          <w:i w:val="0"/>
          <w:lang w:val="af-ZA"/>
        </w:rPr>
        <w:t xml:space="preserve"> </w:t>
      </w:r>
      <w:r w:rsidR="0070498E" w:rsidRPr="00AA4BCA">
        <w:rPr>
          <w:i w:val="0"/>
          <w:lang w:val="hy-AM"/>
        </w:rPr>
        <w:t xml:space="preserve">   </w:t>
      </w:r>
      <w:r w:rsidR="0070498E" w:rsidRPr="00AA4BCA">
        <w:rPr>
          <w:rFonts w:hAnsi="Sylfaen"/>
          <w:i w:val="0"/>
          <w:lang w:val="hy-AM"/>
        </w:rPr>
        <w:t>գ</w:t>
      </w:r>
      <w:r w:rsidR="0070498E" w:rsidRPr="00AA4BCA">
        <w:rPr>
          <w:i w:val="0"/>
          <w:lang w:val="hy-AM"/>
        </w:rPr>
        <w:t xml:space="preserve">. </w:t>
      </w:r>
      <w:r w:rsidR="0070498E" w:rsidRPr="00AA4BCA">
        <w:rPr>
          <w:rFonts w:hAnsi="Sylfaen"/>
          <w:i w:val="0"/>
          <w:lang w:val="hy-AM"/>
        </w:rPr>
        <w:t>Արևաշատ</w:t>
      </w:r>
      <w:r w:rsidR="0070498E" w:rsidRPr="00AA4BCA">
        <w:rPr>
          <w:i w:val="0"/>
          <w:lang w:val="hy-AM"/>
        </w:rPr>
        <w:t xml:space="preserve">    </w:t>
      </w:r>
      <w:r w:rsidR="0070498E" w:rsidRPr="00AA4BCA">
        <w:rPr>
          <w:rFonts w:hAnsi="Sylfaen"/>
          <w:i w:val="0"/>
          <w:lang w:val="hy-AM"/>
        </w:rPr>
        <w:t>Երևանյան</w:t>
      </w:r>
      <w:r w:rsidR="0070498E" w:rsidRPr="00AA4BCA">
        <w:rPr>
          <w:i w:val="0"/>
          <w:lang w:val="hy-AM"/>
        </w:rPr>
        <w:t xml:space="preserve">   </w:t>
      </w:r>
      <w:r w:rsidR="0070498E" w:rsidRPr="00AA4BCA">
        <w:rPr>
          <w:rFonts w:hAnsi="Sylfaen"/>
          <w:i w:val="0"/>
          <w:lang w:val="hy-AM"/>
        </w:rPr>
        <w:t>խճղ</w:t>
      </w:r>
      <w:r w:rsidR="0070498E" w:rsidRPr="00AA4BCA">
        <w:rPr>
          <w:i w:val="0"/>
          <w:lang w:val="hy-AM"/>
        </w:rPr>
        <w:t xml:space="preserve">.   </w:t>
      </w:r>
      <w:r w:rsidR="0070498E" w:rsidRPr="00AA4BCA">
        <w:rPr>
          <w:rFonts w:hAnsi="Sylfaen"/>
          <w:i w:val="0"/>
          <w:lang w:val="hy-AM"/>
        </w:rPr>
        <w:t>Թիվ</w:t>
      </w:r>
      <w:r w:rsidR="0070498E" w:rsidRPr="00AA4BCA">
        <w:rPr>
          <w:i w:val="0"/>
          <w:lang w:val="hy-AM"/>
        </w:rPr>
        <w:t xml:space="preserve">  16    </w:t>
      </w:r>
      <w:r w:rsidRPr="00AA4BCA">
        <w:rPr>
          <w:rFonts w:hAnsi="Sylfaen" w:cs="Sylfaen"/>
          <w:i w:val="0"/>
          <w:lang w:val="af-ZA"/>
        </w:rPr>
        <w:t>հասցեում</w:t>
      </w:r>
      <w:r w:rsidRPr="00AA4BCA">
        <w:rPr>
          <w:i w:val="0"/>
          <w:lang w:val="af-ZA"/>
        </w:rPr>
        <w:t xml:space="preserve">, </w:t>
      </w:r>
    </w:p>
    <w:p w:rsidR="00D43703" w:rsidRPr="00AA4BCA" w:rsidRDefault="00D43703" w:rsidP="00D43703">
      <w:pPr>
        <w:pStyle w:val="a3"/>
        <w:spacing w:line="240" w:lineRule="auto"/>
        <w:ind w:firstLine="708"/>
        <w:rPr>
          <w:i w:val="0"/>
          <w:lang w:val="af-ZA"/>
        </w:rPr>
      </w:pPr>
      <w:r w:rsidRPr="00AA4BCA">
        <w:rPr>
          <w:i w:val="0"/>
          <w:lang w:val="af-ZA"/>
        </w:rPr>
        <w:t xml:space="preserve"> </w:t>
      </w:r>
      <w:r w:rsidR="001A0C42" w:rsidRPr="001A0C42">
        <w:rPr>
          <w:rFonts w:asciiTheme="minorHAnsi" w:hAnsiTheme="minorHAnsi"/>
          <w:i w:val="0"/>
          <w:lang w:val="hy-AM"/>
        </w:rPr>
        <w:t>2020</w:t>
      </w:r>
      <w:r w:rsidR="001A0C42" w:rsidRPr="001A0C42">
        <w:rPr>
          <w:rFonts w:ascii="Sylfaen" w:hAnsi="Sylfaen"/>
          <w:i w:val="0"/>
          <w:lang w:val="hy-AM"/>
        </w:rPr>
        <w:t>թ</w:t>
      </w:r>
      <w:r w:rsidR="00D3117B" w:rsidRPr="007B5B55">
        <w:rPr>
          <w:rFonts w:ascii="Sylfaen" w:hAnsi="Sylfaen"/>
          <w:i w:val="0"/>
          <w:lang w:val="hy-AM"/>
        </w:rPr>
        <w:t>,</w:t>
      </w:r>
      <w:bookmarkStart w:id="3" w:name="_GoBack"/>
      <w:bookmarkEnd w:id="3"/>
      <w:r w:rsidR="001A0C42" w:rsidRPr="001A0C42">
        <w:rPr>
          <w:rFonts w:ascii="Sylfaen" w:hAnsi="Sylfaen"/>
          <w:i w:val="0"/>
          <w:lang w:val="hy-AM"/>
        </w:rPr>
        <w:t xml:space="preserve"> </w:t>
      </w:r>
      <w:r w:rsidRPr="00AA4BCA">
        <w:rPr>
          <w:i w:val="0"/>
          <w:lang w:val="af-ZA"/>
        </w:rPr>
        <w:t xml:space="preserve"> </w:t>
      </w:r>
      <w:r w:rsidR="00D3117B" w:rsidRPr="007B5B55">
        <w:rPr>
          <w:rFonts w:ascii="Sylfaen" w:hAnsi="Sylfaen"/>
          <w:i w:val="0"/>
          <w:lang w:val="hy-AM"/>
        </w:rPr>
        <w:t>մայիսի</w:t>
      </w:r>
      <w:r w:rsidR="001A0C42" w:rsidRPr="001A0C42">
        <w:rPr>
          <w:rFonts w:hAnsi="Sylfaen" w:cs="Sylfaen"/>
          <w:i w:val="0"/>
          <w:lang w:val="hy-AM"/>
        </w:rPr>
        <w:t xml:space="preserve">  </w:t>
      </w:r>
      <w:r w:rsidRPr="00AA4BCA">
        <w:rPr>
          <w:i w:val="0"/>
          <w:lang w:val="af-ZA"/>
        </w:rPr>
        <w:t xml:space="preserve">« </w:t>
      </w:r>
      <w:r w:rsidR="007B5B55">
        <w:rPr>
          <w:i w:val="0"/>
          <w:lang w:val="af-ZA"/>
        </w:rPr>
        <w:t>5</w:t>
      </w:r>
      <w:r w:rsidRPr="00AA4BCA">
        <w:rPr>
          <w:i w:val="0"/>
          <w:lang w:val="af-ZA"/>
        </w:rPr>
        <w:t>-</w:t>
      </w:r>
      <w:r w:rsidRPr="00AA4BCA">
        <w:rPr>
          <w:rFonts w:hAnsi="Sylfaen" w:cs="Sylfaen"/>
          <w:i w:val="0"/>
          <w:lang w:val="af-ZA"/>
        </w:rPr>
        <w:t>ին</w:t>
      </w:r>
      <w:r w:rsidRPr="00AA4BCA">
        <w:rPr>
          <w:i w:val="0"/>
          <w:lang w:val="af-ZA"/>
        </w:rPr>
        <w:t xml:space="preserve"> </w:t>
      </w:r>
      <w:r w:rsidRPr="00AA4BCA">
        <w:rPr>
          <w:rFonts w:hAnsi="Sylfaen" w:cs="Sylfaen"/>
          <w:i w:val="0"/>
          <w:lang w:val="af-ZA"/>
        </w:rPr>
        <w:t>ժամը</w:t>
      </w:r>
      <w:r w:rsidRPr="00AA4BCA">
        <w:rPr>
          <w:i w:val="0"/>
          <w:lang w:val="af-ZA"/>
        </w:rPr>
        <w:t xml:space="preserve"> </w:t>
      </w:r>
      <w:r w:rsidR="001A0C42" w:rsidRPr="001A0C42">
        <w:rPr>
          <w:rFonts w:asciiTheme="minorHAnsi" w:hAnsiTheme="minorHAnsi"/>
          <w:i w:val="0"/>
          <w:lang w:val="hy-AM"/>
        </w:rPr>
        <w:t xml:space="preserve">  12:00</w:t>
      </w:r>
      <w:r w:rsidRPr="00AA4BCA">
        <w:rPr>
          <w:i w:val="0"/>
          <w:lang w:val="af-ZA"/>
        </w:rPr>
        <w:t>-</w:t>
      </w:r>
      <w:r w:rsidRPr="00AA4BCA">
        <w:rPr>
          <w:rFonts w:hAnsi="Sylfaen" w:cs="Sylfaen"/>
          <w:i w:val="0"/>
          <w:lang w:val="af-ZA"/>
        </w:rPr>
        <w:t>ին։</w:t>
      </w:r>
      <w:r w:rsidRPr="00AA4BCA">
        <w:rPr>
          <w:i w:val="0"/>
          <w:lang w:val="af-ZA"/>
        </w:rPr>
        <w:t xml:space="preserve">   </w:t>
      </w:r>
    </w:p>
    <w:p w:rsidR="00D43703" w:rsidRPr="00AA4BCA" w:rsidRDefault="00D43703" w:rsidP="00D43703">
      <w:pPr>
        <w:pStyle w:val="a3"/>
        <w:spacing w:line="240" w:lineRule="auto"/>
        <w:ind w:firstLine="708"/>
        <w:rPr>
          <w:i w:val="0"/>
          <w:lang w:val="af-ZA"/>
        </w:rPr>
      </w:pPr>
    </w:p>
    <w:p w:rsidR="00D43703" w:rsidRPr="00AA4BCA" w:rsidRDefault="00D43703" w:rsidP="00D43703">
      <w:pPr>
        <w:pStyle w:val="a3"/>
        <w:spacing w:line="240" w:lineRule="auto"/>
        <w:rPr>
          <w:rFonts w:cs="Arial LatArm"/>
          <w:i w:val="0"/>
          <w:lang w:val="af-ZA"/>
        </w:rPr>
      </w:pPr>
      <w:r w:rsidRPr="00AA4BCA">
        <w:rPr>
          <w:rFonts w:hAnsi="Sylfaen" w:cs="Sylfaen"/>
          <w:i w:val="0"/>
          <w:lang w:val="af-ZA"/>
        </w:rPr>
        <w:t>Սույն</w:t>
      </w:r>
      <w:r w:rsidRPr="00AA4BCA">
        <w:rPr>
          <w:i w:val="0"/>
          <w:lang w:val="af-ZA"/>
        </w:rPr>
        <w:t xml:space="preserve"> </w:t>
      </w:r>
      <w:r w:rsidRPr="00AA4BCA">
        <w:rPr>
          <w:rFonts w:hAnsi="Sylfaen" w:cs="Sylfaen"/>
          <w:i w:val="0"/>
          <w:lang w:val="af-ZA"/>
        </w:rPr>
        <w:t>ընթացակարգի</w:t>
      </w:r>
      <w:r w:rsidRPr="00AA4BCA">
        <w:rPr>
          <w:i w:val="0"/>
          <w:lang w:val="af-ZA"/>
        </w:rPr>
        <w:t xml:space="preserve"> </w:t>
      </w:r>
      <w:r w:rsidRPr="00AA4BCA">
        <w:rPr>
          <w:rFonts w:ascii="Sylfaen" w:hAnsi="Sylfaen" w:cs="Sylfaen"/>
          <w:i w:val="0"/>
          <w:lang w:val="af-ZA"/>
        </w:rPr>
        <w:t>վերաբերյալ</w:t>
      </w:r>
      <w:r w:rsidRPr="00AA4BCA">
        <w:rPr>
          <w:i w:val="0"/>
          <w:lang w:val="af-ZA"/>
        </w:rPr>
        <w:t xml:space="preserve"> </w:t>
      </w:r>
      <w:r w:rsidRPr="00AA4BCA">
        <w:rPr>
          <w:rFonts w:ascii="Sylfaen" w:hAnsi="Sylfaen" w:cs="Sylfaen"/>
          <w:i w:val="0"/>
          <w:lang w:val="af-ZA"/>
        </w:rPr>
        <w:t>բողոքները</w:t>
      </w:r>
      <w:r w:rsidRPr="00AA4BCA">
        <w:rPr>
          <w:rFonts w:cs="Arial LatArm"/>
          <w:i w:val="0"/>
          <w:lang w:val="af-ZA"/>
        </w:rPr>
        <w:t xml:space="preserve"> </w:t>
      </w:r>
      <w:r w:rsidRPr="00AA4BCA">
        <w:rPr>
          <w:rFonts w:ascii="Sylfaen" w:hAnsi="Sylfaen" w:cs="Sylfaen"/>
          <w:i w:val="0"/>
          <w:lang w:val="af-ZA"/>
        </w:rPr>
        <w:t>պետք</w:t>
      </w:r>
      <w:r w:rsidRPr="00AA4BCA">
        <w:rPr>
          <w:rFonts w:cs="Arial LatArm"/>
          <w:i w:val="0"/>
          <w:lang w:val="af-ZA"/>
        </w:rPr>
        <w:t xml:space="preserve"> </w:t>
      </w:r>
      <w:r w:rsidRPr="00AA4BCA">
        <w:rPr>
          <w:rFonts w:ascii="Sylfaen" w:hAnsi="Sylfaen" w:cs="Sylfaen"/>
          <w:i w:val="0"/>
          <w:lang w:val="af-ZA"/>
        </w:rPr>
        <w:t>է</w:t>
      </w:r>
      <w:r w:rsidRPr="00AA4BCA">
        <w:rPr>
          <w:rFonts w:cs="Arial LatArm"/>
          <w:i w:val="0"/>
          <w:lang w:val="af-ZA"/>
        </w:rPr>
        <w:t xml:space="preserve"> </w:t>
      </w:r>
      <w:r w:rsidRPr="00AA4BCA">
        <w:rPr>
          <w:rFonts w:ascii="Sylfaen" w:hAnsi="Sylfaen" w:cs="Sylfaen"/>
          <w:i w:val="0"/>
          <w:lang w:val="af-ZA"/>
        </w:rPr>
        <w:t>ներկայացնել</w:t>
      </w:r>
      <w:r w:rsidRPr="00AA4BCA">
        <w:rPr>
          <w:rFonts w:cs="Arial LatArm"/>
          <w:i w:val="0"/>
          <w:lang w:val="af-ZA"/>
        </w:rPr>
        <w:t xml:space="preserve"> </w:t>
      </w:r>
      <w:r w:rsidRPr="00AA4BCA">
        <w:rPr>
          <w:rFonts w:ascii="Sylfaen" w:hAnsi="Sylfaen" w:cs="Sylfaen"/>
          <w:i w:val="0"/>
          <w:lang w:val="af-ZA"/>
        </w:rPr>
        <w:t>գնումների</w:t>
      </w:r>
      <w:r w:rsidRPr="00AA4BCA">
        <w:rPr>
          <w:rFonts w:cs="Arial LatArm"/>
          <w:i w:val="0"/>
          <w:lang w:val="af-ZA"/>
        </w:rPr>
        <w:t xml:space="preserve"> </w:t>
      </w:r>
      <w:r w:rsidRPr="00AA4BCA">
        <w:rPr>
          <w:rFonts w:ascii="Sylfaen" w:hAnsi="Sylfaen" w:cs="Sylfaen"/>
          <w:i w:val="0"/>
          <w:lang w:val="af-ZA"/>
        </w:rPr>
        <w:t>հետ</w:t>
      </w:r>
      <w:r w:rsidRPr="00AA4BCA">
        <w:rPr>
          <w:rFonts w:cs="Arial LatArm"/>
          <w:i w:val="0"/>
          <w:lang w:val="af-ZA"/>
        </w:rPr>
        <w:t xml:space="preserve"> </w:t>
      </w:r>
      <w:r w:rsidRPr="00AA4BCA">
        <w:rPr>
          <w:rFonts w:ascii="Sylfaen" w:hAnsi="Sylfaen" w:cs="Sylfaen"/>
          <w:i w:val="0"/>
          <w:lang w:val="af-ZA"/>
        </w:rPr>
        <w:t>կապված</w:t>
      </w:r>
      <w:r w:rsidRPr="00AA4BCA">
        <w:rPr>
          <w:rFonts w:cs="Arial LatArm"/>
          <w:i w:val="0"/>
          <w:lang w:val="af-ZA"/>
        </w:rPr>
        <w:t xml:space="preserve"> </w:t>
      </w:r>
      <w:r w:rsidRPr="00AA4BCA">
        <w:rPr>
          <w:rFonts w:ascii="Sylfaen" w:hAnsi="Sylfaen" w:cs="Sylfaen"/>
          <w:i w:val="0"/>
          <w:lang w:val="af-ZA"/>
        </w:rPr>
        <w:t>բողոքներ</w:t>
      </w:r>
      <w:r w:rsidRPr="00AA4BCA">
        <w:rPr>
          <w:rFonts w:cs="Arial LatArm"/>
          <w:i w:val="0"/>
          <w:lang w:val="af-ZA"/>
        </w:rPr>
        <w:t xml:space="preserve"> </w:t>
      </w:r>
      <w:r w:rsidRPr="00AA4BCA">
        <w:rPr>
          <w:rFonts w:ascii="Sylfaen" w:hAnsi="Sylfaen" w:cs="Sylfaen"/>
          <w:i w:val="0"/>
          <w:lang w:val="af-ZA"/>
        </w:rPr>
        <w:t>քննող</w:t>
      </w:r>
      <w:r w:rsidRPr="00AA4BCA">
        <w:rPr>
          <w:i w:val="0"/>
          <w:lang w:val="af-ZA"/>
        </w:rPr>
        <w:t xml:space="preserve"> </w:t>
      </w:r>
      <w:r w:rsidRPr="00AA4BCA">
        <w:rPr>
          <w:rFonts w:ascii="Sylfaen" w:hAnsi="Sylfaen" w:cs="Sylfaen"/>
          <w:i w:val="0"/>
          <w:lang w:val="af-ZA"/>
        </w:rPr>
        <w:t>անձին</w:t>
      </w:r>
      <w:r w:rsidRPr="00AA4BCA">
        <w:rPr>
          <w:rFonts w:cs="Arial LatArm"/>
          <w:i w:val="0"/>
          <w:lang w:val="af-ZA"/>
        </w:rPr>
        <w:t xml:space="preserve">` </w:t>
      </w:r>
      <w:r w:rsidRPr="00AA4BCA">
        <w:rPr>
          <w:rFonts w:ascii="Sylfaen" w:hAnsi="Sylfaen" w:cs="Sylfaen"/>
          <w:i w:val="0"/>
          <w:lang w:val="af-ZA"/>
        </w:rPr>
        <w:t>ք</w:t>
      </w:r>
      <w:r w:rsidRPr="00AA4BCA">
        <w:rPr>
          <w:rFonts w:cs="Arial LatArm"/>
          <w:i w:val="0"/>
          <w:lang w:val="af-ZA"/>
        </w:rPr>
        <w:t xml:space="preserve">. </w:t>
      </w:r>
      <w:r w:rsidRPr="00AA4BCA">
        <w:rPr>
          <w:rFonts w:ascii="Sylfaen" w:hAnsi="Sylfaen" w:cs="Sylfaen"/>
          <w:i w:val="0"/>
          <w:lang w:val="af-ZA"/>
        </w:rPr>
        <w:t>Երևան</w:t>
      </w:r>
      <w:r w:rsidRPr="00AA4BCA">
        <w:rPr>
          <w:rFonts w:cs="Arial LatArm"/>
          <w:i w:val="0"/>
          <w:lang w:val="af-ZA"/>
        </w:rPr>
        <w:t xml:space="preserve">, </w:t>
      </w:r>
      <w:r w:rsidRPr="00AA4BCA">
        <w:rPr>
          <w:rFonts w:ascii="Sylfaen" w:hAnsi="Sylfaen" w:cs="Sylfaen"/>
          <w:i w:val="0"/>
          <w:lang w:val="af-ZA"/>
        </w:rPr>
        <w:t>Մելիք</w:t>
      </w:r>
      <w:r w:rsidRPr="00AA4BCA">
        <w:rPr>
          <w:rFonts w:cs="Arial LatArm"/>
          <w:i w:val="0"/>
          <w:lang w:val="af-ZA"/>
        </w:rPr>
        <w:t>-</w:t>
      </w:r>
      <w:r w:rsidRPr="00AA4BCA">
        <w:rPr>
          <w:rFonts w:ascii="Sylfaen" w:hAnsi="Sylfaen" w:cs="Sylfaen"/>
          <w:i w:val="0"/>
          <w:lang w:val="af-ZA"/>
        </w:rPr>
        <w:t>Ադամյան</w:t>
      </w:r>
      <w:r w:rsidRPr="00AA4BCA">
        <w:rPr>
          <w:rFonts w:cs="Arial LatArm"/>
          <w:i w:val="0"/>
          <w:lang w:val="af-ZA"/>
        </w:rPr>
        <w:t xml:space="preserve"> </w:t>
      </w:r>
      <w:r w:rsidRPr="00AA4BCA">
        <w:rPr>
          <w:rFonts w:ascii="Sylfaen" w:hAnsi="Sylfaen" w:cs="Sylfaen"/>
          <w:i w:val="0"/>
          <w:lang w:val="af-ZA"/>
        </w:rPr>
        <w:t>փող</w:t>
      </w:r>
      <w:r w:rsidRPr="00AA4BCA">
        <w:rPr>
          <w:rFonts w:cs="Arial LatArm"/>
          <w:i w:val="0"/>
          <w:lang w:val="af-ZA"/>
        </w:rPr>
        <w:t xml:space="preserve">. 1  </w:t>
      </w:r>
      <w:r w:rsidRPr="00AA4BCA">
        <w:rPr>
          <w:rFonts w:ascii="Sylfaen" w:hAnsi="Sylfaen" w:cs="Sylfaen"/>
          <w:i w:val="0"/>
          <w:lang w:val="af-ZA"/>
        </w:rPr>
        <w:t>հասցեով։</w:t>
      </w:r>
      <w:r w:rsidRPr="00AA4BCA">
        <w:rPr>
          <w:rFonts w:cs="Arial LatArm"/>
          <w:i w:val="0"/>
          <w:lang w:val="af-ZA"/>
        </w:rPr>
        <w:t xml:space="preserve"> </w:t>
      </w:r>
      <w:r w:rsidRPr="00AA4BCA">
        <w:rPr>
          <w:rFonts w:ascii="Sylfaen" w:hAnsi="Sylfaen" w:cs="Sylfaen"/>
          <w:i w:val="0"/>
          <w:lang w:val="af-ZA"/>
        </w:rPr>
        <w:t>Բողոքարկումն</w:t>
      </w:r>
      <w:r w:rsidRPr="00AA4BCA">
        <w:rPr>
          <w:rFonts w:cs="Arial LatArm"/>
          <w:i w:val="0"/>
          <w:lang w:val="af-ZA"/>
        </w:rPr>
        <w:t xml:space="preserve"> </w:t>
      </w:r>
      <w:r w:rsidRPr="00AA4BCA">
        <w:rPr>
          <w:rFonts w:ascii="Sylfaen" w:hAnsi="Sylfaen" w:cs="Sylfaen"/>
          <w:i w:val="0"/>
          <w:lang w:val="af-ZA"/>
        </w:rPr>
        <w:t>իրականացվում</w:t>
      </w:r>
      <w:r w:rsidRPr="00AA4BCA">
        <w:rPr>
          <w:rFonts w:cs="Arial LatArm"/>
          <w:i w:val="0"/>
          <w:lang w:val="af-ZA"/>
        </w:rPr>
        <w:t xml:space="preserve"> </w:t>
      </w:r>
      <w:r w:rsidRPr="00AA4BCA">
        <w:rPr>
          <w:rFonts w:ascii="Sylfaen" w:hAnsi="Sylfaen" w:cs="Sylfaen"/>
          <w:i w:val="0"/>
          <w:lang w:val="af-ZA"/>
        </w:rPr>
        <w:t>է</w:t>
      </w:r>
      <w:r w:rsidRPr="00AA4BCA">
        <w:rPr>
          <w:rFonts w:cs="Arial LatArm"/>
          <w:i w:val="0"/>
          <w:lang w:val="af-ZA"/>
        </w:rPr>
        <w:t xml:space="preserve"> </w:t>
      </w:r>
      <w:r w:rsidRPr="00AA4BCA">
        <w:rPr>
          <w:rFonts w:ascii="Sylfaen" w:hAnsi="Sylfaen" w:cs="Sylfaen"/>
          <w:i w:val="0"/>
          <w:lang w:val="af-ZA"/>
        </w:rPr>
        <w:t>սույն</w:t>
      </w:r>
      <w:r w:rsidRPr="00AA4BCA">
        <w:rPr>
          <w:rFonts w:cs="Arial LatArm"/>
          <w:i w:val="0"/>
          <w:lang w:val="af-ZA"/>
        </w:rPr>
        <w:t xml:space="preserve"> </w:t>
      </w:r>
      <w:r w:rsidRPr="00AA4BCA">
        <w:rPr>
          <w:rFonts w:ascii="Sylfaen" w:hAnsi="Sylfaen" w:cs="Sylfaen"/>
          <w:i w:val="0"/>
          <w:lang w:val="af-ZA"/>
        </w:rPr>
        <w:t>մրցույթի</w:t>
      </w:r>
      <w:r w:rsidRPr="00AA4BCA">
        <w:rPr>
          <w:rFonts w:cs="Arial LatArm"/>
          <w:i w:val="0"/>
          <w:lang w:val="af-ZA"/>
        </w:rPr>
        <w:t xml:space="preserve"> </w:t>
      </w:r>
      <w:r w:rsidRPr="00AA4BCA">
        <w:rPr>
          <w:rFonts w:ascii="Sylfaen" w:hAnsi="Sylfaen" w:cs="Sylfaen"/>
          <w:i w:val="0"/>
          <w:lang w:val="af-ZA"/>
        </w:rPr>
        <w:t>հրավերով</w:t>
      </w:r>
      <w:r w:rsidRPr="00AA4BCA">
        <w:rPr>
          <w:rFonts w:cs="Arial LatArm"/>
          <w:i w:val="0"/>
          <w:lang w:val="af-ZA"/>
        </w:rPr>
        <w:t xml:space="preserve"> </w:t>
      </w:r>
      <w:r w:rsidRPr="00AA4BCA">
        <w:rPr>
          <w:rFonts w:ascii="Sylfaen" w:hAnsi="Sylfaen" w:cs="Sylfaen"/>
          <w:i w:val="0"/>
          <w:lang w:val="af-ZA"/>
        </w:rPr>
        <w:t>սահմանված</w:t>
      </w:r>
      <w:r w:rsidRPr="00AA4BCA">
        <w:rPr>
          <w:rFonts w:cs="Arial LatArm"/>
          <w:i w:val="0"/>
          <w:lang w:val="af-ZA"/>
        </w:rPr>
        <w:t xml:space="preserve"> </w:t>
      </w:r>
      <w:r w:rsidRPr="00AA4BCA">
        <w:rPr>
          <w:rFonts w:ascii="Sylfaen" w:hAnsi="Sylfaen" w:cs="Sylfaen"/>
          <w:i w:val="0"/>
          <w:lang w:val="af-ZA"/>
        </w:rPr>
        <w:t>կարգով։</w:t>
      </w:r>
      <w:r w:rsidRPr="00AA4BCA">
        <w:rPr>
          <w:rFonts w:cs="Arial LatArm"/>
          <w:i w:val="0"/>
          <w:lang w:val="af-ZA"/>
        </w:rPr>
        <w:t xml:space="preserve"> </w:t>
      </w:r>
      <w:r w:rsidRPr="00AA4BCA">
        <w:rPr>
          <w:rFonts w:ascii="Sylfaen" w:hAnsi="Sylfaen" w:cs="Sylfaen"/>
          <w:i w:val="0"/>
          <w:lang w:val="af-ZA"/>
        </w:rPr>
        <w:t>Բողոքը</w:t>
      </w:r>
      <w:r w:rsidRPr="00AA4BCA">
        <w:rPr>
          <w:rFonts w:cs="Arial LatArm"/>
          <w:i w:val="0"/>
          <w:lang w:val="af-ZA"/>
        </w:rPr>
        <w:t xml:space="preserve"> </w:t>
      </w:r>
      <w:r w:rsidRPr="00AA4BCA">
        <w:rPr>
          <w:rFonts w:ascii="Sylfaen" w:hAnsi="Sylfaen" w:cs="Sylfaen"/>
          <w:i w:val="0"/>
          <w:lang w:val="af-ZA"/>
        </w:rPr>
        <w:t>ներկայացնելու</w:t>
      </w:r>
      <w:r w:rsidRPr="00AA4BCA">
        <w:rPr>
          <w:rFonts w:cs="Arial LatArm"/>
          <w:i w:val="0"/>
          <w:lang w:val="af-ZA"/>
        </w:rPr>
        <w:t xml:space="preserve"> </w:t>
      </w:r>
      <w:r w:rsidRPr="00AA4BCA">
        <w:rPr>
          <w:rFonts w:ascii="Sylfaen" w:hAnsi="Sylfaen" w:cs="Sylfaen"/>
          <w:i w:val="0"/>
          <w:lang w:val="af-ZA"/>
        </w:rPr>
        <w:t>համար</w:t>
      </w:r>
      <w:r w:rsidRPr="00AA4BCA">
        <w:rPr>
          <w:rFonts w:cs="Arial LatArm"/>
          <w:i w:val="0"/>
          <w:lang w:val="af-ZA"/>
        </w:rPr>
        <w:t xml:space="preserve"> </w:t>
      </w:r>
      <w:r w:rsidRPr="00AA4BCA">
        <w:rPr>
          <w:rFonts w:ascii="Sylfaen" w:hAnsi="Sylfaen" w:cs="Sylfaen"/>
          <w:i w:val="0"/>
          <w:lang w:val="af-ZA"/>
        </w:rPr>
        <w:t>պահանջվում</w:t>
      </w:r>
      <w:r w:rsidRPr="00AA4BCA">
        <w:rPr>
          <w:rFonts w:cs="Arial LatArm"/>
          <w:i w:val="0"/>
          <w:lang w:val="af-ZA"/>
        </w:rPr>
        <w:t xml:space="preserve"> </w:t>
      </w:r>
      <w:r w:rsidRPr="00AA4BCA">
        <w:rPr>
          <w:rFonts w:ascii="Sylfaen" w:hAnsi="Sylfaen" w:cs="Sylfaen"/>
          <w:i w:val="0"/>
          <w:lang w:val="af-ZA"/>
        </w:rPr>
        <w:t>է</w:t>
      </w:r>
      <w:r w:rsidRPr="00AA4BCA">
        <w:rPr>
          <w:rFonts w:cs="Arial LatArm"/>
          <w:i w:val="0"/>
          <w:lang w:val="af-ZA"/>
        </w:rPr>
        <w:t xml:space="preserve"> </w:t>
      </w:r>
      <w:r w:rsidRPr="00AA4BCA">
        <w:rPr>
          <w:rFonts w:ascii="Sylfaen" w:hAnsi="Sylfaen" w:cs="Sylfaen"/>
          <w:i w:val="0"/>
          <w:lang w:val="af-ZA"/>
        </w:rPr>
        <w:t>վճար</w:t>
      </w:r>
      <w:r w:rsidRPr="00AA4BCA">
        <w:rPr>
          <w:rFonts w:cs="Arial LatArm"/>
          <w:i w:val="0"/>
          <w:lang w:val="af-ZA"/>
        </w:rPr>
        <w:t>` 30 000 (</w:t>
      </w:r>
      <w:r w:rsidRPr="00AA4BCA">
        <w:rPr>
          <w:rFonts w:ascii="Sylfaen" w:hAnsi="Sylfaen" w:cs="Sylfaen"/>
          <w:i w:val="0"/>
          <w:lang w:val="af-ZA"/>
        </w:rPr>
        <w:t>երեսուն</w:t>
      </w:r>
      <w:r w:rsidRPr="00AA4BCA">
        <w:rPr>
          <w:rFonts w:cs="Arial LatArm"/>
          <w:i w:val="0"/>
          <w:lang w:val="af-ZA"/>
        </w:rPr>
        <w:t xml:space="preserve"> </w:t>
      </w:r>
      <w:r w:rsidRPr="00AA4BCA">
        <w:rPr>
          <w:rFonts w:ascii="Sylfaen" w:hAnsi="Sylfaen" w:cs="Sylfaen"/>
          <w:i w:val="0"/>
          <w:lang w:val="af-ZA"/>
        </w:rPr>
        <w:t>հազար</w:t>
      </w:r>
      <w:r w:rsidRPr="00AA4BCA">
        <w:rPr>
          <w:rFonts w:cs="Arial LatArm"/>
          <w:i w:val="0"/>
          <w:lang w:val="af-ZA"/>
        </w:rPr>
        <w:t xml:space="preserve">) </w:t>
      </w:r>
      <w:r w:rsidRPr="00AA4BCA">
        <w:rPr>
          <w:rFonts w:ascii="Sylfaen" w:hAnsi="Sylfaen" w:cs="Sylfaen"/>
          <w:i w:val="0"/>
          <w:lang w:val="af-ZA"/>
        </w:rPr>
        <w:t>ՀՀ</w:t>
      </w:r>
      <w:r w:rsidRPr="00AA4BCA">
        <w:rPr>
          <w:rFonts w:cs="Arial LatArm"/>
          <w:i w:val="0"/>
          <w:lang w:val="af-ZA"/>
        </w:rPr>
        <w:t xml:space="preserve"> </w:t>
      </w:r>
      <w:r w:rsidRPr="00AA4BCA">
        <w:rPr>
          <w:rFonts w:ascii="Sylfaen" w:hAnsi="Sylfaen" w:cs="Sylfaen"/>
          <w:i w:val="0"/>
          <w:lang w:val="af-ZA"/>
        </w:rPr>
        <w:t>դրամի</w:t>
      </w:r>
      <w:r w:rsidRPr="00AA4BCA">
        <w:rPr>
          <w:rFonts w:cs="Arial LatArm"/>
          <w:i w:val="0"/>
          <w:lang w:val="af-ZA"/>
        </w:rPr>
        <w:t xml:space="preserve"> </w:t>
      </w:r>
      <w:r w:rsidRPr="00AA4BCA">
        <w:rPr>
          <w:rFonts w:ascii="Sylfaen" w:hAnsi="Sylfaen" w:cs="Sylfaen"/>
          <w:i w:val="0"/>
          <w:lang w:val="af-ZA"/>
        </w:rPr>
        <w:t>չափով</w:t>
      </w:r>
      <w:r w:rsidRPr="00AA4BCA">
        <w:rPr>
          <w:rFonts w:cs="Arial LatArm"/>
          <w:i w:val="0"/>
          <w:lang w:val="af-ZA"/>
        </w:rPr>
        <w:t xml:space="preserve">, </w:t>
      </w:r>
      <w:r w:rsidRPr="00AA4BCA">
        <w:rPr>
          <w:rFonts w:ascii="Sylfaen" w:hAnsi="Sylfaen" w:cs="Sylfaen"/>
          <w:i w:val="0"/>
          <w:lang w:val="af-ZA"/>
        </w:rPr>
        <w:t>որը</w:t>
      </w:r>
      <w:r w:rsidRPr="00AA4BCA">
        <w:rPr>
          <w:rFonts w:cs="Arial LatArm"/>
          <w:i w:val="0"/>
          <w:lang w:val="af-ZA"/>
        </w:rPr>
        <w:t xml:space="preserve"> </w:t>
      </w:r>
      <w:r w:rsidRPr="00AA4BCA">
        <w:rPr>
          <w:rFonts w:ascii="Sylfaen" w:hAnsi="Sylfaen" w:cs="Sylfaen"/>
          <w:i w:val="0"/>
          <w:lang w:val="af-ZA"/>
        </w:rPr>
        <w:t>պետք</w:t>
      </w:r>
      <w:r w:rsidRPr="00AA4BCA">
        <w:rPr>
          <w:rFonts w:cs="Arial LatArm"/>
          <w:i w:val="0"/>
          <w:lang w:val="af-ZA"/>
        </w:rPr>
        <w:t xml:space="preserve"> </w:t>
      </w:r>
      <w:r w:rsidRPr="00AA4BCA">
        <w:rPr>
          <w:rFonts w:ascii="Sylfaen" w:hAnsi="Sylfaen" w:cs="Sylfaen"/>
          <w:i w:val="0"/>
          <w:lang w:val="af-ZA"/>
        </w:rPr>
        <w:t>է</w:t>
      </w:r>
      <w:r w:rsidRPr="00AA4BCA">
        <w:rPr>
          <w:rFonts w:cs="Arial LatArm"/>
          <w:i w:val="0"/>
          <w:lang w:val="af-ZA"/>
        </w:rPr>
        <w:t xml:space="preserve"> </w:t>
      </w:r>
      <w:r w:rsidRPr="00AA4BCA">
        <w:rPr>
          <w:rFonts w:ascii="Sylfaen" w:hAnsi="Sylfaen" w:cs="Sylfaen"/>
          <w:i w:val="0"/>
          <w:lang w:val="af-ZA"/>
        </w:rPr>
        <w:t>փոխանցվի</w:t>
      </w:r>
      <w:r w:rsidRPr="00AA4BCA">
        <w:rPr>
          <w:rFonts w:cs="Arial LatArm"/>
          <w:i w:val="0"/>
          <w:lang w:val="af-ZA"/>
        </w:rPr>
        <w:t xml:space="preserve"> </w:t>
      </w:r>
      <w:r w:rsidRPr="00AA4BCA">
        <w:rPr>
          <w:rFonts w:ascii="Sylfaen" w:hAnsi="Sylfaen" w:cs="Sylfaen"/>
          <w:i w:val="0"/>
          <w:lang w:val="af-ZA"/>
        </w:rPr>
        <w:t>Հայաստանի</w:t>
      </w:r>
      <w:r w:rsidRPr="00AA4BCA">
        <w:rPr>
          <w:rFonts w:cs="Arial LatArm"/>
          <w:i w:val="0"/>
          <w:lang w:val="af-ZA"/>
        </w:rPr>
        <w:t xml:space="preserve"> </w:t>
      </w:r>
      <w:r w:rsidRPr="00AA4BCA">
        <w:rPr>
          <w:rFonts w:ascii="Sylfaen" w:hAnsi="Sylfaen" w:cs="Sylfaen"/>
          <w:i w:val="0"/>
          <w:lang w:val="af-ZA"/>
        </w:rPr>
        <w:t>Հանրապետության</w:t>
      </w:r>
      <w:r w:rsidRPr="00AA4BCA">
        <w:rPr>
          <w:rFonts w:cs="Arial LatArm"/>
          <w:i w:val="0"/>
          <w:lang w:val="af-ZA"/>
        </w:rPr>
        <w:t xml:space="preserve"> </w:t>
      </w:r>
      <w:r w:rsidRPr="00AA4BCA">
        <w:rPr>
          <w:rFonts w:ascii="Sylfaen" w:hAnsi="Sylfaen" w:cs="Sylfaen"/>
          <w:i w:val="0"/>
          <w:lang w:val="af-ZA"/>
        </w:rPr>
        <w:t>ֆինանսների</w:t>
      </w:r>
      <w:r w:rsidRPr="00AA4BCA">
        <w:rPr>
          <w:rFonts w:cs="Arial LatArm"/>
          <w:i w:val="0"/>
          <w:lang w:val="af-ZA"/>
        </w:rPr>
        <w:t xml:space="preserve"> </w:t>
      </w:r>
      <w:r w:rsidRPr="00AA4BCA">
        <w:rPr>
          <w:rFonts w:ascii="Sylfaen" w:hAnsi="Sylfaen" w:cs="Sylfaen"/>
          <w:i w:val="0"/>
          <w:lang w:val="af-ZA"/>
        </w:rPr>
        <w:t>նախարարության</w:t>
      </w:r>
      <w:r w:rsidRPr="00AA4BCA">
        <w:rPr>
          <w:rFonts w:cs="Arial LatArm"/>
          <w:i w:val="0"/>
          <w:lang w:val="af-ZA"/>
        </w:rPr>
        <w:t xml:space="preserve"> </w:t>
      </w:r>
      <w:r w:rsidRPr="00AA4BCA">
        <w:rPr>
          <w:rFonts w:ascii="Sylfaen" w:hAnsi="Sylfaen" w:cs="Sylfaen"/>
          <w:i w:val="0"/>
          <w:lang w:val="af-ZA"/>
        </w:rPr>
        <w:t>անվամբ</w:t>
      </w:r>
      <w:r w:rsidRPr="00AA4BCA">
        <w:rPr>
          <w:rFonts w:cs="Arial LatArm"/>
          <w:i w:val="0"/>
          <w:lang w:val="af-ZA"/>
        </w:rPr>
        <w:t xml:space="preserve"> </w:t>
      </w:r>
      <w:r w:rsidRPr="00AA4BCA">
        <w:rPr>
          <w:rFonts w:ascii="Sylfaen" w:hAnsi="Sylfaen" w:cs="Sylfaen"/>
          <w:i w:val="0"/>
          <w:lang w:val="af-ZA"/>
        </w:rPr>
        <w:t>բացված</w:t>
      </w:r>
      <w:r w:rsidRPr="00AA4BCA">
        <w:rPr>
          <w:rFonts w:cs="Arial LatArm"/>
          <w:i w:val="0"/>
          <w:lang w:val="af-ZA"/>
        </w:rPr>
        <w:t xml:space="preserve"> «</w:t>
      </w:r>
      <w:r w:rsidRPr="00456F9D">
        <w:rPr>
          <w:rFonts w:asciiTheme="majorHAnsi" w:hAnsiTheme="majorHAnsi" w:cs="Arial LatArm"/>
          <w:i w:val="0"/>
          <w:lang w:val="af-ZA"/>
        </w:rPr>
        <w:t>900008000482»</w:t>
      </w:r>
      <w:r w:rsidRPr="00AA4BCA">
        <w:rPr>
          <w:rFonts w:cs="Arial LatArm"/>
          <w:i w:val="0"/>
          <w:lang w:val="af-ZA"/>
        </w:rPr>
        <w:t xml:space="preserve"> </w:t>
      </w:r>
      <w:r w:rsidRPr="00AA4BCA">
        <w:rPr>
          <w:rFonts w:ascii="Sylfaen" w:hAnsi="Sylfaen" w:cs="Sylfaen"/>
          <w:i w:val="0"/>
          <w:lang w:val="af-ZA"/>
        </w:rPr>
        <w:t>գանձապետական</w:t>
      </w:r>
      <w:r w:rsidRPr="00AA4BCA">
        <w:rPr>
          <w:rFonts w:cs="Arial LatArm"/>
          <w:i w:val="0"/>
          <w:lang w:val="af-ZA"/>
        </w:rPr>
        <w:t xml:space="preserve"> </w:t>
      </w:r>
      <w:r w:rsidRPr="00AA4BCA">
        <w:rPr>
          <w:rFonts w:ascii="Sylfaen" w:hAnsi="Sylfaen" w:cs="Sylfaen"/>
          <w:i w:val="0"/>
          <w:lang w:val="af-ZA"/>
        </w:rPr>
        <w:t>հաշվեհամարին</w:t>
      </w:r>
      <w:r w:rsidRPr="00AA4BCA">
        <w:rPr>
          <w:rFonts w:cs="Arial LatArm"/>
          <w:i w:val="0"/>
          <w:lang w:val="af-ZA"/>
        </w:rPr>
        <w:t xml:space="preserve">: </w:t>
      </w:r>
    </w:p>
    <w:p w:rsidR="00D43703" w:rsidRPr="00AA4BCA" w:rsidRDefault="00D43703" w:rsidP="00D43703">
      <w:pPr>
        <w:pStyle w:val="a3"/>
        <w:spacing w:line="240" w:lineRule="auto"/>
        <w:rPr>
          <w:rFonts w:cs="Arial LatArm"/>
          <w:i w:val="0"/>
          <w:lang w:val="af-ZA"/>
        </w:rPr>
      </w:pPr>
      <w:r w:rsidRPr="00AA4BCA">
        <w:rPr>
          <w:rFonts w:ascii="Sylfaen" w:hAnsi="Sylfaen" w:cs="Sylfaen"/>
          <w:i w:val="0"/>
          <w:lang w:val="af-ZA"/>
        </w:rPr>
        <w:t>Սույն</w:t>
      </w:r>
      <w:r w:rsidRPr="00AA4BCA">
        <w:rPr>
          <w:rFonts w:cs="Arial LatArm"/>
          <w:i w:val="0"/>
          <w:lang w:val="af-ZA"/>
        </w:rPr>
        <w:t xml:space="preserve"> </w:t>
      </w:r>
      <w:r w:rsidRPr="00AA4BCA">
        <w:rPr>
          <w:rFonts w:ascii="Sylfaen" w:hAnsi="Sylfaen" w:cs="Sylfaen"/>
          <w:i w:val="0"/>
          <w:lang w:val="af-ZA"/>
        </w:rPr>
        <w:t>հայտարարության</w:t>
      </w:r>
      <w:r w:rsidRPr="00AA4BCA">
        <w:rPr>
          <w:rFonts w:cs="Arial LatArm"/>
          <w:i w:val="0"/>
          <w:lang w:val="af-ZA"/>
        </w:rPr>
        <w:t xml:space="preserve"> </w:t>
      </w:r>
      <w:r w:rsidRPr="00AA4BCA">
        <w:rPr>
          <w:rFonts w:ascii="Sylfaen" w:hAnsi="Sylfaen" w:cs="Sylfaen"/>
          <w:i w:val="0"/>
          <w:lang w:val="af-ZA"/>
        </w:rPr>
        <w:t>հետ</w:t>
      </w:r>
      <w:r w:rsidRPr="00AA4BCA">
        <w:rPr>
          <w:rFonts w:cs="Arial LatArm"/>
          <w:i w:val="0"/>
          <w:lang w:val="af-ZA"/>
        </w:rPr>
        <w:t xml:space="preserve"> </w:t>
      </w:r>
      <w:r w:rsidRPr="00AA4BCA">
        <w:rPr>
          <w:rFonts w:ascii="Sylfaen" w:hAnsi="Sylfaen" w:cs="Sylfaen"/>
          <w:i w:val="0"/>
          <w:lang w:val="af-ZA"/>
        </w:rPr>
        <w:t>կապված</w:t>
      </w:r>
      <w:r w:rsidRPr="00AA4BCA">
        <w:rPr>
          <w:rFonts w:cs="Arial LatArm"/>
          <w:i w:val="0"/>
          <w:lang w:val="af-ZA"/>
        </w:rPr>
        <w:t xml:space="preserve"> </w:t>
      </w:r>
      <w:r w:rsidRPr="00AA4BCA">
        <w:rPr>
          <w:rFonts w:ascii="Sylfaen" w:hAnsi="Sylfaen" w:cs="Sylfaen"/>
          <w:i w:val="0"/>
          <w:lang w:val="af-ZA"/>
        </w:rPr>
        <w:t>լրացուցիչ</w:t>
      </w:r>
      <w:r w:rsidRPr="00AA4BCA">
        <w:rPr>
          <w:rFonts w:cs="Arial LatArm"/>
          <w:i w:val="0"/>
          <w:lang w:val="af-ZA"/>
        </w:rPr>
        <w:t xml:space="preserve"> </w:t>
      </w:r>
      <w:r w:rsidRPr="00AA4BCA">
        <w:rPr>
          <w:rFonts w:ascii="Sylfaen" w:hAnsi="Sylfaen" w:cs="Sylfaen"/>
          <w:i w:val="0"/>
          <w:lang w:val="af-ZA"/>
        </w:rPr>
        <w:t>տեղեկություններ</w:t>
      </w:r>
      <w:r w:rsidRPr="00AA4BCA">
        <w:rPr>
          <w:rFonts w:cs="Arial LatArm"/>
          <w:i w:val="0"/>
          <w:lang w:val="af-ZA"/>
        </w:rPr>
        <w:t xml:space="preserve"> </w:t>
      </w:r>
      <w:r w:rsidRPr="00AA4BCA">
        <w:rPr>
          <w:rFonts w:ascii="Sylfaen" w:hAnsi="Sylfaen" w:cs="Sylfaen"/>
          <w:i w:val="0"/>
          <w:lang w:val="af-ZA"/>
        </w:rPr>
        <w:t>ստանալու</w:t>
      </w:r>
      <w:r w:rsidRPr="00AA4BCA">
        <w:rPr>
          <w:rFonts w:cs="Arial LatArm"/>
          <w:i w:val="0"/>
          <w:lang w:val="af-ZA"/>
        </w:rPr>
        <w:t xml:space="preserve"> </w:t>
      </w:r>
      <w:r w:rsidRPr="00AA4BCA">
        <w:rPr>
          <w:rFonts w:ascii="Sylfaen" w:hAnsi="Sylfaen" w:cs="Sylfaen"/>
          <w:i w:val="0"/>
          <w:lang w:val="af-ZA"/>
        </w:rPr>
        <w:t>համար</w:t>
      </w:r>
      <w:r w:rsidRPr="00AA4BCA">
        <w:rPr>
          <w:rFonts w:cs="Arial LatArm"/>
          <w:i w:val="0"/>
          <w:lang w:val="af-ZA"/>
        </w:rPr>
        <w:t xml:space="preserve"> </w:t>
      </w:r>
      <w:r w:rsidRPr="00AA4BCA">
        <w:rPr>
          <w:rFonts w:ascii="Sylfaen" w:hAnsi="Sylfaen" w:cs="Sylfaen"/>
          <w:i w:val="0"/>
          <w:lang w:val="af-ZA"/>
        </w:rPr>
        <w:t>կարող</w:t>
      </w:r>
      <w:r w:rsidRPr="00AA4BCA">
        <w:rPr>
          <w:rFonts w:cs="Arial LatArm"/>
          <w:i w:val="0"/>
          <w:lang w:val="af-ZA"/>
        </w:rPr>
        <w:t xml:space="preserve"> </w:t>
      </w:r>
      <w:r w:rsidRPr="00AA4BCA">
        <w:rPr>
          <w:rFonts w:ascii="Sylfaen" w:hAnsi="Sylfaen" w:cs="Sylfaen"/>
          <w:i w:val="0"/>
          <w:lang w:val="af-ZA"/>
        </w:rPr>
        <w:t>եք</w:t>
      </w:r>
      <w:r w:rsidRPr="00AA4BCA">
        <w:rPr>
          <w:rFonts w:cs="Arial LatArm"/>
          <w:i w:val="0"/>
          <w:lang w:val="af-ZA"/>
        </w:rPr>
        <w:t xml:space="preserve"> </w:t>
      </w:r>
      <w:r w:rsidRPr="00AA4BCA">
        <w:rPr>
          <w:rFonts w:ascii="Sylfaen" w:hAnsi="Sylfaen" w:cs="Sylfaen"/>
          <w:i w:val="0"/>
          <w:lang w:val="af-ZA"/>
        </w:rPr>
        <w:t>դիմել</w:t>
      </w:r>
      <w:r w:rsidRPr="00AA4BCA">
        <w:rPr>
          <w:rFonts w:cs="Arial LatArm"/>
          <w:i w:val="0"/>
          <w:lang w:val="af-ZA"/>
        </w:rPr>
        <w:t xml:space="preserve"> </w:t>
      </w:r>
      <w:r w:rsidRPr="00AA4BCA">
        <w:rPr>
          <w:rFonts w:ascii="Sylfaen" w:hAnsi="Sylfaen" w:cs="Sylfaen"/>
          <w:i w:val="0"/>
          <w:lang w:val="af-ZA"/>
        </w:rPr>
        <w:t>գնահատող</w:t>
      </w:r>
      <w:r w:rsidRPr="00AA4BCA">
        <w:rPr>
          <w:rFonts w:cs="Arial LatArm"/>
          <w:i w:val="0"/>
          <w:lang w:val="af-ZA"/>
        </w:rPr>
        <w:t xml:space="preserve"> </w:t>
      </w:r>
      <w:r w:rsidRPr="00AA4BCA">
        <w:rPr>
          <w:rFonts w:ascii="Sylfaen" w:hAnsi="Sylfaen" w:cs="Sylfaen"/>
          <w:i w:val="0"/>
          <w:lang w:val="af-ZA"/>
        </w:rPr>
        <w:t>հանձնաժողովի</w:t>
      </w:r>
      <w:r w:rsidRPr="00AA4BCA">
        <w:rPr>
          <w:rFonts w:cs="Arial LatArm"/>
          <w:i w:val="0"/>
          <w:lang w:val="af-ZA"/>
        </w:rPr>
        <w:t xml:space="preserve"> </w:t>
      </w:r>
      <w:r w:rsidRPr="00AA4BCA">
        <w:rPr>
          <w:rFonts w:ascii="Sylfaen" w:hAnsi="Sylfaen" w:cs="Sylfaen"/>
          <w:i w:val="0"/>
          <w:lang w:val="af-ZA"/>
        </w:rPr>
        <w:t>քարտուղար</w:t>
      </w:r>
      <w:r w:rsidRPr="00AA4BCA">
        <w:rPr>
          <w:rFonts w:cs="Arial LatArm"/>
          <w:i w:val="0"/>
          <w:lang w:val="af-ZA"/>
        </w:rPr>
        <w:t xml:space="preserve"> </w:t>
      </w:r>
      <w:r w:rsidR="0070498E" w:rsidRPr="00AA4BCA">
        <w:rPr>
          <w:i w:val="0"/>
          <w:lang w:val="af-ZA"/>
        </w:rPr>
        <w:t xml:space="preserve"> </w:t>
      </w:r>
      <w:r w:rsidR="0070498E" w:rsidRPr="00AA4BCA">
        <w:rPr>
          <w:rFonts w:ascii="Sylfaen" w:hAnsi="Sylfaen" w:cs="Sylfaen"/>
          <w:i w:val="0"/>
          <w:lang w:val="af-ZA"/>
        </w:rPr>
        <w:t>Արփենիկ</w:t>
      </w:r>
      <w:r w:rsidR="0070498E" w:rsidRPr="00AA4BCA">
        <w:rPr>
          <w:rFonts w:cs="Arial LatArm"/>
          <w:i w:val="0"/>
          <w:lang w:val="af-ZA"/>
        </w:rPr>
        <w:t xml:space="preserve">  </w:t>
      </w:r>
      <w:r w:rsidR="0070498E" w:rsidRPr="00AA4BCA">
        <w:rPr>
          <w:rFonts w:ascii="Sylfaen" w:hAnsi="Sylfaen" w:cs="Sylfaen"/>
          <w:i w:val="0"/>
          <w:lang w:val="af-ZA"/>
        </w:rPr>
        <w:t>Վարդանյան</w:t>
      </w:r>
      <w:r w:rsidRPr="00AA4BCA">
        <w:rPr>
          <w:i w:val="0"/>
          <w:lang w:val="af-ZA"/>
        </w:rPr>
        <w:t>-</w:t>
      </w:r>
      <w:r w:rsidRPr="00AA4BCA">
        <w:rPr>
          <w:rFonts w:ascii="Sylfaen" w:hAnsi="Sylfaen" w:cs="Sylfaen"/>
          <w:i w:val="0"/>
          <w:lang w:val="af-ZA"/>
        </w:rPr>
        <w:t>ին</w:t>
      </w:r>
    </w:p>
    <w:p w:rsidR="00D43703" w:rsidRPr="00AA4BCA" w:rsidRDefault="00D43703" w:rsidP="00D43703">
      <w:pPr>
        <w:pStyle w:val="a3"/>
        <w:spacing w:line="240" w:lineRule="auto"/>
        <w:ind w:firstLine="0"/>
        <w:rPr>
          <w:i w:val="0"/>
          <w:lang w:val="af-ZA"/>
        </w:rPr>
      </w:pPr>
      <w:r w:rsidRPr="00AA4BCA">
        <w:rPr>
          <w:i w:val="0"/>
          <w:lang w:val="af-ZA"/>
        </w:rPr>
        <w:tab/>
      </w:r>
      <w:r w:rsidRPr="00AA4BCA">
        <w:rPr>
          <w:i w:val="0"/>
          <w:lang w:val="af-ZA"/>
        </w:rPr>
        <w:tab/>
      </w:r>
      <w:r w:rsidRPr="00AA4BCA">
        <w:rPr>
          <w:i w:val="0"/>
          <w:lang w:val="af-ZA"/>
        </w:rPr>
        <w:tab/>
      </w:r>
      <w:r w:rsidRPr="00AA4BCA">
        <w:rPr>
          <w:i w:val="0"/>
          <w:lang w:val="af-ZA"/>
        </w:rPr>
        <w:tab/>
      </w:r>
      <w:r w:rsidRPr="00AA4BCA">
        <w:rPr>
          <w:i w:val="0"/>
          <w:lang w:val="af-ZA"/>
        </w:rPr>
        <w:tab/>
        <w:t xml:space="preserve">             </w:t>
      </w:r>
      <w:r w:rsidRPr="00AA4BCA">
        <w:rPr>
          <w:rFonts w:ascii="Sylfaen" w:hAnsi="Sylfaen" w:cs="Sylfaen"/>
          <w:i w:val="0"/>
          <w:sz w:val="16"/>
          <w:szCs w:val="16"/>
          <w:lang w:val="af-ZA"/>
        </w:rPr>
        <w:t>անունը</w:t>
      </w:r>
      <w:r w:rsidRPr="00AA4BCA">
        <w:rPr>
          <w:rFonts w:cs="Arial LatArm"/>
          <w:i w:val="0"/>
          <w:sz w:val="16"/>
          <w:szCs w:val="16"/>
          <w:lang w:val="af-ZA"/>
        </w:rPr>
        <w:t xml:space="preserve">, </w:t>
      </w:r>
      <w:r w:rsidRPr="00AA4BCA">
        <w:rPr>
          <w:rFonts w:ascii="Sylfaen" w:hAnsi="Sylfaen" w:cs="Sylfaen"/>
          <w:i w:val="0"/>
          <w:sz w:val="16"/>
          <w:szCs w:val="16"/>
          <w:lang w:val="af-ZA"/>
        </w:rPr>
        <w:t>ազգանունը</w:t>
      </w:r>
    </w:p>
    <w:p w:rsidR="00D43703" w:rsidRPr="00AA4BCA" w:rsidRDefault="00D43703" w:rsidP="00D43703">
      <w:pPr>
        <w:pStyle w:val="a3"/>
        <w:spacing w:line="240" w:lineRule="auto"/>
        <w:rPr>
          <w:i w:val="0"/>
          <w:u w:val="single"/>
          <w:lang w:val="af-ZA"/>
        </w:rPr>
      </w:pPr>
      <w:r w:rsidRPr="00AA4BCA">
        <w:rPr>
          <w:i w:val="0"/>
          <w:lang w:val="af-ZA"/>
        </w:rPr>
        <w:t xml:space="preserve">                                      </w:t>
      </w:r>
      <w:r w:rsidRPr="00AA4BCA">
        <w:rPr>
          <w:rFonts w:ascii="Sylfaen" w:hAnsi="Sylfaen" w:cs="Sylfaen"/>
          <w:i w:val="0"/>
          <w:lang w:val="af-ZA"/>
        </w:rPr>
        <w:t>Հեռախոս</w:t>
      </w:r>
      <w:r w:rsidRPr="00AA4BCA">
        <w:rPr>
          <w:rFonts w:cs="Arial LatArm"/>
          <w:i w:val="0"/>
          <w:lang w:val="af-ZA"/>
        </w:rPr>
        <w:t xml:space="preserve"> </w:t>
      </w:r>
      <w:r w:rsidR="0070498E" w:rsidRPr="00AA4BCA">
        <w:rPr>
          <w:i w:val="0"/>
          <w:u w:val="single"/>
          <w:lang w:val="af-ZA"/>
        </w:rPr>
        <w:t>+374-98-80-39-79</w:t>
      </w:r>
    </w:p>
    <w:p w:rsidR="00D43703" w:rsidRPr="00AA4BCA" w:rsidRDefault="00D43703" w:rsidP="00D43703">
      <w:pPr>
        <w:pStyle w:val="a3"/>
        <w:spacing w:line="240" w:lineRule="auto"/>
        <w:rPr>
          <w:i w:val="0"/>
          <w:lang w:val="af-ZA"/>
        </w:rPr>
      </w:pPr>
    </w:p>
    <w:p w:rsidR="00D43703" w:rsidRPr="00AA4BCA" w:rsidRDefault="00D43703" w:rsidP="00D43703">
      <w:pPr>
        <w:pStyle w:val="a3"/>
        <w:spacing w:line="240" w:lineRule="auto"/>
        <w:rPr>
          <w:i w:val="0"/>
          <w:u w:val="single"/>
          <w:lang w:val="hy-AM"/>
        </w:rPr>
      </w:pPr>
      <w:r w:rsidRPr="00AA4BCA">
        <w:rPr>
          <w:i w:val="0"/>
          <w:lang w:val="af-ZA"/>
        </w:rPr>
        <w:t xml:space="preserve">                                        </w:t>
      </w:r>
      <w:r w:rsidRPr="00AA4BCA">
        <w:rPr>
          <w:rFonts w:ascii="Sylfaen" w:hAnsi="Sylfaen" w:cs="Sylfaen"/>
          <w:i w:val="0"/>
          <w:lang w:val="af-ZA"/>
        </w:rPr>
        <w:t>Էլ</w:t>
      </w:r>
      <w:r w:rsidRPr="00AA4BCA">
        <w:rPr>
          <w:rFonts w:cs="Arial LatArm"/>
          <w:i w:val="0"/>
          <w:lang w:val="af-ZA"/>
        </w:rPr>
        <w:t xml:space="preserve">. </w:t>
      </w:r>
      <w:r w:rsidRPr="00AA4BCA">
        <w:rPr>
          <w:rFonts w:ascii="Sylfaen" w:hAnsi="Sylfaen" w:cs="Sylfaen"/>
          <w:i w:val="0"/>
          <w:lang w:val="af-ZA"/>
        </w:rPr>
        <w:t>փոստ</w:t>
      </w:r>
      <w:r w:rsidRPr="00AA4BCA">
        <w:rPr>
          <w:rFonts w:cs="Arial LatArm"/>
          <w:i w:val="0"/>
          <w:lang w:val="af-ZA"/>
        </w:rPr>
        <w:t xml:space="preserve"> </w:t>
      </w:r>
      <w:r w:rsidR="0070498E" w:rsidRPr="00AA4BCA">
        <w:rPr>
          <w:i w:val="0"/>
          <w:u w:val="single"/>
          <w:lang w:val="af-ZA"/>
        </w:rPr>
        <w:t>arevashatgyux@mail.ru</w:t>
      </w:r>
    </w:p>
    <w:p w:rsidR="00D43703" w:rsidRPr="00AA4BCA" w:rsidRDefault="00D43703" w:rsidP="00D43703">
      <w:pPr>
        <w:pStyle w:val="a3"/>
        <w:spacing w:line="240" w:lineRule="auto"/>
        <w:rPr>
          <w:i w:val="0"/>
          <w:lang w:val="af-ZA"/>
        </w:rPr>
      </w:pPr>
    </w:p>
    <w:p w:rsidR="00D43703" w:rsidRPr="00AA4BCA" w:rsidRDefault="00D43703" w:rsidP="00D43703">
      <w:pPr>
        <w:pStyle w:val="a3"/>
        <w:spacing w:line="240" w:lineRule="auto"/>
        <w:rPr>
          <w:i w:val="0"/>
          <w:lang w:val="af-ZA"/>
        </w:rPr>
      </w:pPr>
    </w:p>
    <w:p w:rsidR="00D43703" w:rsidRPr="00AA4BCA" w:rsidRDefault="00D43703" w:rsidP="00D43703">
      <w:pPr>
        <w:pStyle w:val="a3"/>
        <w:spacing w:line="240" w:lineRule="auto"/>
        <w:rPr>
          <w:i w:val="0"/>
          <w:lang w:val="af-ZA"/>
        </w:rPr>
      </w:pPr>
    </w:p>
    <w:p w:rsidR="00D43703" w:rsidRPr="00AA4BCA" w:rsidRDefault="00D43703" w:rsidP="00D43703">
      <w:pPr>
        <w:pStyle w:val="a3"/>
        <w:spacing w:line="240" w:lineRule="auto"/>
        <w:ind w:firstLine="0"/>
        <w:jc w:val="left"/>
        <w:rPr>
          <w:i w:val="0"/>
          <w:u w:val="single"/>
          <w:lang w:val="hy-AM"/>
        </w:rPr>
      </w:pPr>
      <w:r w:rsidRPr="00AA4BCA">
        <w:rPr>
          <w:rFonts w:ascii="Sylfaen" w:hAnsi="Sylfaen" w:cs="Sylfaen"/>
          <w:i w:val="0"/>
          <w:lang w:val="af-ZA"/>
        </w:rPr>
        <w:t>Պատվիրատու</w:t>
      </w:r>
      <w:r w:rsidR="0070498E" w:rsidRPr="00AA4BCA">
        <w:rPr>
          <w:rFonts w:ascii="Sylfaen" w:hAnsi="Sylfaen" w:cs="Sylfaen"/>
          <w:i w:val="0"/>
          <w:lang w:val="hy-AM"/>
        </w:rPr>
        <w:t>՝</w:t>
      </w:r>
      <w:r w:rsidRPr="00AA4BCA">
        <w:rPr>
          <w:i w:val="0"/>
          <w:lang w:val="af-ZA"/>
        </w:rPr>
        <w:t xml:space="preserve"> </w:t>
      </w:r>
      <w:r w:rsidR="0070498E" w:rsidRPr="00AA4BCA">
        <w:rPr>
          <w:rFonts w:ascii="Sylfaen" w:hAnsi="Sylfaen" w:cs="Sylfaen"/>
          <w:i w:val="0"/>
          <w:u w:val="single"/>
          <w:lang w:val="hy-AM"/>
        </w:rPr>
        <w:t>Արևաշատի</w:t>
      </w:r>
      <w:r w:rsidR="0070498E" w:rsidRPr="00AA4BCA">
        <w:rPr>
          <w:rFonts w:cs="Arial LatArm"/>
          <w:i w:val="0"/>
          <w:u w:val="single"/>
          <w:lang w:val="hy-AM"/>
        </w:rPr>
        <w:t xml:space="preserve">  </w:t>
      </w:r>
      <w:r w:rsidR="0070498E" w:rsidRPr="00AA4BCA">
        <w:rPr>
          <w:rFonts w:ascii="Sylfaen" w:hAnsi="Sylfaen" w:cs="Sylfaen"/>
          <w:i w:val="0"/>
          <w:u w:val="single"/>
          <w:lang w:val="hy-AM"/>
        </w:rPr>
        <w:t>համայնքապետարան</w:t>
      </w:r>
    </w:p>
    <w:p w:rsidR="00D43703" w:rsidRPr="00AA4BCA" w:rsidRDefault="00D43703" w:rsidP="00D43703">
      <w:pPr>
        <w:pStyle w:val="a3"/>
        <w:spacing w:line="240" w:lineRule="auto"/>
        <w:ind w:firstLine="0"/>
        <w:rPr>
          <w:i w:val="0"/>
          <w:lang w:val="af-ZA"/>
        </w:rPr>
      </w:pPr>
      <w:r w:rsidRPr="00AA4BCA">
        <w:rPr>
          <w:i w:val="0"/>
          <w:lang w:val="af-ZA"/>
        </w:rPr>
        <w:tab/>
      </w:r>
      <w:r w:rsidRPr="00AA4BCA">
        <w:rPr>
          <w:i w:val="0"/>
          <w:lang w:val="af-ZA"/>
        </w:rPr>
        <w:tab/>
      </w:r>
      <w:r w:rsidRPr="00AA4BCA">
        <w:rPr>
          <w:i w:val="0"/>
          <w:lang w:val="af-ZA"/>
        </w:rPr>
        <w:tab/>
      </w:r>
      <w:r w:rsidRPr="00AA4BCA">
        <w:rPr>
          <w:rFonts w:ascii="Sylfaen" w:hAnsi="Sylfaen" w:cs="Sylfaen"/>
          <w:i w:val="0"/>
          <w:sz w:val="16"/>
          <w:szCs w:val="16"/>
          <w:lang w:val="af-ZA"/>
        </w:rPr>
        <w:t>անվանումը</w:t>
      </w:r>
    </w:p>
    <w:p w:rsidR="00D43703" w:rsidRPr="00AA4BCA" w:rsidRDefault="00D43703" w:rsidP="00D43703">
      <w:pPr>
        <w:pStyle w:val="31"/>
        <w:spacing w:after="240" w:line="240" w:lineRule="auto"/>
        <w:ind w:firstLine="709"/>
        <w:rPr>
          <w:rFonts w:ascii="Arial LatArm" w:hAnsi="Arial LatArm" w:cs="Sylfaen"/>
          <w:b/>
          <w:lang w:val="es-ES"/>
        </w:rPr>
      </w:pPr>
    </w:p>
    <w:p w:rsidR="00D43703" w:rsidRPr="00AA4BCA" w:rsidRDefault="00D43703" w:rsidP="00D43703">
      <w:pPr>
        <w:pStyle w:val="a3"/>
        <w:spacing w:line="240" w:lineRule="auto"/>
        <w:ind w:left="1404"/>
        <w:rPr>
          <w:i w:val="0"/>
          <w:lang w:val="af-ZA"/>
        </w:rPr>
      </w:pPr>
    </w:p>
    <w:p w:rsidR="00D43703" w:rsidRPr="00AA4BCA" w:rsidRDefault="00D43703" w:rsidP="00D43703">
      <w:pPr>
        <w:pStyle w:val="a3"/>
        <w:spacing w:line="240" w:lineRule="auto"/>
        <w:ind w:left="1404"/>
        <w:rPr>
          <w:i w:val="0"/>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ind w:right="-7" w:firstLine="567"/>
        <w:jc w:val="right"/>
        <w:rPr>
          <w:rFonts w:ascii="Arial LatArm" w:hAnsi="Arial LatArm" w:cs="Sylfaen"/>
          <w:i/>
          <w:sz w:val="22"/>
          <w:lang w:val="af-ZA"/>
        </w:rPr>
      </w:pPr>
    </w:p>
    <w:p w:rsidR="00D43703" w:rsidRPr="00AA4BCA" w:rsidRDefault="00D43703" w:rsidP="00D43703">
      <w:pPr>
        <w:pStyle w:val="aa"/>
        <w:spacing w:after="0"/>
        <w:ind w:firstLine="567"/>
        <w:jc w:val="right"/>
        <w:rPr>
          <w:rFonts w:ascii="Arial LatArm" w:hAnsi="Arial LatArm" w:cs="Sylfaen"/>
          <w:i/>
          <w:sz w:val="20"/>
          <w:szCs w:val="20"/>
          <w:lang w:val="af-ZA"/>
        </w:rPr>
      </w:pPr>
      <w:r w:rsidRPr="00AA4BCA">
        <w:rPr>
          <w:rFonts w:ascii="Sylfaen" w:hAnsi="Sylfaen" w:cs="Sylfaen"/>
          <w:i/>
          <w:sz w:val="20"/>
          <w:szCs w:val="20"/>
        </w:rPr>
        <w:t>Հաստատված</w:t>
      </w:r>
      <w:r w:rsidRPr="00AA4BCA">
        <w:rPr>
          <w:rFonts w:ascii="Arial LatArm" w:hAnsi="Arial LatArm" w:cs="Times Armenian"/>
          <w:i/>
          <w:sz w:val="20"/>
          <w:szCs w:val="20"/>
          <w:lang w:val="af-ZA"/>
        </w:rPr>
        <w:t xml:space="preserve"> </w:t>
      </w:r>
      <w:r w:rsidRPr="00AA4BCA">
        <w:rPr>
          <w:rFonts w:ascii="Sylfaen" w:hAnsi="Sylfaen" w:cs="Sylfaen"/>
          <w:i/>
          <w:sz w:val="20"/>
          <w:szCs w:val="20"/>
        </w:rPr>
        <w:t>է</w:t>
      </w:r>
    </w:p>
    <w:p w:rsidR="00D43703" w:rsidRPr="00AA4BCA" w:rsidRDefault="001A0C42" w:rsidP="00D43703">
      <w:pPr>
        <w:pStyle w:val="aa"/>
        <w:spacing w:after="0"/>
        <w:ind w:firstLine="567"/>
        <w:jc w:val="right"/>
        <w:rPr>
          <w:rFonts w:ascii="Arial LatArm" w:hAnsi="Arial LatArm" w:cs="Sylfaen"/>
          <w:i/>
          <w:sz w:val="20"/>
          <w:szCs w:val="20"/>
          <w:lang w:val="af-ZA"/>
        </w:rPr>
      </w:pPr>
      <w:r>
        <w:rPr>
          <w:rFonts w:ascii="Sylfaen" w:hAnsi="Sylfaen" w:cs="Sylfaen"/>
          <w:i/>
          <w:sz w:val="20"/>
          <w:szCs w:val="20"/>
          <w:lang w:val="ru-RU"/>
        </w:rPr>
        <w:t>ԳՀԱՇՁԲ</w:t>
      </w:r>
      <w:r w:rsidR="00970A69" w:rsidRPr="00AA4BCA">
        <w:rPr>
          <w:rFonts w:ascii="Arial LatArm" w:hAnsi="Arial LatArm" w:cs="Sylfaen"/>
          <w:i/>
          <w:sz w:val="20"/>
          <w:szCs w:val="20"/>
          <w:lang w:val="hy-AM"/>
        </w:rPr>
        <w:t>-20</w:t>
      </w:r>
      <w:r w:rsidR="00D43703" w:rsidRPr="00AA4BCA">
        <w:rPr>
          <w:rFonts w:ascii="Arial LatArm" w:hAnsi="Arial LatArm" w:cs="Sylfaen"/>
          <w:i/>
          <w:sz w:val="20"/>
          <w:szCs w:val="20"/>
          <w:lang w:val="af-ZA"/>
        </w:rPr>
        <w:t xml:space="preserve"> </w:t>
      </w:r>
      <w:r w:rsidR="002E0B3B">
        <w:rPr>
          <w:rFonts w:ascii="Arial LatArm" w:hAnsi="Arial LatArm" w:cs="Sylfaen"/>
          <w:i/>
          <w:sz w:val="20"/>
          <w:szCs w:val="20"/>
          <w:lang w:val="hy-AM"/>
        </w:rPr>
        <w:t>/</w:t>
      </w:r>
      <w:r w:rsidR="002E0B3B" w:rsidRPr="00D3117B">
        <w:rPr>
          <w:rFonts w:ascii="Arial LatArm" w:hAnsi="Arial LatArm" w:cs="Sylfaen"/>
          <w:i/>
          <w:sz w:val="20"/>
          <w:szCs w:val="20"/>
          <w:lang w:val="af-ZA"/>
        </w:rPr>
        <w:t xml:space="preserve">4 </w:t>
      </w:r>
      <w:r w:rsidR="00D43703" w:rsidRPr="00AA4BCA">
        <w:rPr>
          <w:rFonts w:ascii="Sylfaen" w:hAnsi="Sylfaen" w:cs="Sylfaen"/>
          <w:i/>
          <w:sz w:val="20"/>
          <w:szCs w:val="20"/>
        </w:rPr>
        <w:t>ծածկագրով</w:t>
      </w:r>
      <w:r w:rsidR="00D43703" w:rsidRPr="00AA4BCA">
        <w:rPr>
          <w:rFonts w:ascii="Arial LatArm" w:hAnsi="Arial LatArm" w:cs="Times Armenian"/>
          <w:i/>
          <w:sz w:val="20"/>
          <w:szCs w:val="20"/>
          <w:lang w:val="af-ZA"/>
        </w:rPr>
        <w:t xml:space="preserve"> </w:t>
      </w:r>
    </w:p>
    <w:p w:rsidR="001A0C42" w:rsidRPr="001A0C42" w:rsidRDefault="001A0C42" w:rsidP="001A0C42">
      <w:pPr>
        <w:pStyle w:val="aa"/>
        <w:spacing w:after="0"/>
        <w:ind w:firstLine="567"/>
        <w:jc w:val="center"/>
        <w:rPr>
          <w:rFonts w:ascii="Sylfaen" w:hAnsi="Sylfaen" w:cs="Sylfaen"/>
          <w:i/>
          <w:sz w:val="20"/>
          <w:szCs w:val="20"/>
          <w:lang w:val="af-ZA"/>
        </w:rPr>
      </w:pPr>
      <w:r w:rsidRPr="001A0C42">
        <w:rPr>
          <w:rFonts w:ascii="Sylfaen" w:hAnsi="Sylfaen" w:cs="Sylfaen"/>
          <w:i/>
          <w:sz w:val="20"/>
          <w:szCs w:val="20"/>
          <w:lang w:val="af-ZA"/>
        </w:rPr>
        <w:t xml:space="preserve">                                                                                                                                </w:t>
      </w:r>
      <w:r>
        <w:rPr>
          <w:rFonts w:ascii="Sylfaen" w:hAnsi="Sylfaen" w:cs="Sylfaen"/>
          <w:i/>
          <w:sz w:val="20"/>
          <w:szCs w:val="20"/>
          <w:lang w:val="ru-RU"/>
        </w:rPr>
        <w:t>Գնանշման</w:t>
      </w:r>
      <w:r w:rsidRPr="001A0C42">
        <w:rPr>
          <w:rFonts w:ascii="Sylfaen" w:hAnsi="Sylfaen" w:cs="Sylfaen"/>
          <w:i/>
          <w:sz w:val="20"/>
          <w:szCs w:val="20"/>
          <w:lang w:val="af-ZA"/>
        </w:rPr>
        <w:t xml:space="preserve">  </w:t>
      </w:r>
      <w:r>
        <w:rPr>
          <w:rFonts w:ascii="Sylfaen" w:hAnsi="Sylfaen" w:cs="Sylfaen"/>
          <w:i/>
          <w:sz w:val="20"/>
          <w:szCs w:val="20"/>
          <w:lang w:val="ru-RU"/>
        </w:rPr>
        <w:t>հարցման</w:t>
      </w:r>
      <w:r w:rsidRPr="001A0C42">
        <w:rPr>
          <w:rFonts w:ascii="Sylfaen" w:hAnsi="Sylfaen" w:cs="Sylfaen"/>
          <w:i/>
          <w:sz w:val="20"/>
          <w:szCs w:val="20"/>
          <w:lang w:val="af-ZA"/>
        </w:rPr>
        <w:t xml:space="preserve">  </w:t>
      </w:r>
      <w:r>
        <w:rPr>
          <w:rFonts w:ascii="Sylfaen" w:hAnsi="Sylfaen" w:cs="Sylfaen"/>
          <w:i/>
          <w:sz w:val="20"/>
          <w:szCs w:val="20"/>
          <w:lang w:val="ru-RU"/>
        </w:rPr>
        <w:t>ընթացակարգի</w:t>
      </w:r>
      <w:r w:rsidRPr="001A0C42">
        <w:rPr>
          <w:rFonts w:ascii="Sylfaen" w:hAnsi="Sylfaen" w:cs="Sylfaen"/>
          <w:i/>
          <w:sz w:val="20"/>
          <w:szCs w:val="20"/>
          <w:lang w:val="af-ZA"/>
        </w:rPr>
        <w:t xml:space="preserve">    </w:t>
      </w:r>
    </w:p>
    <w:p w:rsidR="00D43703" w:rsidRPr="00AA4BCA" w:rsidRDefault="001A0C42" w:rsidP="001A0C42">
      <w:pPr>
        <w:pStyle w:val="aa"/>
        <w:spacing w:after="0"/>
        <w:ind w:firstLine="567"/>
        <w:jc w:val="center"/>
        <w:rPr>
          <w:rFonts w:ascii="Arial LatArm" w:hAnsi="Arial LatArm" w:cs="Times Armenian"/>
          <w:i/>
          <w:sz w:val="20"/>
          <w:szCs w:val="20"/>
          <w:lang w:val="af-ZA"/>
        </w:rPr>
      </w:pPr>
      <w:r w:rsidRPr="001A0C42">
        <w:rPr>
          <w:rFonts w:ascii="Sylfaen" w:hAnsi="Sylfaen" w:cs="Sylfaen"/>
          <w:i/>
          <w:sz w:val="20"/>
          <w:szCs w:val="20"/>
          <w:lang w:val="af-ZA"/>
        </w:rPr>
        <w:t xml:space="preserve">                                                                                                                                                </w:t>
      </w:r>
      <w:r w:rsidR="00D43703" w:rsidRPr="00AA4BCA">
        <w:rPr>
          <w:rFonts w:ascii="Sylfaen" w:hAnsi="Sylfaen" w:cs="Sylfaen"/>
          <w:i/>
          <w:sz w:val="20"/>
          <w:szCs w:val="20"/>
          <w:lang w:val="af-ZA"/>
        </w:rPr>
        <w:t>գնահատող</w:t>
      </w:r>
      <w:r w:rsidR="00D43703" w:rsidRPr="00AA4BCA">
        <w:rPr>
          <w:rFonts w:ascii="Arial LatArm" w:hAnsi="Arial LatArm" w:cs="Arial LatArm"/>
          <w:i/>
          <w:sz w:val="20"/>
          <w:szCs w:val="20"/>
          <w:lang w:val="af-ZA"/>
        </w:rPr>
        <w:t xml:space="preserve"> </w:t>
      </w:r>
      <w:r w:rsidR="00D43703" w:rsidRPr="00AA4BCA">
        <w:rPr>
          <w:rFonts w:ascii="Sylfaen" w:hAnsi="Sylfaen" w:cs="Sylfaen"/>
          <w:i/>
          <w:sz w:val="20"/>
          <w:szCs w:val="20"/>
        </w:rPr>
        <w:t>հանձնաժողովի</w:t>
      </w:r>
    </w:p>
    <w:p w:rsidR="00D43703" w:rsidRPr="00AA4BCA" w:rsidRDefault="00970A69" w:rsidP="00D43703">
      <w:pPr>
        <w:pStyle w:val="aa"/>
        <w:spacing w:after="0"/>
        <w:ind w:firstLine="567"/>
        <w:jc w:val="right"/>
        <w:rPr>
          <w:rFonts w:ascii="Arial LatArm" w:hAnsi="Arial LatArm"/>
          <w:i/>
          <w:sz w:val="20"/>
          <w:szCs w:val="20"/>
          <w:lang w:val="af-ZA"/>
        </w:rPr>
      </w:pPr>
      <w:r w:rsidRPr="00AA4BCA">
        <w:rPr>
          <w:rFonts w:ascii="Arial LatArm" w:hAnsi="Arial LatArm" w:cs="Sylfaen"/>
          <w:i/>
          <w:sz w:val="20"/>
          <w:szCs w:val="20"/>
          <w:lang w:val="af-ZA"/>
        </w:rPr>
        <w:t xml:space="preserve"> 20</w:t>
      </w:r>
      <w:r w:rsidRPr="00AA4BCA">
        <w:rPr>
          <w:rFonts w:ascii="Arial LatArm" w:hAnsi="Arial LatArm" w:cs="Sylfaen"/>
          <w:i/>
          <w:sz w:val="20"/>
          <w:szCs w:val="20"/>
          <w:lang w:val="hy-AM"/>
        </w:rPr>
        <w:t>20</w:t>
      </w:r>
      <w:r w:rsidR="00D43703" w:rsidRPr="00AA4BCA">
        <w:rPr>
          <w:rFonts w:ascii="Sylfaen" w:hAnsi="Sylfaen" w:cs="Sylfaen"/>
          <w:i/>
          <w:sz w:val="20"/>
          <w:szCs w:val="20"/>
        </w:rPr>
        <w:t>թ</w:t>
      </w:r>
      <w:r w:rsidR="00D43703" w:rsidRPr="001A0C42">
        <w:rPr>
          <w:rFonts w:ascii="Arial LatArm" w:hAnsi="Arial LatArm" w:cs="Times Armenian"/>
          <w:i/>
          <w:color w:val="FF0000"/>
          <w:sz w:val="20"/>
          <w:szCs w:val="20"/>
          <w:lang w:val="af-ZA"/>
        </w:rPr>
        <w:t xml:space="preserve">.  </w:t>
      </w:r>
      <w:r w:rsidR="007C377C" w:rsidRPr="007C377C">
        <w:rPr>
          <w:rFonts w:ascii="Arial" w:hAnsi="Arial" w:cs="Arial"/>
          <w:i/>
          <w:sz w:val="20"/>
          <w:szCs w:val="20"/>
          <w:u w:val="single"/>
        </w:rPr>
        <w:t>Մարտի</w:t>
      </w:r>
      <w:r w:rsidR="007C377C" w:rsidRPr="009E6DFE">
        <w:rPr>
          <w:rFonts w:ascii="Arial" w:hAnsi="Arial" w:cs="Arial"/>
          <w:i/>
          <w:sz w:val="20"/>
          <w:szCs w:val="20"/>
          <w:u w:val="single"/>
          <w:lang w:val="af-ZA"/>
        </w:rPr>
        <w:t xml:space="preserve">    23</w:t>
      </w:r>
      <w:r w:rsidR="00D43703" w:rsidRPr="007C377C">
        <w:rPr>
          <w:rFonts w:ascii="Arial LatArm" w:hAnsi="Arial LatArm" w:cs="Times Armenian"/>
          <w:i/>
          <w:sz w:val="20"/>
          <w:szCs w:val="20"/>
          <w:lang w:val="af-ZA"/>
        </w:rPr>
        <w:t>-</w:t>
      </w:r>
      <w:r w:rsidR="00D43703" w:rsidRPr="007C377C">
        <w:rPr>
          <w:rFonts w:ascii="Sylfaen" w:hAnsi="Sylfaen" w:cs="Sylfaen"/>
          <w:i/>
          <w:sz w:val="20"/>
          <w:szCs w:val="20"/>
          <w:lang w:val="af-ZA"/>
        </w:rPr>
        <w:t>ի</w:t>
      </w:r>
      <w:r w:rsidR="00D43703" w:rsidRPr="007C377C">
        <w:rPr>
          <w:rFonts w:ascii="Arial LatArm" w:hAnsi="Arial LatArm" w:cs="Arial LatArm"/>
          <w:i/>
          <w:sz w:val="20"/>
          <w:szCs w:val="20"/>
          <w:lang w:val="af-ZA"/>
        </w:rPr>
        <w:t xml:space="preserve"> </w:t>
      </w:r>
      <w:r w:rsidR="00D43703" w:rsidRPr="007C377C">
        <w:rPr>
          <w:rFonts w:ascii="Arial LatArm" w:hAnsi="Arial LatArm" w:cs="Times Armenian"/>
          <w:i/>
          <w:sz w:val="20"/>
          <w:szCs w:val="20"/>
          <w:vertAlign w:val="subscript"/>
          <w:lang w:val="af-ZA"/>
        </w:rPr>
        <w:t xml:space="preserve"> </w:t>
      </w:r>
      <w:r w:rsidR="00D43703" w:rsidRPr="007C377C">
        <w:rPr>
          <w:rFonts w:ascii="Arial LatArm" w:hAnsi="Arial LatArm" w:cs="Times Armenian"/>
          <w:i/>
          <w:sz w:val="20"/>
          <w:szCs w:val="20"/>
          <w:lang w:val="af-ZA"/>
        </w:rPr>
        <w:t>N</w:t>
      </w:r>
      <w:r w:rsidR="00D43703" w:rsidRPr="00AA4BCA">
        <w:rPr>
          <w:rFonts w:ascii="Arial LatArm" w:hAnsi="Arial LatArm" w:cs="Times Armenian"/>
          <w:i/>
          <w:sz w:val="20"/>
          <w:szCs w:val="20"/>
          <w:lang w:val="af-ZA"/>
        </w:rPr>
        <w:t xml:space="preserve"> </w:t>
      </w:r>
      <w:r w:rsidR="00D43703" w:rsidRPr="00AA4BCA">
        <w:rPr>
          <w:rFonts w:ascii="Arial LatArm" w:hAnsi="Arial LatArm" w:cs="Times Armenian"/>
          <w:i/>
          <w:sz w:val="20"/>
          <w:szCs w:val="20"/>
          <w:u w:val="single"/>
          <w:lang w:val="af-ZA"/>
        </w:rPr>
        <w:t xml:space="preserve">      </w:t>
      </w:r>
      <w:r w:rsidR="007C377C">
        <w:rPr>
          <w:rFonts w:ascii="Arial LatArm" w:hAnsi="Arial LatArm" w:cs="Times Armenian"/>
          <w:i/>
          <w:sz w:val="20"/>
          <w:szCs w:val="20"/>
          <w:u w:val="single"/>
          <w:lang w:val="af-ZA"/>
        </w:rPr>
        <w:t>2</w:t>
      </w:r>
      <w:r w:rsidR="00D43703" w:rsidRPr="00AA4BCA">
        <w:rPr>
          <w:rFonts w:ascii="Arial LatArm" w:hAnsi="Arial LatArm" w:cs="Times Armenian"/>
          <w:i/>
          <w:sz w:val="20"/>
          <w:szCs w:val="20"/>
          <w:u w:val="single"/>
          <w:lang w:val="af-ZA"/>
        </w:rPr>
        <w:t xml:space="preserve">   </w:t>
      </w:r>
      <w:r w:rsidR="00D43703" w:rsidRPr="00AA4BCA">
        <w:rPr>
          <w:rFonts w:ascii="Sylfaen" w:hAnsi="Sylfaen" w:cs="Sylfaen"/>
          <w:i/>
          <w:sz w:val="20"/>
          <w:szCs w:val="20"/>
        </w:rPr>
        <w:t>որոշմամբ</w:t>
      </w: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77792B" w:rsidRDefault="001A0C42" w:rsidP="00D43703">
      <w:pPr>
        <w:pStyle w:val="aa"/>
        <w:ind w:right="-7" w:firstLine="567"/>
        <w:jc w:val="center"/>
        <w:rPr>
          <w:rFonts w:asciiTheme="minorHAnsi" w:hAnsiTheme="minorHAnsi"/>
          <w:lang w:val="af-ZA"/>
        </w:rPr>
      </w:pPr>
      <w:r>
        <w:rPr>
          <w:rFonts w:ascii="Sylfaen" w:hAnsi="Sylfaen" w:cs="Times Armenian"/>
          <w:lang w:val="ru-RU"/>
        </w:rPr>
        <w:t>Արևաշատի</w:t>
      </w:r>
      <w:r w:rsidR="00970A69" w:rsidRPr="00AA4BCA">
        <w:rPr>
          <w:rFonts w:ascii="Arial LatArm" w:hAnsi="Arial LatArm" w:cs="Arial LatArm"/>
          <w:i/>
          <w:vertAlign w:val="subscript"/>
          <w:lang w:val="hy-AM"/>
        </w:rPr>
        <w:t xml:space="preserve"> </w:t>
      </w:r>
      <w:r w:rsidR="00970A69" w:rsidRPr="00AA4BCA">
        <w:rPr>
          <w:rFonts w:ascii="Arial LatArm" w:hAnsi="Arial LatArm" w:cs="Sylfaen"/>
          <w:i/>
          <w:lang w:val="hy-AM"/>
        </w:rPr>
        <w:t xml:space="preserve"> </w:t>
      </w:r>
      <w:r w:rsidR="00970A69" w:rsidRPr="00AA4BCA">
        <w:rPr>
          <w:rFonts w:ascii="Sylfaen" w:hAnsi="Sylfaen" w:cs="Sylfaen"/>
          <w:i/>
          <w:lang w:val="hy-AM"/>
        </w:rPr>
        <w:t>համայնքապետարան</w:t>
      </w:r>
    </w:p>
    <w:p w:rsidR="00D43703" w:rsidRPr="00AA4BCA" w:rsidRDefault="00D43703" w:rsidP="00D43703">
      <w:pPr>
        <w:pStyle w:val="aa"/>
        <w:tabs>
          <w:tab w:val="left" w:pos="5968"/>
        </w:tabs>
        <w:ind w:right="-7" w:firstLine="567"/>
        <w:rPr>
          <w:rFonts w:ascii="Arial LatArm" w:hAnsi="Arial LatArm"/>
          <w:lang w:val="af-ZA"/>
        </w:rPr>
      </w:pPr>
      <w:r w:rsidRPr="00AA4BCA">
        <w:rPr>
          <w:rFonts w:ascii="Arial LatArm" w:hAnsi="Arial LatArm"/>
          <w:lang w:val="af-ZA"/>
        </w:rPr>
        <w:tab/>
      </w: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cs="Sylfaen"/>
          <w:lang w:val="af-ZA"/>
        </w:rPr>
      </w:pPr>
      <w:r w:rsidRPr="00AA4BCA">
        <w:rPr>
          <w:rFonts w:ascii="Sylfaen" w:hAnsi="Sylfaen" w:cs="Sylfaen"/>
        </w:rPr>
        <w:t>Հ</w:t>
      </w:r>
      <w:r w:rsidRPr="00AA4BCA">
        <w:rPr>
          <w:rFonts w:ascii="Arial LatArm" w:hAnsi="Arial LatArm" w:cs="Times Armenian"/>
          <w:lang w:val="af-ZA"/>
        </w:rPr>
        <w:t xml:space="preserve"> </w:t>
      </w:r>
      <w:r w:rsidRPr="00AA4BCA">
        <w:rPr>
          <w:rFonts w:ascii="Sylfaen" w:hAnsi="Sylfaen" w:cs="Sylfaen"/>
        </w:rPr>
        <w:t>Ր</w:t>
      </w:r>
      <w:r w:rsidRPr="00AA4BCA">
        <w:rPr>
          <w:rFonts w:ascii="Arial LatArm" w:hAnsi="Arial LatArm" w:cs="Times Armenian"/>
          <w:lang w:val="af-ZA"/>
        </w:rPr>
        <w:t xml:space="preserve"> </w:t>
      </w:r>
      <w:r w:rsidRPr="00AA4BCA">
        <w:rPr>
          <w:rFonts w:ascii="Sylfaen" w:hAnsi="Sylfaen" w:cs="Sylfaen"/>
        </w:rPr>
        <w:t>Ա</w:t>
      </w:r>
      <w:r w:rsidRPr="00AA4BCA">
        <w:rPr>
          <w:rFonts w:ascii="Arial LatArm" w:hAnsi="Arial LatArm" w:cs="Times Armenian"/>
          <w:lang w:val="af-ZA"/>
        </w:rPr>
        <w:t xml:space="preserve"> </w:t>
      </w:r>
      <w:r w:rsidRPr="00AA4BCA">
        <w:rPr>
          <w:rFonts w:ascii="Sylfaen" w:hAnsi="Sylfaen" w:cs="Sylfaen"/>
        </w:rPr>
        <w:t>Վ</w:t>
      </w:r>
      <w:r w:rsidRPr="00AA4BCA">
        <w:rPr>
          <w:rFonts w:ascii="Arial LatArm" w:hAnsi="Arial LatArm" w:cs="Times Armenian"/>
          <w:lang w:val="af-ZA"/>
        </w:rPr>
        <w:t xml:space="preserve"> </w:t>
      </w:r>
      <w:r w:rsidRPr="00AA4BCA">
        <w:rPr>
          <w:rFonts w:ascii="Sylfaen" w:hAnsi="Sylfaen" w:cs="Sylfaen"/>
        </w:rPr>
        <w:t>Ե</w:t>
      </w:r>
      <w:r w:rsidRPr="00AA4BCA">
        <w:rPr>
          <w:rFonts w:ascii="Arial LatArm" w:hAnsi="Arial LatArm" w:cs="Times Armenian"/>
          <w:lang w:val="af-ZA"/>
        </w:rPr>
        <w:t xml:space="preserve"> </w:t>
      </w:r>
      <w:r w:rsidRPr="00AA4BCA">
        <w:rPr>
          <w:rFonts w:ascii="Sylfaen" w:hAnsi="Sylfaen" w:cs="Sylfaen"/>
        </w:rPr>
        <w:t>Ր</w:t>
      </w:r>
    </w:p>
    <w:p w:rsidR="00D43703" w:rsidRPr="00AA4BCA" w:rsidRDefault="00D43703" w:rsidP="00D43703">
      <w:pPr>
        <w:pStyle w:val="aa"/>
        <w:ind w:right="-7" w:firstLine="567"/>
        <w:jc w:val="center"/>
        <w:rPr>
          <w:rFonts w:ascii="Arial LatArm" w:hAnsi="Arial LatArm" w:cs="Sylfaen"/>
          <w:lang w:val="af-ZA"/>
        </w:rPr>
      </w:pPr>
    </w:p>
    <w:p w:rsidR="00D43703" w:rsidRPr="00AA4BCA" w:rsidRDefault="00D43703" w:rsidP="00D43703">
      <w:pPr>
        <w:pStyle w:val="aa"/>
        <w:ind w:right="-7" w:firstLine="567"/>
        <w:jc w:val="center"/>
        <w:rPr>
          <w:rFonts w:ascii="Arial LatArm" w:hAnsi="Arial LatArm" w:cs="Sylfaen"/>
          <w:lang w:val="af-ZA"/>
        </w:rPr>
      </w:pPr>
    </w:p>
    <w:p w:rsidR="00D43703" w:rsidRPr="001A0C42" w:rsidRDefault="00D43703" w:rsidP="00D43703">
      <w:pPr>
        <w:pStyle w:val="aa"/>
        <w:ind w:right="-7"/>
        <w:jc w:val="center"/>
        <w:rPr>
          <w:rFonts w:asciiTheme="minorHAnsi" w:hAnsiTheme="minorHAnsi"/>
          <w:szCs w:val="22"/>
          <w:lang w:val="af-ZA"/>
        </w:rPr>
      </w:pPr>
      <w:r w:rsidRPr="00AA4BCA">
        <w:rPr>
          <w:rFonts w:ascii="Arial LatArm" w:hAnsi="Arial LatArm" w:cs="Sylfaen"/>
          <w:lang w:val="af-ZA"/>
        </w:rPr>
        <w:t>«</w:t>
      </w:r>
      <w:r w:rsidR="00970A69" w:rsidRPr="00AA4BCA">
        <w:rPr>
          <w:rFonts w:ascii="Sylfaen" w:hAnsi="Sylfaen" w:cs="Sylfaen"/>
          <w:lang w:val="hy-AM"/>
        </w:rPr>
        <w:t>Արևաշատի</w:t>
      </w:r>
      <w:r w:rsidR="00970A69" w:rsidRPr="00AA4BCA">
        <w:rPr>
          <w:rFonts w:ascii="Arial LatArm" w:hAnsi="Arial LatArm" w:cs="Arial LatArm"/>
          <w:lang w:val="hy-AM"/>
        </w:rPr>
        <w:t xml:space="preserve">  </w:t>
      </w:r>
      <w:r w:rsidR="00970A69" w:rsidRPr="00AA4BCA">
        <w:rPr>
          <w:rFonts w:ascii="Sylfaen" w:hAnsi="Sylfaen" w:cs="Sylfaen"/>
          <w:lang w:val="hy-AM"/>
        </w:rPr>
        <w:t>համայնքապետարան</w:t>
      </w:r>
      <w:r w:rsidRPr="00AA4BCA">
        <w:rPr>
          <w:rFonts w:ascii="Arial LatArm" w:hAnsi="Arial LatArm" w:cs="Sylfaen"/>
          <w:lang w:val="af-ZA"/>
        </w:rPr>
        <w:t>»-</w:t>
      </w:r>
      <w:r w:rsidRPr="00AA4BCA">
        <w:rPr>
          <w:rFonts w:ascii="Sylfaen" w:hAnsi="Sylfaen" w:cs="Sylfaen"/>
        </w:rPr>
        <w:t>Ի</w:t>
      </w:r>
      <w:r w:rsidRPr="00AA4BCA">
        <w:rPr>
          <w:rFonts w:ascii="Arial LatArm" w:hAnsi="Arial LatArm" w:cs="Sylfaen"/>
          <w:lang w:val="af-ZA"/>
        </w:rPr>
        <w:t xml:space="preserve"> </w:t>
      </w:r>
      <w:r w:rsidRPr="00AA4BCA">
        <w:rPr>
          <w:rFonts w:ascii="Sylfaen" w:hAnsi="Sylfaen" w:cs="Sylfaen"/>
        </w:rPr>
        <w:t>ԿԱՐԻՔՆԵՐԻ</w:t>
      </w:r>
      <w:r w:rsidRPr="00AA4BCA">
        <w:rPr>
          <w:rFonts w:ascii="Arial LatArm" w:hAnsi="Arial LatArm" w:cs="Times Armenian"/>
          <w:lang w:val="af-ZA"/>
        </w:rPr>
        <w:t xml:space="preserve"> </w:t>
      </w:r>
      <w:r w:rsidRPr="00AA4BCA">
        <w:rPr>
          <w:rFonts w:ascii="Sylfaen" w:hAnsi="Sylfaen" w:cs="Sylfaen"/>
        </w:rPr>
        <w:t>ՀԱՄԱՐ</w:t>
      </w:r>
      <w:r w:rsidRPr="00AA4BCA">
        <w:rPr>
          <w:rFonts w:ascii="Arial LatArm" w:hAnsi="Arial LatArm" w:cs="Times Armenian"/>
          <w:lang w:val="af-ZA"/>
        </w:rPr>
        <w:t xml:space="preserve">` </w:t>
      </w:r>
      <w:r w:rsidRPr="00AA4BCA">
        <w:rPr>
          <w:rFonts w:ascii="Arial LatArm" w:hAnsi="Arial LatArm" w:cs="Sylfaen"/>
          <w:lang w:val="af-ZA"/>
        </w:rPr>
        <w:t>«</w:t>
      </w:r>
      <w:r w:rsidR="00970A69" w:rsidRPr="00AA4BCA">
        <w:rPr>
          <w:rFonts w:ascii="Sylfaen" w:hAnsi="Sylfaen" w:cs="Sylfaen"/>
          <w:lang w:val="hy-AM"/>
        </w:rPr>
        <w:t>նախագծահետազոտական</w:t>
      </w:r>
      <w:r w:rsidR="00970A69" w:rsidRPr="00AA4BCA">
        <w:rPr>
          <w:rFonts w:ascii="Arial LatArm" w:hAnsi="Arial LatArm" w:cs="Arial LatArm"/>
          <w:lang w:val="hy-AM"/>
        </w:rPr>
        <w:t xml:space="preserve"> </w:t>
      </w:r>
      <w:r w:rsidR="00970A69" w:rsidRPr="00AA4BCA">
        <w:rPr>
          <w:rFonts w:ascii="Sylfaen" w:hAnsi="Sylfaen" w:cs="Sylfaen"/>
          <w:lang w:val="hy-AM"/>
        </w:rPr>
        <w:t>աշխատանքների</w:t>
      </w:r>
      <w:r w:rsidR="001A0C42" w:rsidRPr="001A0C42">
        <w:rPr>
          <w:rFonts w:asciiTheme="minorHAnsi" w:hAnsiTheme="minorHAnsi" w:cs="Sylfaen"/>
          <w:lang w:val="af-ZA"/>
        </w:rPr>
        <w:t xml:space="preserve"> </w:t>
      </w:r>
      <w:r w:rsidRPr="00AA4BCA">
        <w:rPr>
          <w:rFonts w:ascii="Arial LatArm" w:hAnsi="Arial LatArm" w:cs="Sylfaen"/>
          <w:lang w:val="af-ZA"/>
        </w:rPr>
        <w:t xml:space="preserve"> </w:t>
      </w:r>
      <w:r w:rsidRPr="00AA4BCA">
        <w:rPr>
          <w:rFonts w:ascii="Sylfaen" w:hAnsi="Sylfaen" w:cs="Sylfaen"/>
        </w:rPr>
        <w:t>ՁԵՌՔԲԵՐՄԱՆ</w:t>
      </w:r>
      <w:r w:rsidRPr="00AA4BCA">
        <w:rPr>
          <w:rFonts w:ascii="Arial LatArm" w:hAnsi="Arial LatArm" w:cs="Times Armenian"/>
          <w:lang w:val="af-ZA"/>
        </w:rPr>
        <w:t xml:space="preserve"> </w:t>
      </w:r>
      <w:r w:rsidRPr="00AA4BCA">
        <w:rPr>
          <w:rFonts w:ascii="Sylfaen" w:hAnsi="Sylfaen" w:cs="Sylfaen"/>
        </w:rPr>
        <w:t>ՆՊԱՏԱԿՈՎ</w:t>
      </w:r>
      <w:r w:rsidRPr="00AA4BCA">
        <w:rPr>
          <w:rFonts w:ascii="Arial LatArm" w:hAnsi="Arial LatArm" w:cs="Sylfaen"/>
          <w:lang w:val="af-ZA"/>
        </w:rPr>
        <w:t xml:space="preserve"> </w:t>
      </w:r>
      <w:r w:rsidRPr="00AA4BCA">
        <w:rPr>
          <w:rFonts w:ascii="Arial LatArm" w:hAnsi="Arial LatArm" w:cs="Times Armenian"/>
          <w:lang w:val="af-ZA"/>
        </w:rPr>
        <w:t xml:space="preserve"> </w:t>
      </w:r>
      <w:r w:rsidRPr="00AA4BCA">
        <w:rPr>
          <w:rFonts w:ascii="Sylfaen" w:hAnsi="Sylfaen" w:cs="Sylfaen"/>
        </w:rPr>
        <w:t>ՀԱՅՏԱՐԱՐՎԱԾ</w:t>
      </w:r>
      <w:r w:rsidRPr="00AA4BCA">
        <w:rPr>
          <w:rFonts w:ascii="Arial LatArm" w:hAnsi="Arial LatArm" w:cs="Times Armenian"/>
          <w:lang w:val="af-ZA"/>
        </w:rPr>
        <w:t xml:space="preserve"> </w:t>
      </w:r>
      <w:r w:rsidR="001A0C42">
        <w:rPr>
          <w:rFonts w:ascii="Sylfaen" w:hAnsi="Sylfaen" w:cs="Sylfaen"/>
          <w:lang w:val="ru-RU"/>
        </w:rPr>
        <w:t>ԳՆԱՆՇՄԱՆ</w:t>
      </w:r>
      <w:r w:rsidR="001A0C42" w:rsidRPr="001A0C42">
        <w:rPr>
          <w:rFonts w:ascii="Sylfaen" w:hAnsi="Sylfaen" w:cs="Sylfaen"/>
          <w:lang w:val="af-ZA"/>
        </w:rPr>
        <w:t xml:space="preserve">  </w:t>
      </w:r>
      <w:r w:rsidR="001A0C42">
        <w:rPr>
          <w:rFonts w:ascii="Sylfaen" w:hAnsi="Sylfaen" w:cs="Sylfaen"/>
          <w:lang w:val="ru-RU"/>
        </w:rPr>
        <w:t>ՀԱՐՑՄԱՆ</w:t>
      </w:r>
      <w:r w:rsidR="001A0C42" w:rsidRPr="001A0C42">
        <w:rPr>
          <w:rFonts w:ascii="Sylfaen" w:hAnsi="Sylfaen" w:cs="Sylfaen"/>
          <w:lang w:val="af-ZA"/>
        </w:rPr>
        <w:t xml:space="preserve"> </w:t>
      </w:r>
      <w:r w:rsidR="001A0C42">
        <w:rPr>
          <w:rFonts w:ascii="Sylfaen" w:hAnsi="Sylfaen" w:cs="Sylfaen"/>
          <w:lang w:val="ru-RU"/>
        </w:rPr>
        <w:t>ԸՆԹԱՑԱԿԱՐԳԻ</w:t>
      </w:r>
      <w:r w:rsidR="001A0C42" w:rsidRPr="001A0C42">
        <w:rPr>
          <w:rFonts w:ascii="Sylfaen" w:hAnsi="Sylfaen" w:cs="Sylfaen"/>
          <w:lang w:val="af-ZA"/>
        </w:rPr>
        <w:t xml:space="preserve">  </w:t>
      </w:r>
      <w:r w:rsidR="001A0C42">
        <w:rPr>
          <w:rFonts w:ascii="Sylfaen" w:hAnsi="Sylfaen" w:cs="Sylfaen"/>
          <w:lang w:val="ru-RU"/>
        </w:rPr>
        <w:t>ՄՐՑՈՒՅԹ</w:t>
      </w:r>
      <w:r w:rsidR="001A0C42" w:rsidRPr="001A0C42">
        <w:rPr>
          <w:rFonts w:ascii="Sylfaen" w:hAnsi="Sylfaen" w:cs="Sylfaen"/>
          <w:lang w:val="af-ZA"/>
        </w:rPr>
        <w:t xml:space="preserve">  </w:t>
      </w:r>
    </w:p>
    <w:p w:rsidR="00D43703" w:rsidRPr="00AA4BCA" w:rsidRDefault="00D43703" w:rsidP="00D43703">
      <w:pPr>
        <w:pStyle w:val="aa"/>
        <w:ind w:right="-7"/>
        <w:jc w:val="center"/>
        <w:rPr>
          <w:rFonts w:ascii="Arial LatArm" w:hAnsi="Arial LatArm"/>
          <w:szCs w:val="22"/>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pStyle w:val="aa"/>
        <w:ind w:right="-7" w:firstLine="567"/>
        <w:jc w:val="center"/>
        <w:rPr>
          <w:rFonts w:ascii="Arial LatArm" w:hAnsi="Arial LatArm"/>
          <w:lang w:val="af-ZA"/>
        </w:rPr>
      </w:pPr>
    </w:p>
    <w:p w:rsidR="00D43703" w:rsidRPr="00AA4BCA" w:rsidRDefault="00D43703" w:rsidP="00D43703">
      <w:pPr>
        <w:ind w:firstLine="567"/>
        <w:jc w:val="both"/>
        <w:rPr>
          <w:rFonts w:ascii="Arial LatArm" w:hAnsi="Arial LatArm" w:cs="Sylfaen"/>
          <w:i/>
          <w:sz w:val="22"/>
          <w:szCs w:val="22"/>
          <w:lang w:val="af-ZA"/>
        </w:rPr>
      </w:pPr>
      <w:r w:rsidRPr="00AA4BCA">
        <w:rPr>
          <w:rFonts w:ascii="Arial LatArm" w:hAnsi="Arial LatArm" w:cs="Sylfaen"/>
          <w:i/>
          <w:sz w:val="22"/>
          <w:szCs w:val="22"/>
          <w:lang w:val="af-ZA"/>
        </w:rPr>
        <w:br w:type="page"/>
      </w:r>
      <w:r w:rsidRPr="00AA4BCA">
        <w:rPr>
          <w:rFonts w:ascii="Sylfaen" w:hAnsi="Sylfaen" w:cs="Sylfaen"/>
          <w:i/>
          <w:sz w:val="22"/>
          <w:szCs w:val="22"/>
        </w:rPr>
        <w:lastRenderedPageBreak/>
        <w:t>Հարգելի</w:t>
      </w:r>
      <w:r w:rsidRPr="00AA4BCA">
        <w:rPr>
          <w:rFonts w:ascii="Arial LatArm" w:hAnsi="Arial LatArm" w:cs="Times Armenian"/>
          <w:i/>
          <w:sz w:val="22"/>
          <w:szCs w:val="22"/>
          <w:lang w:val="af-ZA"/>
        </w:rPr>
        <w:t xml:space="preserve"> </w:t>
      </w:r>
      <w:r w:rsidRPr="00AA4BCA">
        <w:rPr>
          <w:rFonts w:ascii="Sylfaen" w:hAnsi="Sylfaen" w:cs="Sylfaen"/>
          <w:i/>
          <w:sz w:val="22"/>
          <w:szCs w:val="22"/>
        </w:rPr>
        <w:t>մասնակից</w:t>
      </w:r>
      <w:r w:rsidRPr="00AA4BCA">
        <w:rPr>
          <w:rFonts w:ascii="Arial LatArm" w:hAnsi="Arial LatArm" w:cs="Sylfaen"/>
          <w:i/>
          <w:sz w:val="22"/>
          <w:szCs w:val="22"/>
          <w:lang w:val="af-ZA"/>
        </w:rPr>
        <w:t xml:space="preserve"> </w:t>
      </w:r>
      <w:r w:rsidRPr="00AA4BCA">
        <w:rPr>
          <w:rFonts w:ascii="Sylfaen" w:hAnsi="Sylfaen" w:cs="Sylfaen"/>
          <w:i/>
          <w:sz w:val="22"/>
          <w:szCs w:val="22"/>
        </w:rPr>
        <w:t>նախքան</w:t>
      </w:r>
      <w:r w:rsidRPr="00AA4BCA">
        <w:rPr>
          <w:rFonts w:ascii="Arial LatArm" w:hAnsi="Arial LatArm" w:cs="Times Armenian"/>
          <w:i/>
          <w:sz w:val="22"/>
          <w:szCs w:val="22"/>
          <w:lang w:val="af-ZA"/>
        </w:rPr>
        <w:t xml:space="preserve"> </w:t>
      </w:r>
      <w:r w:rsidRPr="00AA4BCA">
        <w:rPr>
          <w:rFonts w:ascii="Sylfaen" w:hAnsi="Sylfaen" w:cs="Sylfaen"/>
          <w:i/>
          <w:sz w:val="22"/>
          <w:szCs w:val="22"/>
        </w:rPr>
        <w:t>հայտ</w:t>
      </w:r>
      <w:r w:rsidRPr="00AA4BCA">
        <w:rPr>
          <w:rFonts w:ascii="Arial LatArm" w:hAnsi="Arial LatArm" w:cs="Times Armenian"/>
          <w:i/>
          <w:sz w:val="22"/>
          <w:szCs w:val="22"/>
          <w:lang w:val="af-ZA"/>
        </w:rPr>
        <w:t xml:space="preserve"> </w:t>
      </w:r>
      <w:r w:rsidRPr="00AA4BCA">
        <w:rPr>
          <w:rFonts w:ascii="Sylfaen" w:hAnsi="Sylfaen" w:cs="Sylfaen"/>
          <w:i/>
          <w:sz w:val="22"/>
          <w:szCs w:val="22"/>
        </w:rPr>
        <w:t>կազմելը</w:t>
      </w:r>
      <w:r w:rsidRPr="00AA4BCA">
        <w:rPr>
          <w:rFonts w:ascii="Arial LatArm" w:hAnsi="Arial LatArm" w:cs="Times Armenian"/>
          <w:i/>
          <w:sz w:val="22"/>
          <w:szCs w:val="22"/>
          <w:lang w:val="af-ZA"/>
        </w:rPr>
        <w:t xml:space="preserve"> </w:t>
      </w:r>
      <w:r w:rsidRPr="00AA4BCA">
        <w:rPr>
          <w:rFonts w:ascii="Sylfaen" w:hAnsi="Sylfaen" w:cs="Sylfaen"/>
          <w:i/>
          <w:sz w:val="22"/>
          <w:szCs w:val="22"/>
        </w:rPr>
        <w:t>և</w:t>
      </w:r>
      <w:r w:rsidRPr="00AA4BCA">
        <w:rPr>
          <w:rFonts w:ascii="Arial LatArm" w:hAnsi="Arial LatArm" w:cs="Times Armenian"/>
          <w:i/>
          <w:sz w:val="22"/>
          <w:szCs w:val="22"/>
          <w:lang w:val="af-ZA"/>
        </w:rPr>
        <w:t xml:space="preserve"> </w:t>
      </w:r>
      <w:r w:rsidRPr="00AA4BCA">
        <w:rPr>
          <w:rFonts w:ascii="Sylfaen" w:hAnsi="Sylfaen" w:cs="Sylfaen"/>
          <w:i/>
          <w:sz w:val="22"/>
          <w:szCs w:val="22"/>
        </w:rPr>
        <w:t>ներկայացնելը</w:t>
      </w:r>
      <w:r w:rsidRPr="00AA4BCA">
        <w:rPr>
          <w:rFonts w:ascii="Arial LatArm" w:hAnsi="Arial LatArm" w:cs="Times Armenian"/>
          <w:i/>
          <w:sz w:val="22"/>
          <w:szCs w:val="22"/>
          <w:lang w:val="af-ZA"/>
        </w:rPr>
        <w:t xml:space="preserve"> </w:t>
      </w:r>
      <w:r w:rsidRPr="00AA4BCA">
        <w:rPr>
          <w:rFonts w:ascii="Sylfaen" w:hAnsi="Sylfaen" w:cs="Sylfaen"/>
          <w:i/>
          <w:sz w:val="22"/>
          <w:szCs w:val="22"/>
        </w:rPr>
        <w:t>խնդրում</w:t>
      </w:r>
      <w:r w:rsidRPr="00AA4BCA">
        <w:rPr>
          <w:rFonts w:ascii="Arial LatArm" w:hAnsi="Arial LatArm" w:cs="Times Armenian"/>
          <w:i/>
          <w:sz w:val="22"/>
          <w:szCs w:val="22"/>
          <w:lang w:val="af-ZA"/>
        </w:rPr>
        <w:t xml:space="preserve"> </w:t>
      </w:r>
      <w:r w:rsidRPr="00AA4BCA">
        <w:rPr>
          <w:rFonts w:ascii="Sylfaen" w:hAnsi="Sylfaen" w:cs="Sylfaen"/>
          <w:i/>
          <w:sz w:val="22"/>
          <w:szCs w:val="22"/>
        </w:rPr>
        <w:t>ենք</w:t>
      </w:r>
      <w:r w:rsidRPr="00AA4BCA">
        <w:rPr>
          <w:rFonts w:ascii="Arial LatArm" w:hAnsi="Arial LatArm" w:cs="Times Armenian"/>
          <w:i/>
          <w:sz w:val="22"/>
          <w:szCs w:val="22"/>
          <w:lang w:val="af-ZA"/>
        </w:rPr>
        <w:t xml:space="preserve"> </w:t>
      </w:r>
      <w:r w:rsidRPr="00AA4BCA">
        <w:rPr>
          <w:rFonts w:ascii="Sylfaen" w:hAnsi="Sylfaen" w:cs="Sylfaen"/>
          <w:i/>
          <w:sz w:val="22"/>
          <w:szCs w:val="22"/>
        </w:rPr>
        <w:t>մանրամասնորեն</w:t>
      </w:r>
      <w:r w:rsidRPr="00AA4BCA">
        <w:rPr>
          <w:rFonts w:ascii="Arial LatArm" w:hAnsi="Arial LatArm" w:cs="Times Armenian"/>
          <w:i/>
          <w:sz w:val="22"/>
          <w:szCs w:val="22"/>
          <w:lang w:val="af-ZA"/>
        </w:rPr>
        <w:t xml:space="preserve"> </w:t>
      </w:r>
      <w:r w:rsidRPr="00AA4BCA">
        <w:rPr>
          <w:rFonts w:ascii="Sylfaen" w:hAnsi="Sylfaen" w:cs="Sylfaen"/>
          <w:i/>
          <w:sz w:val="22"/>
          <w:szCs w:val="22"/>
        </w:rPr>
        <w:t>ուսումնասիրել</w:t>
      </w:r>
      <w:r w:rsidRPr="00AA4BCA">
        <w:rPr>
          <w:rFonts w:ascii="Arial LatArm" w:hAnsi="Arial LatArm" w:cs="Times Armenian"/>
          <w:i/>
          <w:sz w:val="22"/>
          <w:szCs w:val="22"/>
          <w:lang w:val="af-ZA"/>
        </w:rPr>
        <w:t xml:space="preserve"> </w:t>
      </w:r>
      <w:r w:rsidRPr="00AA4BCA">
        <w:rPr>
          <w:rFonts w:ascii="Sylfaen" w:hAnsi="Sylfaen" w:cs="Sylfaen"/>
          <w:i/>
          <w:sz w:val="22"/>
          <w:szCs w:val="22"/>
        </w:rPr>
        <w:t>սույն</w:t>
      </w:r>
      <w:r w:rsidRPr="00AA4BCA">
        <w:rPr>
          <w:rFonts w:ascii="Arial LatArm" w:hAnsi="Arial LatArm" w:cs="Times Armenian"/>
          <w:i/>
          <w:sz w:val="22"/>
          <w:szCs w:val="22"/>
          <w:lang w:val="af-ZA"/>
        </w:rPr>
        <w:t xml:space="preserve"> </w:t>
      </w:r>
      <w:r w:rsidRPr="00AA4BCA">
        <w:rPr>
          <w:rFonts w:ascii="Sylfaen" w:hAnsi="Sylfaen" w:cs="Sylfaen"/>
          <w:i/>
          <w:sz w:val="22"/>
          <w:szCs w:val="22"/>
        </w:rPr>
        <w:t>հրավերը</w:t>
      </w:r>
      <w:r w:rsidRPr="00AA4BCA">
        <w:rPr>
          <w:rFonts w:ascii="Arial LatArm" w:hAnsi="Arial LatArm" w:cs="Times Armenian"/>
          <w:i/>
          <w:sz w:val="22"/>
          <w:szCs w:val="22"/>
          <w:lang w:val="af-ZA"/>
        </w:rPr>
        <w:t xml:space="preserve">, </w:t>
      </w:r>
      <w:r w:rsidRPr="00AA4BCA">
        <w:rPr>
          <w:rFonts w:ascii="Sylfaen" w:hAnsi="Sylfaen" w:cs="Sylfaen"/>
          <w:i/>
          <w:sz w:val="22"/>
          <w:szCs w:val="22"/>
        </w:rPr>
        <w:t>քանի</w:t>
      </w:r>
      <w:r w:rsidRPr="00AA4BCA">
        <w:rPr>
          <w:rFonts w:ascii="Arial LatArm" w:hAnsi="Arial LatArm" w:cs="Times Armenian"/>
          <w:i/>
          <w:sz w:val="22"/>
          <w:szCs w:val="22"/>
          <w:lang w:val="af-ZA"/>
        </w:rPr>
        <w:t xml:space="preserve"> </w:t>
      </w:r>
      <w:r w:rsidRPr="00AA4BCA">
        <w:rPr>
          <w:rFonts w:ascii="Sylfaen" w:hAnsi="Sylfaen" w:cs="Sylfaen"/>
          <w:i/>
          <w:sz w:val="22"/>
          <w:szCs w:val="22"/>
        </w:rPr>
        <w:t>որ</w:t>
      </w:r>
      <w:r w:rsidRPr="00AA4BCA">
        <w:rPr>
          <w:rFonts w:ascii="Arial LatArm" w:hAnsi="Arial LatArm" w:cs="Times Armenian"/>
          <w:i/>
          <w:sz w:val="22"/>
          <w:szCs w:val="22"/>
          <w:lang w:val="af-ZA"/>
        </w:rPr>
        <w:t xml:space="preserve"> </w:t>
      </w:r>
      <w:r w:rsidRPr="00AA4BCA">
        <w:rPr>
          <w:rFonts w:ascii="Sylfaen" w:hAnsi="Sylfaen" w:cs="Sylfaen"/>
          <w:i/>
          <w:sz w:val="22"/>
          <w:szCs w:val="22"/>
        </w:rPr>
        <w:t>հրավերին</w:t>
      </w:r>
      <w:r w:rsidRPr="00AA4BCA">
        <w:rPr>
          <w:rFonts w:ascii="Arial LatArm" w:hAnsi="Arial LatArm" w:cs="Times Armenian"/>
          <w:i/>
          <w:sz w:val="22"/>
          <w:szCs w:val="22"/>
          <w:lang w:val="af-ZA"/>
        </w:rPr>
        <w:t xml:space="preserve"> </w:t>
      </w:r>
      <w:r w:rsidRPr="00AA4BCA">
        <w:rPr>
          <w:rFonts w:ascii="Sylfaen" w:hAnsi="Sylfaen" w:cs="Sylfaen"/>
          <w:i/>
          <w:sz w:val="22"/>
          <w:szCs w:val="22"/>
        </w:rPr>
        <w:t>չհամապատասխանող</w:t>
      </w:r>
      <w:r w:rsidRPr="00AA4BCA">
        <w:rPr>
          <w:rFonts w:ascii="Arial LatArm" w:hAnsi="Arial LatArm" w:cs="Times Armenian"/>
          <w:i/>
          <w:sz w:val="22"/>
          <w:szCs w:val="22"/>
          <w:lang w:val="af-ZA"/>
        </w:rPr>
        <w:t xml:space="preserve"> </w:t>
      </w:r>
      <w:r w:rsidRPr="00AA4BCA">
        <w:rPr>
          <w:rFonts w:ascii="Sylfaen" w:hAnsi="Sylfaen" w:cs="Sylfaen"/>
          <w:i/>
          <w:sz w:val="22"/>
          <w:szCs w:val="22"/>
        </w:rPr>
        <w:t>հայտերը</w:t>
      </w:r>
      <w:r w:rsidRPr="00AA4BCA">
        <w:rPr>
          <w:rFonts w:ascii="Arial LatArm" w:hAnsi="Arial LatArm" w:cs="Times Armenian"/>
          <w:i/>
          <w:sz w:val="22"/>
          <w:szCs w:val="22"/>
          <w:lang w:val="af-ZA"/>
        </w:rPr>
        <w:t xml:space="preserve"> </w:t>
      </w:r>
      <w:r w:rsidRPr="00AA4BCA">
        <w:rPr>
          <w:rFonts w:ascii="Sylfaen" w:hAnsi="Sylfaen" w:cs="Sylfaen"/>
          <w:i/>
          <w:sz w:val="22"/>
          <w:szCs w:val="22"/>
        </w:rPr>
        <w:t>ենթակա</w:t>
      </w:r>
      <w:r w:rsidRPr="00AA4BCA">
        <w:rPr>
          <w:rFonts w:ascii="Arial LatArm" w:hAnsi="Arial LatArm" w:cs="Times Armenian"/>
          <w:i/>
          <w:sz w:val="22"/>
          <w:szCs w:val="22"/>
          <w:lang w:val="af-ZA"/>
        </w:rPr>
        <w:t xml:space="preserve"> </w:t>
      </w:r>
      <w:r w:rsidRPr="00AA4BCA">
        <w:rPr>
          <w:rFonts w:ascii="Sylfaen" w:hAnsi="Sylfaen" w:cs="Sylfaen"/>
          <w:i/>
          <w:sz w:val="22"/>
          <w:szCs w:val="22"/>
        </w:rPr>
        <w:t>են</w:t>
      </w:r>
      <w:r w:rsidRPr="00AA4BCA">
        <w:rPr>
          <w:rFonts w:ascii="Arial LatArm" w:hAnsi="Arial LatArm" w:cs="Times Armenian"/>
          <w:i/>
          <w:sz w:val="22"/>
          <w:szCs w:val="22"/>
          <w:lang w:val="af-ZA"/>
        </w:rPr>
        <w:t xml:space="preserve"> </w:t>
      </w:r>
      <w:r w:rsidRPr="00AA4BCA">
        <w:rPr>
          <w:rFonts w:ascii="Sylfaen" w:hAnsi="Sylfaen" w:cs="Sylfaen"/>
          <w:i/>
          <w:sz w:val="22"/>
          <w:szCs w:val="22"/>
        </w:rPr>
        <w:t>մերժման</w:t>
      </w:r>
      <w:r w:rsidRPr="00AA4BCA">
        <w:rPr>
          <w:rFonts w:ascii="Arial LatArm" w:hAnsi="Arial LatArm" w:cs="Sylfaen"/>
          <w:i/>
          <w:sz w:val="22"/>
          <w:szCs w:val="22"/>
          <w:lang w:val="af-ZA"/>
        </w:rPr>
        <w:t xml:space="preserve">: </w:t>
      </w:r>
    </w:p>
    <w:p w:rsidR="00D43703" w:rsidRPr="00AA4BCA" w:rsidRDefault="00D43703" w:rsidP="00D43703">
      <w:pPr>
        <w:ind w:firstLine="567"/>
        <w:jc w:val="center"/>
        <w:rPr>
          <w:rFonts w:ascii="Arial LatArm" w:hAnsi="Arial LatArm"/>
          <w:b/>
          <w:sz w:val="20"/>
          <w:szCs w:val="22"/>
          <w:lang w:val="af-ZA"/>
        </w:rPr>
      </w:pPr>
    </w:p>
    <w:p w:rsidR="00D43703" w:rsidRPr="00AA4BCA" w:rsidRDefault="00D43703" w:rsidP="00D43703">
      <w:pPr>
        <w:ind w:firstLine="567"/>
        <w:jc w:val="center"/>
        <w:rPr>
          <w:rFonts w:ascii="Arial LatArm" w:hAnsi="Arial LatArm" w:cs="Sylfaen"/>
          <w:b/>
          <w:sz w:val="22"/>
          <w:szCs w:val="22"/>
          <w:lang w:val="af-ZA"/>
        </w:rPr>
      </w:pPr>
    </w:p>
    <w:p w:rsidR="00D43703" w:rsidRPr="00AA4BCA" w:rsidRDefault="00D43703" w:rsidP="00D43703">
      <w:pPr>
        <w:ind w:firstLine="567"/>
        <w:jc w:val="center"/>
        <w:rPr>
          <w:rFonts w:ascii="Arial LatArm" w:hAnsi="Arial LatArm"/>
          <w:b/>
          <w:sz w:val="20"/>
          <w:szCs w:val="20"/>
          <w:lang w:val="af-ZA"/>
        </w:rPr>
      </w:pPr>
      <w:r w:rsidRPr="00AA4BCA">
        <w:rPr>
          <w:rFonts w:ascii="Sylfaen" w:hAnsi="Sylfaen" w:cs="Sylfaen"/>
          <w:b/>
          <w:sz w:val="20"/>
          <w:szCs w:val="20"/>
        </w:rPr>
        <w:t>ԲՈՎԱՆԴԱԿՈւԹՅՈւՆ</w:t>
      </w:r>
    </w:p>
    <w:p w:rsidR="00D43703" w:rsidRPr="00AA4BCA" w:rsidRDefault="00D43703" w:rsidP="00D43703">
      <w:pPr>
        <w:ind w:firstLine="567"/>
        <w:jc w:val="center"/>
        <w:rPr>
          <w:rFonts w:ascii="Arial LatArm" w:hAnsi="Arial LatArm"/>
          <w:i/>
          <w:sz w:val="20"/>
          <w:lang w:val="af-ZA"/>
        </w:rPr>
      </w:pPr>
    </w:p>
    <w:p w:rsidR="00D43703" w:rsidRPr="007F7031" w:rsidRDefault="007F7031" w:rsidP="00D43703">
      <w:pPr>
        <w:ind w:firstLine="567"/>
        <w:rPr>
          <w:rFonts w:ascii="Arial LatArm" w:hAnsi="Arial LatArm"/>
          <w:b/>
          <w:sz w:val="20"/>
          <w:lang w:val="hy-AM"/>
        </w:rPr>
      </w:pPr>
      <w:r w:rsidRPr="007F7031">
        <w:rPr>
          <w:rFonts w:ascii="Sylfaen" w:hAnsi="Sylfaen" w:cs="Sylfaen"/>
          <w:b/>
          <w:sz w:val="20"/>
          <w:lang w:val="hy-AM"/>
        </w:rPr>
        <w:t>ԱՐ</w:t>
      </w:r>
      <w:r w:rsidRPr="007F7031">
        <w:rPr>
          <w:rFonts w:ascii="Sylfaen" w:hAnsi="Sylfaen" w:cs="Sylfaen"/>
          <w:b/>
          <w:sz w:val="20"/>
          <w:lang w:val="ru-RU"/>
        </w:rPr>
        <w:t>ԵՎ</w:t>
      </w:r>
      <w:r w:rsidRPr="007F7031">
        <w:rPr>
          <w:rFonts w:ascii="Sylfaen" w:hAnsi="Sylfaen" w:cs="Sylfaen"/>
          <w:b/>
          <w:sz w:val="20"/>
          <w:lang w:val="hy-AM"/>
        </w:rPr>
        <w:t>ԱՇԱՏԻ</w:t>
      </w:r>
      <w:r w:rsidRPr="007F7031">
        <w:rPr>
          <w:rFonts w:ascii="Arial LatArm" w:hAnsi="Arial LatArm" w:cs="Arial LatArm"/>
          <w:b/>
          <w:sz w:val="20"/>
          <w:lang w:val="hy-AM"/>
        </w:rPr>
        <w:t xml:space="preserve">  </w:t>
      </w:r>
      <w:r w:rsidRPr="007F7031">
        <w:rPr>
          <w:rFonts w:ascii="Sylfaen" w:hAnsi="Sylfaen" w:cs="Sylfaen"/>
          <w:b/>
          <w:sz w:val="20"/>
          <w:lang w:val="hy-AM"/>
        </w:rPr>
        <w:t>ՀԱՄԱՅՆՔԱՊԵՏԱՐԱՆԻ</w:t>
      </w:r>
      <w:r w:rsidRPr="007F7031">
        <w:rPr>
          <w:rFonts w:ascii="Arial LatArm" w:hAnsi="Arial LatArm" w:cs="Arial LatArm"/>
          <w:b/>
          <w:sz w:val="20"/>
          <w:lang w:val="hy-AM"/>
        </w:rPr>
        <w:t xml:space="preserve">  </w:t>
      </w:r>
      <w:r w:rsidRPr="007F7031">
        <w:rPr>
          <w:rFonts w:ascii="Arial LatArm" w:hAnsi="Arial LatArm"/>
          <w:b/>
          <w:sz w:val="20"/>
          <w:lang w:val="af-ZA"/>
        </w:rPr>
        <w:t xml:space="preserve"> </w:t>
      </w:r>
      <w:r w:rsidRPr="007F7031">
        <w:rPr>
          <w:rFonts w:ascii="Sylfaen" w:hAnsi="Sylfaen" w:cs="Sylfaen"/>
          <w:b/>
          <w:sz w:val="20"/>
          <w:lang w:val="af-ZA"/>
        </w:rPr>
        <w:t>ԿԱՐԻՔՆԵՐԻ</w:t>
      </w:r>
      <w:r w:rsidRPr="007F7031">
        <w:rPr>
          <w:rFonts w:ascii="Arial LatArm" w:hAnsi="Arial LatArm" w:cs="Arial LatArm"/>
          <w:b/>
          <w:sz w:val="20"/>
          <w:lang w:val="af-ZA"/>
        </w:rPr>
        <w:t xml:space="preserve"> </w:t>
      </w:r>
      <w:r w:rsidRPr="007F7031">
        <w:rPr>
          <w:rFonts w:ascii="Sylfaen" w:hAnsi="Sylfaen" w:cs="Sylfaen"/>
          <w:b/>
          <w:sz w:val="20"/>
          <w:lang w:val="af-ZA"/>
        </w:rPr>
        <w:t>ՀԱՄԱՐ</w:t>
      </w:r>
      <w:r w:rsidRPr="007F7031">
        <w:rPr>
          <w:rFonts w:ascii="Arial LatArm" w:hAnsi="Arial LatArm"/>
          <w:b/>
          <w:sz w:val="20"/>
          <w:lang w:val="af-ZA"/>
        </w:rPr>
        <w:t xml:space="preserve">   </w:t>
      </w:r>
      <w:r w:rsidRPr="007F7031">
        <w:rPr>
          <w:rFonts w:ascii="Sylfaen" w:hAnsi="Sylfaen" w:cs="Sylfaen"/>
          <w:b/>
          <w:sz w:val="20"/>
          <w:lang w:val="hy-AM"/>
        </w:rPr>
        <w:t>ՆԱԽԱԳԾ</w:t>
      </w:r>
      <w:r w:rsidRPr="007F7031">
        <w:rPr>
          <w:rFonts w:ascii="Sylfaen" w:hAnsi="Sylfaen" w:cs="Sylfaen"/>
          <w:b/>
          <w:sz w:val="20"/>
        </w:rPr>
        <w:t>ՄԱՆ</w:t>
      </w:r>
      <w:r w:rsidRPr="007F7031">
        <w:rPr>
          <w:rFonts w:ascii="Sylfaen" w:hAnsi="Sylfaen" w:cs="Sylfaen"/>
          <w:b/>
          <w:sz w:val="20"/>
          <w:lang w:val="af-ZA"/>
        </w:rPr>
        <w:t xml:space="preserve"> </w:t>
      </w:r>
      <w:r w:rsidRPr="007F7031">
        <w:rPr>
          <w:rFonts w:ascii="Arial LatArm" w:hAnsi="Arial LatArm" w:cs="Arial LatArm"/>
          <w:b/>
          <w:sz w:val="20"/>
          <w:lang w:val="hy-AM"/>
        </w:rPr>
        <w:t xml:space="preserve">  </w:t>
      </w:r>
      <w:r w:rsidRPr="007F7031">
        <w:rPr>
          <w:rFonts w:ascii="Sylfaen" w:hAnsi="Sylfaen" w:cs="Sylfaen"/>
          <w:b/>
          <w:sz w:val="20"/>
          <w:lang w:val="hy-AM"/>
        </w:rPr>
        <w:t>ԱՇԽԱՏԱՆՔՆԵՐԻ</w:t>
      </w:r>
    </w:p>
    <w:p w:rsidR="00D43703" w:rsidRPr="007F7031" w:rsidRDefault="007F7031" w:rsidP="00D43703">
      <w:pPr>
        <w:ind w:firstLine="567"/>
        <w:jc w:val="center"/>
        <w:rPr>
          <w:rFonts w:ascii="Arial LatArm" w:hAnsi="Arial LatArm"/>
          <w:i/>
          <w:sz w:val="20"/>
          <w:lang w:val="af-ZA"/>
        </w:rPr>
      </w:pPr>
      <w:r w:rsidRPr="007F7031">
        <w:rPr>
          <w:rFonts w:ascii="Sylfaen" w:hAnsi="Sylfaen" w:cs="Sylfaen"/>
          <w:b/>
          <w:sz w:val="20"/>
          <w:lang w:val="af-ZA"/>
        </w:rPr>
        <w:t>ՁԵՌՔԲԵՐՄԱՆ</w:t>
      </w:r>
      <w:r w:rsidRPr="007F7031">
        <w:rPr>
          <w:rFonts w:ascii="Arial LatArm" w:hAnsi="Arial LatArm" w:cs="Arial LatArm"/>
          <w:b/>
          <w:sz w:val="20"/>
          <w:lang w:val="af-ZA"/>
        </w:rPr>
        <w:t xml:space="preserve"> </w:t>
      </w:r>
      <w:r w:rsidRPr="007F7031">
        <w:rPr>
          <w:rFonts w:ascii="Sylfaen" w:hAnsi="Sylfaen" w:cs="Sylfaen"/>
          <w:b/>
          <w:sz w:val="20"/>
          <w:lang w:val="af-ZA"/>
        </w:rPr>
        <w:t>ՆՊԱՏԱԿՈՎ</w:t>
      </w:r>
      <w:r w:rsidRPr="007F7031">
        <w:rPr>
          <w:rFonts w:ascii="Arial LatArm" w:hAnsi="Arial LatArm" w:cs="Arial LatArm"/>
          <w:b/>
          <w:sz w:val="20"/>
          <w:lang w:val="af-ZA"/>
        </w:rPr>
        <w:t xml:space="preserve"> </w:t>
      </w:r>
      <w:r w:rsidRPr="007F7031">
        <w:rPr>
          <w:rFonts w:ascii="Sylfaen" w:hAnsi="Sylfaen" w:cs="Sylfaen"/>
          <w:b/>
          <w:sz w:val="20"/>
          <w:lang w:val="af-ZA"/>
        </w:rPr>
        <w:t>ՀԱՅՏԱՐԱՐՎԱԾ</w:t>
      </w:r>
      <w:r w:rsidRPr="007F7031">
        <w:rPr>
          <w:rFonts w:ascii="Arial LatArm" w:hAnsi="Arial LatArm" w:cs="Arial LatArm"/>
          <w:b/>
          <w:sz w:val="20"/>
          <w:lang w:val="af-ZA"/>
        </w:rPr>
        <w:t xml:space="preserve"> </w:t>
      </w:r>
      <w:r w:rsidRPr="007F7031">
        <w:rPr>
          <w:rFonts w:ascii="Sylfaen" w:hAnsi="Sylfaen" w:cs="Sylfaen"/>
          <w:b/>
          <w:sz w:val="20"/>
          <w:lang w:val="hy-AM"/>
        </w:rPr>
        <w:t>ԳՆԱՆՇՄԱՆ</w:t>
      </w:r>
      <w:r w:rsidRPr="007F7031">
        <w:rPr>
          <w:rFonts w:ascii="Sylfaen" w:hAnsi="Sylfaen" w:cs="Sylfaen"/>
          <w:b/>
          <w:sz w:val="20"/>
          <w:lang w:val="af-ZA"/>
        </w:rPr>
        <w:t xml:space="preserve">  </w:t>
      </w:r>
      <w:r w:rsidRPr="007F7031">
        <w:rPr>
          <w:rFonts w:ascii="Sylfaen" w:hAnsi="Sylfaen" w:cs="Sylfaen"/>
          <w:b/>
          <w:sz w:val="20"/>
          <w:lang w:val="hy-AM"/>
        </w:rPr>
        <w:t>ՀԱՐՑՄԱՆ</w:t>
      </w:r>
      <w:r w:rsidRPr="007F7031">
        <w:rPr>
          <w:rFonts w:ascii="Sylfaen" w:hAnsi="Sylfaen" w:cs="Sylfaen"/>
          <w:b/>
          <w:sz w:val="20"/>
          <w:lang w:val="af-ZA"/>
        </w:rPr>
        <w:t xml:space="preserve">  </w:t>
      </w:r>
      <w:r w:rsidRPr="007F7031">
        <w:rPr>
          <w:rFonts w:ascii="Sylfaen" w:hAnsi="Sylfaen" w:cs="Sylfaen"/>
          <w:b/>
          <w:sz w:val="20"/>
          <w:lang w:val="hy-AM"/>
        </w:rPr>
        <w:t>ԸՆԹԱՑԱԿԱՐԳԻ</w:t>
      </w:r>
      <w:r w:rsidRPr="007F7031">
        <w:rPr>
          <w:rFonts w:ascii="Arial LatArm" w:hAnsi="Arial LatArm" w:cs="Arial LatArm"/>
          <w:b/>
          <w:sz w:val="20"/>
          <w:lang w:val="af-ZA"/>
        </w:rPr>
        <w:t xml:space="preserve"> </w:t>
      </w:r>
      <w:r w:rsidRPr="007F7031">
        <w:rPr>
          <w:rFonts w:ascii="Sylfaen" w:hAnsi="Sylfaen" w:cs="Sylfaen"/>
          <w:b/>
          <w:sz w:val="20"/>
          <w:lang w:val="af-ZA"/>
        </w:rPr>
        <w:t>ՀՐԱՎԵՐԻ</w:t>
      </w:r>
    </w:p>
    <w:p w:rsidR="00D43703" w:rsidRPr="00AA4BCA" w:rsidRDefault="00D43703" w:rsidP="00D43703">
      <w:pPr>
        <w:ind w:firstLine="567"/>
        <w:jc w:val="center"/>
        <w:rPr>
          <w:rFonts w:ascii="Arial LatArm" w:hAnsi="Arial LatArm" w:cs="Sylfaen"/>
          <w:b/>
          <w:sz w:val="20"/>
          <w:szCs w:val="22"/>
          <w:lang w:val="af-ZA"/>
        </w:rPr>
      </w:pPr>
    </w:p>
    <w:p w:rsidR="00D43703" w:rsidRPr="00AA4BCA" w:rsidRDefault="00D43703" w:rsidP="00D43703">
      <w:pPr>
        <w:ind w:firstLine="567"/>
        <w:jc w:val="center"/>
        <w:rPr>
          <w:rFonts w:ascii="Arial LatArm" w:hAnsi="Arial LatArm" w:cs="Sylfaen"/>
          <w:b/>
          <w:sz w:val="20"/>
          <w:szCs w:val="22"/>
          <w:lang w:val="af-ZA"/>
        </w:rPr>
      </w:pPr>
    </w:p>
    <w:p w:rsidR="00D43703" w:rsidRPr="00AA4BCA" w:rsidRDefault="00D43703" w:rsidP="00D43703">
      <w:pPr>
        <w:ind w:firstLine="567"/>
        <w:jc w:val="center"/>
        <w:rPr>
          <w:rFonts w:ascii="Arial LatArm" w:hAnsi="Arial LatArm"/>
          <w:sz w:val="20"/>
          <w:lang w:val="af-ZA"/>
        </w:rPr>
      </w:pPr>
      <w:r w:rsidRPr="00AA4BCA">
        <w:rPr>
          <w:rFonts w:ascii="Sylfaen" w:hAnsi="Sylfaen" w:cs="Sylfaen"/>
          <w:b/>
          <w:sz w:val="20"/>
          <w:szCs w:val="22"/>
        </w:rPr>
        <w:t>ՄԱՍ</w:t>
      </w:r>
      <w:r w:rsidRPr="00AA4BCA">
        <w:rPr>
          <w:rFonts w:ascii="Arial LatArm" w:hAnsi="Arial LatArm" w:cs="Times Armenian"/>
          <w:b/>
          <w:sz w:val="20"/>
          <w:szCs w:val="22"/>
          <w:lang w:val="af-ZA"/>
        </w:rPr>
        <w:t xml:space="preserve">  I.</w:t>
      </w:r>
    </w:p>
    <w:p w:rsidR="00D43703" w:rsidRPr="00AA4BCA" w:rsidRDefault="00D43703" w:rsidP="00D43703">
      <w:pPr>
        <w:ind w:firstLine="567"/>
        <w:jc w:val="both"/>
        <w:rPr>
          <w:rFonts w:ascii="Arial LatArm" w:hAnsi="Arial LatArm"/>
          <w:sz w:val="20"/>
          <w:lang w:val="af-ZA"/>
        </w:rPr>
      </w:pPr>
    </w:p>
    <w:p w:rsidR="00D43703" w:rsidRPr="00AA4BCA" w:rsidRDefault="00D43703" w:rsidP="00D43703">
      <w:pPr>
        <w:ind w:firstLine="1134"/>
        <w:jc w:val="both"/>
        <w:rPr>
          <w:rFonts w:ascii="Arial LatArm" w:hAnsi="Arial LatArm"/>
          <w:sz w:val="20"/>
          <w:lang w:val="af-ZA"/>
        </w:rPr>
      </w:pPr>
      <w:r w:rsidRPr="00AA4BCA">
        <w:rPr>
          <w:rFonts w:ascii="Arial LatArm" w:hAnsi="Arial LatArm"/>
          <w:sz w:val="20"/>
          <w:lang w:val="af-ZA"/>
        </w:rPr>
        <w:t xml:space="preserve">1.  </w:t>
      </w:r>
      <w:r w:rsidRPr="00AA4BCA">
        <w:rPr>
          <w:rFonts w:ascii="Sylfaen" w:hAnsi="Sylfaen" w:cs="Sylfaen"/>
          <w:sz w:val="20"/>
        </w:rPr>
        <w:t>Գնման</w:t>
      </w:r>
      <w:r w:rsidRPr="00AA4BCA">
        <w:rPr>
          <w:rFonts w:ascii="Arial LatArm" w:hAnsi="Arial LatArm" w:cs="Times Armenian"/>
          <w:sz w:val="20"/>
          <w:lang w:val="af-ZA"/>
        </w:rPr>
        <w:t xml:space="preserve"> </w:t>
      </w:r>
      <w:r w:rsidRPr="00AA4BCA">
        <w:rPr>
          <w:rFonts w:ascii="Sylfaen" w:hAnsi="Sylfaen" w:cs="Sylfaen"/>
          <w:sz w:val="20"/>
        </w:rPr>
        <w:t>առարկայի</w:t>
      </w:r>
      <w:r w:rsidRPr="00AA4BCA">
        <w:rPr>
          <w:rFonts w:ascii="Arial LatArm" w:hAnsi="Arial LatArm"/>
          <w:sz w:val="20"/>
          <w:lang w:val="af-ZA"/>
        </w:rPr>
        <w:t xml:space="preserve"> </w:t>
      </w:r>
      <w:r w:rsidRPr="00AA4BCA">
        <w:rPr>
          <w:rFonts w:ascii="Sylfaen" w:hAnsi="Sylfaen" w:cs="Sylfaen"/>
          <w:sz w:val="20"/>
        </w:rPr>
        <w:t>բնութագիրը</w:t>
      </w:r>
      <w:r w:rsidRPr="00AA4BCA">
        <w:rPr>
          <w:rFonts w:ascii="Arial LatArm" w:hAnsi="Arial LatArm" w:cs="Times Armenian"/>
          <w:sz w:val="20"/>
          <w:lang w:val="af-ZA"/>
        </w:rPr>
        <w:tab/>
        <w:t xml:space="preserve"> </w:t>
      </w:r>
    </w:p>
    <w:p w:rsidR="00D43703" w:rsidRPr="00AA4BCA" w:rsidRDefault="00D43703" w:rsidP="00D43703">
      <w:pPr>
        <w:ind w:firstLine="1134"/>
        <w:jc w:val="both"/>
        <w:rPr>
          <w:rFonts w:ascii="Arial LatArm" w:hAnsi="Arial LatArm"/>
          <w:sz w:val="20"/>
          <w:lang w:val="af-ZA"/>
        </w:rPr>
      </w:pPr>
      <w:r w:rsidRPr="00AA4BCA">
        <w:rPr>
          <w:rFonts w:ascii="Arial LatArm" w:hAnsi="Arial LatArm"/>
          <w:sz w:val="20"/>
          <w:lang w:val="af-ZA"/>
        </w:rPr>
        <w:t xml:space="preserve">2. </w:t>
      </w:r>
      <w:r w:rsidRPr="00AA4BCA">
        <w:rPr>
          <w:rFonts w:ascii="Sylfaen" w:hAnsi="Sylfaen" w:cs="Sylfaen"/>
          <w:sz w:val="20"/>
        </w:rPr>
        <w:t>Մասնակցի</w:t>
      </w:r>
      <w:r w:rsidRPr="00AA4BCA">
        <w:rPr>
          <w:rFonts w:ascii="Arial LatArm" w:hAnsi="Arial LatArm" w:cs="Times Armenian"/>
          <w:sz w:val="20"/>
          <w:lang w:val="af-ZA"/>
        </w:rPr>
        <w:t xml:space="preserve"> </w:t>
      </w:r>
      <w:r w:rsidRPr="00AA4BCA">
        <w:rPr>
          <w:rFonts w:ascii="Sylfaen" w:hAnsi="Sylfaen" w:cs="Sylfaen"/>
          <w:sz w:val="20"/>
        </w:rPr>
        <w:t>մասնակցության</w:t>
      </w:r>
      <w:r w:rsidRPr="00AA4BCA">
        <w:rPr>
          <w:rFonts w:ascii="Arial LatArm" w:hAnsi="Arial LatArm" w:cs="Times Armenian"/>
          <w:sz w:val="20"/>
          <w:lang w:val="af-ZA"/>
        </w:rPr>
        <w:t xml:space="preserve"> </w:t>
      </w:r>
      <w:r w:rsidRPr="00AA4BCA">
        <w:rPr>
          <w:rFonts w:ascii="Sylfaen" w:hAnsi="Sylfaen" w:cs="Sylfaen"/>
          <w:sz w:val="20"/>
        </w:rPr>
        <w:t>իրավունքի</w:t>
      </w:r>
      <w:r w:rsidRPr="00AA4BCA">
        <w:rPr>
          <w:rFonts w:ascii="Arial LatArm" w:hAnsi="Arial LatArm" w:cs="Times Armenian"/>
          <w:sz w:val="20"/>
          <w:lang w:val="af-ZA"/>
        </w:rPr>
        <w:t xml:space="preserve"> </w:t>
      </w:r>
      <w:r w:rsidRPr="00AA4BCA">
        <w:rPr>
          <w:rFonts w:ascii="Sylfaen" w:hAnsi="Sylfaen" w:cs="Sylfaen"/>
          <w:sz w:val="20"/>
        </w:rPr>
        <w:t>պահանջները</w:t>
      </w:r>
      <w:r w:rsidRPr="00AA4BCA">
        <w:rPr>
          <w:rFonts w:ascii="Arial LatArm" w:hAnsi="Arial LatArm" w:cs="Sylfaen"/>
          <w:sz w:val="20"/>
          <w:lang w:val="af-ZA"/>
        </w:rPr>
        <w:t xml:space="preserve"> </w:t>
      </w:r>
      <w:r w:rsidRPr="00AA4BCA">
        <w:rPr>
          <w:rFonts w:ascii="Sylfaen" w:hAnsi="Sylfaen" w:cs="Sylfaen"/>
          <w:sz w:val="20"/>
        </w:rPr>
        <w:t>և</w:t>
      </w:r>
      <w:r w:rsidRPr="00AA4BCA">
        <w:rPr>
          <w:rFonts w:ascii="Arial LatArm" w:hAnsi="Arial LatArm" w:cs="Sylfaen"/>
          <w:sz w:val="20"/>
          <w:lang w:val="af-ZA"/>
        </w:rPr>
        <w:t xml:space="preserve"> </w:t>
      </w:r>
      <w:r w:rsidRPr="00AA4BCA">
        <w:rPr>
          <w:rFonts w:ascii="Sylfaen" w:hAnsi="Sylfaen" w:cs="Sylfaen"/>
          <w:sz w:val="20"/>
        </w:rPr>
        <w:t>դրանց</w:t>
      </w:r>
      <w:r w:rsidRPr="00AA4BCA">
        <w:rPr>
          <w:rFonts w:ascii="Arial LatArm" w:hAnsi="Arial LatArm" w:cs="Sylfaen"/>
          <w:sz w:val="20"/>
          <w:lang w:val="af-ZA"/>
        </w:rPr>
        <w:t xml:space="preserve"> </w:t>
      </w:r>
      <w:r w:rsidRPr="00AA4BCA">
        <w:rPr>
          <w:rFonts w:ascii="Sylfaen" w:hAnsi="Sylfaen" w:cs="Sylfaen"/>
          <w:sz w:val="20"/>
        </w:rPr>
        <w:t>գնահատման</w:t>
      </w:r>
      <w:r w:rsidRPr="00AA4BCA">
        <w:rPr>
          <w:rFonts w:ascii="Arial LatArm" w:hAnsi="Arial LatArm" w:cs="Sylfaen"/>
          <w:sz w:val="20"/>
          <w:lang w:val="af-ZA"/>
        </w:rPr>
        <w:t xml:space="preserve"> </w:t>
      </w:r>
      <w:r w:rsidRPr="00AA4BCA">
        <w:rPr>
          <w:rFonts w:ascii="Sylfaen" w:hAnsi="Sylfaen" w:cs="Sylfaen"/>
          <w:sz w:val="20"/>
        </w:rPr>
        <w:t>կարգը</w:t>
      </w:r>
      <w:r w:rsidRPr="00AA4BCA">
        <w:rPr>
          <w:rFonts w:ascii="Arial LatArm" w:hAnsi="Arial LatArm" w:cs="Times Armenian"/>
          <w:sz w:val="20"/>
          <w:lang w:val="af-ZA"/>
        </w:rPr>
        <w:t xml:space="preserve">, </w:t>
      </w:r>
      <w:r w:rsidRPr="00AA4BCA">
        <w:rPr>
          <w:rFonts w:ascii="Sylfaen" w:hAnsi="Sylfaen" w:cs="Sylfaen"/>
          <w:sz w:val="20"/>
          <w:lang w:val="af-ZA"/>
        </w:rPr>
        <w:t>ընտրված</w:t>
      </w:r>
      <w:r w:rsidRPr="00AA4BCA">
        <w:rPr>
          <w:rFonts w:ascii="Arial LatArm" w:hAnsi="Arial LatArm" w:cs="Arial LatArm"/>
          <w:sz w:val="20"/>
          <w:lang w:val="af-ZA"/>
        </w:rPr>
        <w:t xml:space="preserve"> </w:t>
      </w:r>
      <w:r w:rsidRPr="00AA4BCA">
        <w:rPr>
          <w:rFonts w:ascii="Sylfaen" w:hAnsi="Sylfaen" w:cs="Sylfaen"/>
          <w:sz w:val="20"/>
          <w:lang w:val="af-ZA"/>
        </w:rPr>
        <w:t>մասնակից</w:t>
      </w:r>
      <w:r w:rsidRPr="00AA4BCA">
        <w:rPr>
          <w:rFonts w:ascii="Arial LatArm" w:hAnsi="Arial LatArm" w:cs="Arial LatArm"/>
          <w:sz w:val="20"/>
          <w:lang w:val="af-ZA"/>
        </w:rPr>
        <w:t xml:space="preserve"> </w:t>
      </w:r>
      <w:r w:rsidRPr="00AA4BCA">
        <w:rPr>
          <w:rFonts w:ascii="Sylfaen" w:hAnsi="Sylfaen" w:cs="Sylfaen"/>
          <w:sz w:val="20"/>
          <w:lang w:val="af-ZA"/>
        </w:rPr>
        <w:t>ճանաչվելու</w:t>
      </w:r>
      <w:r w:rsidRPr="00AA4BCA">
        <w:rPr>
          <w:rFonts w:ascii="Arial LatArm" w:hAnsi="Arial LatArm" w:cs="Arial LatArm"/>
          <w:sz w:val="20"/>
          <w:lang w:val="af-ZA"/>
        </w:rPr>
        <w:t xml:space="preserve"> </w:t>
      </w:r>
      <w:r w:rsidRPr="00AA4BCA">
        <w:rPr>
          <w:rFonts w:ascii="Sylfaen" w:hAnsi="Sylfaen" w:cs="Sylfaen"/>
          <w:sz w:val="20"/>
          <w:lang w:val="af-ZA"/>
        </w:rPr>
        <w:t>դեպքում</w:t>
      </w:r>
      <w:r w:rsidRPr="00AA4BCA">
        <w:rPr>
          <w:rFonts w:ascii="Arial LatArm" w:hAnsi="Arial LatArm" w:cs="Arial LatArm"/>
          <w:sz w:val="20"/>
          <w:lang w:val="af-ZA"/>
        </w:rPr>
        <w:t xml:space="preserve"> </w:t>
      </w:r>
      <w:r w:rsidRPr="00AA4BCA">
        <w:rPr>
          <w:rFonts w:ascii="Sylfaen" w:hAnsi="Sylfaen" w:cs="Sylfaen"/>
          <w:sz w:val="20"/>
        </w:rPr>
        <w:t>որակավորման</w:t>
      </w:r>
      <w:r w:rsidRPr="00AA4BCA">
        <w:rPr>
          <w:rFonts w:ascii="Arial LatArm" w:hAnsi="Arial LatArm" w:cs="Times Armenian"/>
          <w:sz w:val="20"/>
          <w:lang w:val="af-ZA"/>
        </w:rPr>
        <w:t xml:space="preserve"> </w:t>
      </w:r>
      <w:r w:rsidRPr="00AA4BCA">
        <w:rPr>
          <w:rFonts w:ascii="Sylfaen" w:hAnsi="Sylfaen" w:cs="Sylfaen"/>
          <w:sz w:val="20"/>
          <w:lang w:val="af-ZA"/>
        </w:rPr>
        <w:t>ապահովում</w:t>
      </w:r>
      <w:r w:rsidRPr="00AA4BCA">
        <w:rPr>
          <w:rFonts w:ascii="Arial LatArm" w:hAnsi="Arial LatArm" w:cs="Arial LatArm"/>
          <w:sz w:val="20"/>
          <w:lang w:val="af-ZA"/>
        </w:rPr>
        <w:t xml:space="preserve"> </w:t>
      </w:r>
      <w:r w:rsidRPr="00AA4BCA">
        <w:rPr>
          <w:rFonts w:ascii="Sylfaen" w:hAnsi="Sylfaen" w:cs="Sylfaen"/>
          <w:sz w:val="20"/>
          <w:lang w:val="af-ZA"/>
        </w:rPr>
        <w:t>ներկայացնելու</w:t>
      </w:r>
      <w:r w:rsidRPr="00AA4BCA">
        <w:rPr>
          <w:rFonts w:ascii="Arial LatArm" w:hAnsi="Arial LatArm" w:cs="Arial LatArm"/>
          <w:sz w:val="20"/>
          <w:lang w:val="af-ZA"/>
        </w:rPr>
        <w:t xml:space="preserve"> </w:t>
      </w:r>
      <w:r w:rsidRPr="00AA4BCA">
        <w:rPr>
          <w:rFonts w:ascii="Sylfaen" w:hAnsi="Sylfaen" w:cs="Sylfaen"/>
          <w:sz w:val="20"/>
          <w:lang w:val="af-ZA"/>
        </w:rPr>
        <w:t>պայմանները</w:t>
      </w:r>
      <w:r w:rsidRPr="00AA4BCA">
        <w:rPr>
          <w:rFonts w:ascii="Arial LatArm" w:hAnsi="Arial LatArm" w:cs="Arial LatArm"/>
          <w:sz w:val="20"/>
          <w:lang w:val="af-ZA"/>
        </w:rPr>
        <w:t xml:space="preserve"> </w:t>
      </w:r>
    </w:p>
    <w:p w:rsidR="00D43703" w:rsidRPr="00AA4BCA" w:rsidRDefault="00D43703" w:rsidP="00D43703">
      <w:pPr>
        <w:ind w:firstLine="1134"/>
        <w:jc w:val="both"/>
        <w:rPr>
          <w:rFonts w:ascii="Arial LatArm" w:hAnsi="Arial LatArm"/>
          <w:sz w:val="20"/>
          <w:lang w:val="af-ZA"/>
        </w:rPr>
      </w:pPr>
      <w:r w:rsidRPr="00AA4BCA">
        <w:rPr>
          <w:rFonts w:ascii="Arial LatArm" w:hAnsi="Arial LatArm"/>
          <w:sz w:val="20"/>
          <w:lang w:val="af-ZA"/>
        </w:rPr>
        <w:t xml:space="preserve">3. </w:t>
      </w:r>
      <w:r w:rsidRPr="00AA4BCA">
        <w:rPr>
          <w:rFonts w:ascii="Sylfaen" w:hAnsi="Sylfaen" w:cs="Sylfaen"/>
          <w:sz w:val="20"/>
        </w:rPr>
        <w:t>Հրավերի</w:t>
      </w:r>
      <w:r w:rsidRPr="00AA4BCA">
        <w:rPr>
          <w:rFonts w:ascii="Arial LatArm" w:hAnsi="Arial LatArm" w:cs="Times Armenian"/>
          <w:sz w:val="20"/>
          <w:lang w:val="af-ZA"/>
        </w:rPr>
        <w:t xml:space="preserve"> </w:t>
      </w:r>
      <w:r w:rsidRPr="00AA4BCA">
        <w:rPr>
          <w:rFonts w:ascii="Sylfaen" w:hAnsi="Sylfaen" w:cs="Sylfaen"/>
          <w:sz w:val="20"/>
        </w:rPr>
        <w:t>պարզաբանումը</w:t>
      </w:r>
      <w:r w:rsidRPr="00AA4BCA">
        <w:rPr>
          <w:rFonts w:ascii="Arial LatArm" w:hAnsi="Arial LatArm" w:cs="Times Armenian"/>
          <w:sz w:val="20"/>
          <w:lang w:val="af-ZA"/>
        </w:rPr>
        <w:t xml:space="preserve"> </w:t>
      </w:r>
      <w:r w:rsidRPr="00AA4BCA">
        <w:rPr>
          <w:rFonts w:ascii="Sylfaen" w:hAnsi="Sylfaen" w:cs="Sylfaen"/>
          <w:sz w:val="20"/>
        </w:rPr>
        <w:t>և</w:t>
      </w:r>
      <w:r w:rsidRPr="00AA4BCA">
        <w:rPr>
          <w:rFonts w:ascii="Arial LatArm" w:hAnsi="Arial LatArm" w:cs="Times Armenian"/>
          <w:sz w:val="20"/>
          <w:lang w:val="af-ZA"/>
        </w:rPr>
        <w:t xml:space="preserve"> </w:t>
      </w:r>
      <w:r w:rsidRPr="00AA4BCA">
        <w:rPr>
          <w:rFonts w:ascii="Sylfaen" w:hAnsi="Sylfaen" w:cs="Sylfaen"/>
          <w:sz w:val="20"/>
        </w:rPr>
        <w:t>հրավերում</w:t>
      </w:r>
      <w:r w:rsidRPr="00AA4BCA">
        <w:rPr>
          <w:rFonts w:ascii="Arial LatArm" w:hAnsi="Arial LatArm" w:cs="Times Armenian"/>
          <w:sz w:val="20"/>
          <w:lang w:val="af-ZA"/>
        </w:rPr>
        <w:t xml:space="preserve"> </w:t>
      </w:r>
      <w:r w:rsidRPr="00AA4BCA">
        <w:rPr>
          <w:rFonts w:ascii="Sylfaen" w:hAnsi="Sylfaen" w:cs="Sylfaen"/>
          <w:sz w:val="20"/>
        </w:rPr>
        <w:t>փոփոխություն</w:t>
      </w:r>
      <w:r w:rsidRPr="00AA4BCA">
        <w:rPr>
          <w:rFonts w:ascii="Arial LatArm" w:hAnsi="Arial LatArm" w:cs="Times Armenian"/>
          <w:sz w:val="20"/>
          <w:lang w:val="af-ZA"/>
        </w:rPr>
        <w:t xml:space="preserve"> </w:t>
      </w:r>
      <w:r w:rsidRPr="00AA4BCA">
        <w:rPr>
          <w:rFonts w:ascii="Sylfaen" w:hAnsi="Sylfaen" w:cs="Sylfaen"/>
          <w:sz w:val="20"/>
        </w:rPr>
        <w:t>կատարելու</w:t>
      </w:r>
      <w:r w:rsidRPr="00AA4BCA">
        <w:rPr>
          <w:rFonts w:ascii="Arial LatArm" w:hAnsi="Arial LatArm" w:cs="Times Armenian"/>
          <w:sz w:val="20"/>
          <w:lang w:val="af-ZA"/>
        </w:rPr>
        <w:t xml:space="preserve"> </w:t>
      </w:r>
      <w:r w:rsidRPr="00AA4BCA">
        <w:rPr>
          <w:rFonts w:ascii="Sylfaen" w:hAnsi="Sylfaen" w:cs="Sylfaen"/>
          <w:sz w:val="20"/>
        </w:rPr>
        <w:t>կարգը</w:t>
      </w:r>
      <w:r w:rsidRPr="00AA4BCA">
        <w:rPr>
          <w:rFonts w:ascii="Arial LatArm" w:hAnsi="Arial LatArm" w:cs="Times Armenian"/>
          <w:sz w:val="20"/>
          <w:lang w:val="af-ZA"/>
        </w:rPr>
        <w:tab/>
      </w:r>
    </w:p>
    <w:p w:rsidR="00D43703" w:rsidRPr="00AA4BCA" w:rsidRDefault="00D43703" w:rsidP="00D43703">
      <w:pPr>
        <w:ind w:firstLine="1134"/>
        <w:jc w:val="both"/>
        <w:rPr>
          <w:rFonts w:ascii="Arial LatArm" w:hAnsi="Arial LatArm" w:cs="Sylfaen"/>
          <w:sz w:val="20"/>
          <w:lang w:val="af-ZA"/>
        </w:rPr>
      </w:pPr>
      <w:r w:rsidRPr="00AA4BCA">
        <w:rPr>
          <w:rFonts w:ascii="Arial LatArm" w:hAnsi="Arial LatArm"/>
          <w:sz w:val="20"/>
          <w:lang w:val="af-ZA"/>
        </w:rPr>
        <w:t xml:space="preserve">4. </w:t>
      </w:r>
      <w:r w:rsidRPr="00AA4BCA">
        <w:rPr>
          <w:rFonts w:ascii="Sylfaen" w:hAnsi="Sylfaen" w:cs="Sylfaen"/>
          <w:sz w:val="20"/>
        </w:rPr>
        <w:t>Հայտը</w:t>
      </w:r>
      <w:r w:rsidRPr="00AA4BCA">
        <w:rPr>
          <w:rFonts w:ascii="Arial LatArm" w:hAnsi="Arial LatArm" w:cs="Times Armenian"/>
          <w:sz w:val="20"/>
          <w:lang w:val="af-ZA"/>
        </w:rPr>
        <w:t xml:space="preserve"> </w:t>
      </w:r>
      <w:r w:rsidRPr="00AA4BCA">
        <w:rPr>
          <w:rFonts w:ascii="Sylfaen" w:hAnsi="Sylfaen" w:cs="Sylfaen"/>
          <w:sz w:val="20"/>
        </w:rPr>
        <w:t>ներկայացնելու</w:t>
      </w:r>
      <w:r w:rsidRPr="00AA4BCA">
        <w:rPr>
          <w:rFonts w:ascii="Arial LatArm" w:hAnsi="Arial LatArm" w:cs="Times Armenian"/>
          <w:sz w:val="20"/>
          <w:lang w:val="af-ZA"/>
        </w:rPr>
        <w:t xml:space="preserve"> </w:t>
      </w:r>
      <w:r w:rsidRPr="00AA4BCA">
        <w:rPr>
          <w:rFonts w:ascii="Sylfaen" w:hAnsi="Sylfaen" w:cs="Sylfaen"/>
          <w:sz w:val="20"/>
        </w:rPr>
        <w:t>կարգը</w:t>
      </w:r>
    </w:p>
    <w:p w:rsidR="00D43703" w:rsidRPr="00AA4BCA" w:rsidRDefault="00D43703" w:rsidP="00D43703">
      <w:pPr>
        <w:ind w:firstLine="1134"/>
        <w:jc w:val="both"/>
        <w:rPr>
          <w:rFonts w:ascii="Arial LatArm" w:hAnsi="Arial LatArm"/>
          <w:sz w:val="20"/>
          <w:lang w:val="af-ZA"/>
        </w:rPr>
      </w:pPr>
      <w:r w:rsidRPr="00AA4BCA">
        <w:rPr>
          <w:rFonts w:ascii="Arial LatArm" w:hAnsi="Arial LatArm"/>
          <w:sz w:val="20"/>
          <w:lang w:val="af-ZA"/>
        </w:rPr>
        <w:t>5.</w:t>
      </w:r>
      <w:r w:rsidRPr="00AA4BCA">
        <w:rPr>
          <w:rFonts w:ascii="Arial LatArm" w:hAnsi="Arial LatArm"/>
          <w:sz w:val="20"/>
          <w:lang w:val="af-ZA"/>
        </w:rPr>
        <w:tab/>
      </w:r>
      <w:r w:rsidRPr="00AA4BCA">
        <w:rPr>
          <w:rFonts w:ascii="Sylfaen" w:hAnsi="Sylfaen" w:cs="Sylfaen"/>
          <w:sz w:val="20"/>
        </w:rPr>
        <w:t>Հայտի</w:t>
      </w:r>
      <w:r w:rsidRPr="00AA4BCA">
        <w:rPr>
          <w:rFonts w:ascii="Arial LatArm" w:hAnsi="Arial LatArm" w:cs="Times Armenian"/>
          <w:sz w:val="20"/>
          <w:lang w:val="af-ZA"/>
        </w:rPr>
        <w:t xml:space="preserve"> </w:t>
      </w:r>
      <w:r w:rsidRPr="00AA4BCA">
        <w:rPr>
          <w:rFonts w:ascii="Sylfaen" w:hAnsi="Sylfaen" w:cs="Sylfaen"/>
          <w:sz w:val="20"/>
        </w:rPr>
        <w:t>գնային</w:t>
      </w:r>
      <w:r w:rsidRPr="00AA4BCA">
        <w:rPr>
          <w:rFonts w:ascii="Arial LatArm" w:hAnsi="Arial LatArm" w:cs="Times Armenian"/>
          <w:sz w:val="20"/>
          <w:lang w:val="af-ZA"/>
        </w:rPr>
        <w:t xml:space="preserve"> </w:t>
      </w:r>
      <w:r w:rsidRPr="00AA4BCA">
        <w:rPr>
          <w:rFonts w:ascii="Sylfaen" w:hAnsi="Sylfaen" w:cs="Sylfaen"/>
          <w:sz w:val="20"/>
        </w:rPr>
        <w:t>առաջարկը</w:t>
      </w:r>
      <w:r w:rsidRPr="00AA4BCA">
        <w:rPr>
          <w:rFonts w:ascii="Arial LatArm" w:hAnsi="Arial LatArm" w:cs="Times Armenian"/>
          <w:sz w:val="20"/>
          <w:lang w:val="af-ZA"/>
        </w:rPr>
        <w:tab/>
        <w:t xml:space="preserve"> </w:t>
      </w:r>
    </w:p>
    <w:p w:rsidR="00D43703" w:rsidRPr="00AA4BCA" w:rsidRDefault="00D43703" w:rsidP="00D43703">
      <w:pPr>
        <w:ind w:firstLine="1134"/>
        <w:jc w:val="both"/>
        <w:rPr>
          <w:rFonts w:ascii="Arial LatArm" w:hAnsi="Arial LatArm"/>
          <w:sz w:val="20"/>
          <w:lang w:val="af-ZA"/>
        </w:rPr>
      </w:pPr>
      <w:r w:rsidRPr="00AA4BCA">
        <w:rPr>
          <w:rFonts w:ascii="Arial LatArm" w:hAnsi="Arial LatArm"/>
          <w:sz w:val="20"/>
          <w:lang w:val="af-ZA"/>
        </w:rPr>
        <w:t xml:space="preserve">6. </w:t>
      </w:r>
      <w:r w:rsidRPr="00AA4BCA">
        <w:rPr>
          <w:rFonts w:ascii="Sylfaen" w:hAnsi="Sylfaen" w:cs="Sylfaen"/>
          <w:sz w:val="20"/>
        </w:rPr>
        <w:t>Հայտի</w:t>
      </w:r>
      <w:r w:rsidRPr="00AA4BCA">
        <w:rPr>
          <w:rFonts w:ascii="Arial LatArm" w:hAnsi="Arial LatArm" w:cs="Times Armenian"/>
          <w:sz w:val="20"/>
          <w:lang w:val="af-ZA"/>
        </w:rPr>
        <w:t xml:space="preserve"> </w:t>
      </w:r>
      <w:r w:rsidRPr="00AA4BCA">
        <w:rPr>
          <w:rFonts w:ascii="Sylfaen" w:hAnsi="Sylfaen" w:cs="Sylfaen"/>
          <w:sz w:val="20"/>
        </w:rPr>
        <w:t>գործողության</w:t>
      </w:r>
      <w:r w:rsidRPr="00AA4BCA">
        <w:rPr>
          <w:rFonts w:ascii="Arial LatArm" w:hAnsi="Arial LatArm" w:cs="Times Armenian"/>
          <w:sz w:val="20"/>
          <w:lang w:val="af-ZA"/>
        </w:rPr>
        <w:t xml:space="preserve"> </w:t>
      </w:r>
      <w:r w:rsidRPr="00AA4BCA">
        <w:rPr>
          <w:rFonts w:ascii="Sylfaen" w:hAnsi="Sylfaen" w:cs="Sylfaen"/>
          <w:sz w:val="20"/>
        </w:rPr>
        <w:t>ժամկետը</w:t>
      </w:r>
      <w:r w:rsidRPr="00AA4BCA">
        <w:rPr>
          <w:rFonts w:ascii="Arial LatArm" w:hAnsi="Arial LatArm" w:cs="Times Armenian"/>
          <w:sz w:val="20"/>
          <w:lang w:val="af-ZA"/>
        </w:rPr>
        <w:t xml:space="preserve">, </w:t>
      </w:r>
      <w:r w:rsidRPr="00AA4BCA">
        <w:rPr>
          <w:rFonts w:ascii="Sylfaen" w:hAnsi="Sylfaen" w:cs="Sylfaen"/>
          <w:sz w:val="20"/>
        </w:rPr>
        <w:t>հայտերում</w:t>
      </w:r>
      <w:r w:rsidRPr="00AA4BCA">
        <w:rPr>
          <w:rFonts w:ascii="Arial LatArm" w:hAnsi="Arial LatArm" w:cs="Times Armenian"/>
          <w:sz w:val="20"/>
          <w:lang w:val="af-ZA"/>
        </w:rPr>
        <w:t xml:space="preserve"> </w:t>
      </w:r>
      <w:r w:rsidRPr="00AA4BCA">
        <w:rPr>
          <w:rFonts w:ascii="Sylfaen" w:hAnsi="Sylfaen" w:cs="Sylfaen"/>
          <w:sz w:val="20"/>
        </w:rPr>
        <w:t>փոփոխություն</w:t>
      </w:r>
      <w:r w:rsidRPr="00AA4BCA">
        <w:rPr>
          <w:rFonts w:ascii="Arial LatArm" w:hAnsi="Arial LatArm" w:cs="Times Armenian"/>
          <w:sz w:val="20"/>
          <w:lang w:val="af-ZA"/>
        </w:rPr>
        <w:t xml:space="preserve"> </w:t>
      </w:r>
      <w:r w:rsidRPr="00AA4BCA">
        <w:rPr>
          <w:rFonts w:ascii="Sylfaen" w:hAnsi="Sylfaen" w:cs="Sylfaen"/>
          <w:sz w:val="20"/>
        </w:rPr>
        <w:t>կատարելու</w:t>
      </w:r>
      <w:r w:rsidRPr="00AA4BCA">
        <w:rPr>
          <w:rFonts w:ascii="Arial LatArm" w:hAnsi="Arial LatArm" w:cs="Times Armenian"/>
          <w:sz w:val="20"/>
          <w:lang w:val="af-ZA"/>
        </w:rPr>
        <w:t xml:space="preserve"> </w:t>
      </w:r>
      <w:r w:rsidRPr="00AA4BCA">
        <w:rPr>
          <w:rFonts w:ascii="Sylfaen" w:hAnsi="Sylfaen" w:cs="Sylfaen"/>
          <w:sz w:val="20"/>
        </w:rPr>
        <w:t>և</w:t>
      </w:r>
      <w:r w:rsidRPr="00AA4BCA">
        <w:rPr>
          <w:rFonts w:ascii="Arial LatArm" w:hAnsi="Arial LatArm" w:cs="Times Armenian"/>
          <w:sz w:val="20"/>
          <w:lang w:val="af-ZA"/>
        </w:rPr>
        <w:t xml:space="preserve"> </w:t>
      </w:r>
      <w:r w:rsidRPr="00AA4BCA">
        <w:rPr>
          <w:rFonts w:ascii="Sylfaen" w:hAnsi="Sylfaen" w:cs="Sylfaen"/>
          <w:sz w:val="20"/>
        </w:rPr>
        <w:t>դրանք</w:t>
      </w:r>
      <w:r w:rsidRPr="00AA4BCA">
        <w:rPr>
          <w:rFonts w:ascii="Arial LatArm" w:hAnsi="Arial LatArm" w:cs="Times Armenian"/>
          <w:sz w:val="20"/>
          <w:lang w:val="af-ZA"/>
        </w:rPr>
        <w:t xml:space="preserve"> </w:t>
      </w:r>
      <w:r w:rsidRPr="00AA4BCA">
        <w:rPr>
          <w:rFonts w:ascii="Sylfaen" w:hAnsi="Sylfaen" w:cs="Sylfaen"/>
          <w:sz w:val="20"/>
        </w:rPr>
        <w:t>հետ</w:t>
      </w:r>
      <w:r w:rsidRPr="00AA4BCA">
        <w:rPr>
          <w:rFonts w:ascii="Arial LatArm" w:hAnsi="Arial LatArm" w:cs="Times Armenian"/>
          <w:sz w:val="20"/>
          <w:lang w:val="af-ZA"/>
        </w:rPr>
        <w:t xml:space="preserve"> </w:t>
      </w:r>
      <w:r w:rsidRPr="00AA4BCA">
        <w:rPr>
          <w:rFonts w:ascii="Sylfaen" w:hAnsi="Sylfaen" w:cs="Sylfaen"/>
          <w:sz w:val="20"/>
        </w:rPr>
        <w:t>վերցնելու</w:t>
      </w:r>
      <w:r w:rsidRPr="00AA4BCA">
        <w:rPr>
          <w:rFonts w:ascii="Arial LatArm" w:hAnsi="Arial LatArm" w:cs="Times Armenian"/>
          <w:sz w:val="20"/>
          <w:lang w:val="af-ZA"/>
        </w:rPr>
        <w:t xml:space="preserve"> </w:t>
      </w:r>
      <w:r w:rsidRPr="00AA4BCA">
        <w:rPr>
          <w:rFonts w:ascii="Sylfaen" w:hAnsi="Sylfaen" w:cs="Sylfaen"/>
          <w:sz w:val="20"/>
        </w:rPr>
        <w:t>կարգը</w:t>
      </w:r>
      <w:r w:rsidRPr="00AA4BCA">
        <w:rPr>
          <w:rFonts w:ascii="Arial LatArm" w:hAnsi="Arial LatArm" w:cs="Times Armenian"/>
          <w:sz w:val="20"/>
          <w:lang w:val="af-ZA"/>
        </w:rPr>
        <w:tab/>
        <w:t xml:space="preserve"> </w:t>
      </w:r>
    </w:p>
    <w:p w:rsidR="00D43703" w:rsidRPr="00AA4BCA" w:rsidRDefault="00D43703" w:rsidP="00D43703">
      <w:pPr>
        <w:ind w:firstLine="1134"/>
        <w:jc w:val="both"/>
        <w:rPr>
          <w:rFonts w:ascii="Arial LatArm" w:hAnsi="Arial LatArm"/>
          <w:sz w:val="20"/>
          <w:lang w:val="af-ZA"/>
        </w:rPr>
      </w:pPr>
      <w:r w:rsidRPr="00AA4BCA">
        <w:rPr>
          <w:rFonts w:ascii="Arial LatArm" w:hAnsi="Arial LatArm"/>
          <w:sz w:val="20"/>
          <w:lang w:val="af-ZA"/>
        </w:rPr>
        <w:t xml:space="preserve">7. </w:t>
      </w:r>
      <w:r w:rsidRPr="00AA4BCA">
        <w:rPr>
          <w:rFonts w:ascii="Sylfaen" w:hAnsi="Sylfaen" w:cs="Sylfaen"/>
          <w:sz w:val="20"/>
        </w:rPr>
        <w:t>Հայտի</w:t>
      </w:r>
      <w:r w:rsidRPr="00AA4BCA">
        <w:rPr>
          <w:rFonts w:ascii="Arial LatArm" w:hAnsi="Arial LatArm" w:cs="Times Armenian"/>
          <w:sz w:val="20"/>
          <w:lang w:val="af-ZA"/>
        </w:rPr>
        <w:t xml:space="preserve"> </w:t>
      </w:r>
      <w:r w:rsidRPr="00AA4BCA">
        <w:rPr>
          <w:rFonts w:ascii="Sylfaen" w:hAnsi="Sylfaen" w:cs="Sylfaen"/>
          <w:sz w:val="20"/>
        </w:rPr>
        <w:t>ապահովումը</w:t>
      </w:r>
      <w:r w:rsidRPr="00AA4BCA">
        <w:rPr>
          <w:rStyle w:val="af6"/>
          <w:rFonts w:ascii="Arial LatArm" w:hAnsi="Arial LatArm" w:cs="Sylfaen"/>
          <w:sz w:val="20"/>
        </w:rPr>
        <w:footnoteReference w:id="4"/>
      </w:r>
      <w:r w:rsidRPr="00AA4BCA">
        <w:rPr>
          <w:rFonts w:ascii="Arial LatArm" w:hAnsi="Arial LatArm" w:cs="Times Armenian"/>
          <w:sz w:val="20"/>
          <w:lang w:val="af-ZA"/>
        </w:rPr>
        <w:tab/>
        <w:t xml:space="preserve"> </w:t>
      </w:r>
    </w:p>
    <w:p w:rsidR="00D43703" w:rsidRPr="00AA4BCA" w:rsidRDefault="00D43703" w:rsidP="00D43703">
      <w:pPr>
        <w:ind w:firstLine="1134"/>
        <w:jc w:val="both"/>
        <w:rPr>
          <w:rFonts w:ascii="Arial LatArm" w:hAnsi="Arial LatArm" w:cs="Sylfaen"/>
          <w:sz w:val="20"/>
          <w:lang w:val="af-ZA"/>
        </w:rPr>
      </w:pPr>
      <w:r w:rsidRPr="00AA4BCA">
        <w:rPr>
          <w:rFonts w:ascii="Arial LatArm" w:hAnsi="Arial LatArm"/>
          <w:sz w:val="20"/>
          <w:lang w:val="af-ZA"/>
        </w:rPr>
        <w:t xml:space="preserve">8. </w:t>
      </w:r>
      <w:r w:rsidRPr="00AA4BCA">
        <w:rPr>
          <w:rFonts w:ascii="Sylfaen" w:hAnsi="Sylfaen" w:cs="Sylfaen"/>
          <w:sz w:val="20"/>
          <w:lang w:val="af-ZA"/>
        </w:rPr>
        <w:t>Հ</w:t>
      </w:r>
      <w:r w:rsidRPr="00AA4BCA">
        <w:rPr>
          <w:rFonts w:ascii="Sylfaen" w:hAnsi="Sylfaen" w:cs="Sylfaen"/>
          <w:sz w:val="20"/>
        </w:rPr>
        <w:t>այտերի</w:t>
      </w:r>
      <w:r w:rsidRPr="00AA4BCA">
        <w:rPr>
          <w:rFonts w:ascii="Arial LatArm" w:hAnsi="Arial LatArm" w:cs="Sylfaen"/>
          <w:sz w:val="20"/>
          <w:lang w:val="af-ZA"/>
        </w:rPr>
        <w:t xml:space="preserve"> </w:t>
      </w:r>
      <w:r w:rsidRPr="00AA4BCA">
        <w:rPr>
          <w:rFonts w:ascii="Sylfaen" w:hAnsi="Sylfaen" w:cs="Sylfaen"/>
          <w:sz w:val="20"/>
        </w:rPr>
        <w:t>բացումը</w:t>
      </w:r>
      <w:r w:rsidRPr="00AA4BCA">
        <w:rPr>
          <w:rFonts w:ascii="Arial LatArm" w:hAnsi="Arial LatArm" w:cs="Sylfaen"/>
          <w:sz w:val="20"/>
          <w:lang w:val="af-ZA"/>
        </w:rPr>
        <w:t xml:space="preserve">, </w:t>
      </w:r>
      <w:r w:rsidRPr="00AA4BCA">
        <w:rPr>
          <w:rFonts w:ascii="Sylfaen" w:hAnsi="Sylfaen" w:cs="Sylfaen"/>
          <w:sz w:val="20"/>
        </w:rPr>
        <w:t>գնահատումը</w:t>
      </w:r>
      <w:r w:rsidRPr="00AA4BCA">
        <w:rPr>
          <w:rFonts w:ascii="Arial LatArm" w:hAnsi="Arial LatArm" w:cs="Sylfaen"/>
          <w:sz w:val="20"/>
          <w:lang w:val="af-ZA"/>
        </w:rPr>
        <w:t xml:space="preserve">  </w:t>
      </w:r>
      <w:r w:rsidRPr="00AA4BCA">
        <w:rPr>
          <w:rFonts w:ascii="Sylfaen" w:hAnsi="Sylfaen" w:cs="Sylfaen"/>
          <w:sz w:val="20"/>
        </w:rPr>
        <w:t>և</w:t>
      </w:r>
      <w:r w:rsidRPr="00AA4BCA">
        <w:rPr>
          <w:rFonts w:ascii="Arial LatArm" w:hAnsi="Arial LatArm" w:cs="Sylfaen"/>
          <w:sz w:val="20"/>
          <w:lang w:val="af-ZA"/>
        </w:rPr>
        <w:t xml:space="preserve"> </w:t>
      </w:r>
      <w:r w:rsidRPr="00AA4BCA">
        <w:rPr>
          <w:rFonts w:ascii="Sylfaen" w:hAnsi="Sylfaen" w:cs="Sylfaen"/>
          <w:sz w:val="20"/>
        </w:rPr>
        <w:t>արդյունքների</w:t>
      </w:r>
      <w:r w:rsidRPr="00AA4BCA">
        <w:rPr>
          <w:rFonts w:ascii="Arial LatArm" w:hAnsi="Arial LatArm" w:cs="Sylfaen"/>
          <w:sz w:val="20"/>
          <w:lang w:val="af-ZA"/>
        </w:rPr>
        <w:t xml:space="preserve"> </w:t>
      </w:r>
      <w:r w:rsidRPr="00AA4BCA">
        <w:rPr>
          <w:rFonts w:ascii="Sylfaen" w:hAnsi="Sylfaen" w:cs="Sylfaen"/>
          <w:sz w:val="20"/>
        </w:rPr>
        <w:t>ամփոփումը</w:t>
      </w:r>
      <w:r w:rsidRPr="00AA4BCA">
        <w:rPr>
          <w:rFonts w:ascii="Arial LatArm" w:hAnsi="Arial LatArm" w:cs="Sylfaen"/>
          <w:sz w:val="20"/>
          <w:lang w:val="af-ZA"/>
        </w:rPr>
        <w:tab/>
      </w:r>
    </w:p>
    <w:p w:rsidR="00D43703" w:rsidRPr="00AA4BCA" w:rsidRDefault="00D43703" w:rsidP="00D43703">
      <w:pPr>
        <w:ind w:firstLine="1134"/>
        <w:jc w:val="both"/>
        <w:rPr>
          <w:rFonts w:ascii="Arial LatArm" w:hAnsi="Arial LatArm"/>
          <w:sz w:val="20"/>
          <w:lang w:val="af-ZA"/>
        </w:rPr>
      </w:pPr>
      <w:r w:rsidRPr="00AA4BCA">
        <w:rPr>
          <w:rFonts w:ascii="Arial LatArm" w:hAnsi="Arial LatArm"/>
          <w:sz w:val="20"/>
          <w:lang w:val="af-ZA"/>
        </w:rPr>
        <w:t xml:space="preserve">9. </w:t>
      </w:r>
      <w:r w:rsidRPr="00AA4BCA">
        <w:rPr>
          <w:rFonts w:ascii="Sylfaen" w:hAnsi="Sylfaen" w:cs="Sylfaen"/>
          <w:sz w:val="20"/>
        </w:rPr>
        <w:t>Պայմանագրի</w:t>
      </w:r>
      <w:r w:rsidRPr="00AA4BCA">
        <w:rPr>
          <w:rFonts w:ascii="Arial LatArm" w:hAnsi="Arial LatArm" w:cs="Times Armenian"/>
          <w:sz w:val="20"/>
          <w:lang w:val="af-ZA"/>
        </w:rPr>
        <w:t xml:space="preserve"> </w:t>
      </w:r>
      <w:r w:rsidRPr="00AA4BCA">
        <w:rPr>
          <w:rFonts w:ascii="Sylfaen" w:hAnsi="Sylfaen" w:cs="Sylfaen"/>
          <w:sz w:val="20"/>
        </w:rPr>
        <w:t>կնքումը</w:t>
      </w:r>
      <w:r w:rsidRPr="00AA4BCA">
        <w:rPr>
          <w:rFonts w:ascii="Arial LatArm" w:hAnsi="Arial LatArm" w:cs="Times Armenian"/>
          <w:sz w:val="20"/>
          <w:lang w:val="af-ZA"/>
        </w:rPr>
        <w:tab/>
      </w:r>
    </w:p>
    <w:p w:rsidR="00D43703" w:rsidRPr="00AA4BCA" w:rsidRDefault="00D43703" w:rsidP="00D43703">
      <w:pPr>
        <w:ind w:firstLine="1134"/>
        <w:jc w:val="both"/>
        <w:rPr>
          <w:rFonts w:ascii="Arial LatArm" w:hAnsi="Arial LatArm"/>
          <w:sz w:val="20"/>
          <w:lang w:val="af-ZA"/>
        </w:rPr>
      </w:pPr>
      <w:r w:rsidRPr="00AA4BCA">
        <w:rPr>
          <w:rFonts w:ascii="Arial LatArm" w:hAnsi="Arial LatArm"/>
          <w:sz w:val="20"/>
          <w:lang w:val="af-ZA"/>
        </w:rPr>
        <w:t xml:space="preserve">10. </w:t>
      </w:r>
      <w:r w:rsidRPr="00AA4BCA">
        <w:rPr>
          <w:rFonts w:ascii="Sylfaen" w:hAnsi="Sylfaen" w:cs="Sylfaen"/>
          <w:sz w:val="20"/>
          <w:lang w:val="af-ZA"/>
        </w:rPr>
        <w:t>Որակավորման</w:t>
      </w:r>
      <w:r w:rsidRPr="00AA4BCA">
        <w:rPr>
          <w:rFonts w:ascii="Arial LatArm" w:hAnsi="Arial LatArm" w:cs="Arial LatArm"/>
          <w:sz w:val="20"/>
          <w:lang w:val="af-ZA"/>
        </w:rPr>
        <w:t xml:space="preserve"> </w:t>
      </w:r>
      <w:r w:rsidRPr="00AA4BCA">
        <w:rPr>
          <w:rFonts w:ascii="Sylfaen" w:hAnsi="Sylfaen" w:cs="Sylfaen"/>
          <w:sz w:val="20"/>
          <w:lang w:val="af-ZA"/>
        </w:rPr>
        <w:t>և</w:t>
      </w:r>
      <w:r w:rsidRPr="00AA4BCA">
        <w:rPr>
          <w:rFonts w:ascii="Arial LatArm" w:hAnsi="Arial LatArm" w:cs="Arial LatArm"/>
          <w:sz w:val="20"/>
          <w:lang w:val="af-ZA"/>
        </w:rPr>
        <w:t xml:space="preserve"> </w:t>
      </w:r>
      <w:r w:rsidRPr="00AA4BCA">
        <w:rPr>
          <w:rFonts w:ascii="Sylfaen" w:hAnsi="Sylfaen" w:cs="Sylfaen"/>
          <w:sz w:val="20"/>
        </w:rPr>
        <w:t>պայմանագրի</w:t>
      </w:r>
      <w:r w:rsidRPr="00AA4BCA">
        <w:rPr>
          <w:rFonts w:ascii="Arial LatArm" w:hAnsi="Arial LatArm" w:cs="Times Armenian"/>
          <w:sz w:val="20"/>
          <w:lang w:val="af-ZA"/>
        </w:rPr>
        <w:t xml:space="preserve"> </w:t>
      </w:r>
      <w:r w:rsidRPr="00AA4BCA">
        <w:rPr>
          <w:rFonts w:ascii="Sylfaen" w:hAnsi="Sylfaen" w:cs="Sylfaen"/>
          <w:sz w:val="20"/>
        </w:rPr>
        <w:t>ապահովումները</w:t>
      </w:r>
      <w:r w:rsidRPr="00AA4BCA">
        <w:rPr>
          <w:rFonts w:ascii="Arial LatArm" w:hAnsi="Arial LatArm" w:cs="Times Armenian"/>
          <w:sz w:val="20"/>
          <w:lang w:val="af-ZA"/>
        </w:rPr>
        <w:tab/>
        <w:t xml:space="preserve"> </w:t>
      </w:r>
    </w:p>
    <w:p w:rsidR="00D43703" w:rsidRPr="00AA4BCA" w:rsidRDefault="00D43703" w:rsidP="00D43703">
      <w:pPr>
        <w:ind w:firstLine="1134"/>
        <w:jc w:val="both"/>
        <w:rPr>
          <w:rFonts w:ascii="Arial LatArm" w:hAnsi="Arial LatArm"/>
          <w:sz w:val="20"/>
          <w:lang w:val="af-ZA"/>
        </w:rPr>
      </w:pPr>
      <w:r w:rsidRPr="00AA4BCA">
        <w:rPr>
          <w:rFonts w:ascii="Arial LatArm" w:hAnsi="Arial LatArm"/>
          <w:sz w:val="20"/>
          <w:lang w:val="af-ZA"/>
        </w:rPr>
        <w:t xml:space="preserve">11. </w:t>
      </w:r>
      <w:r w:rsidRPr="00AA4BCA">
        <w:rPr>
          <w:rFonts w:ascii="Sylfaen" w:hAnsi="Sylfaen" w:cs="Sylfaen"/>
          <w:sz w:val="20"/>
        </w:rPr>
        <w:t>Ընթացակարգը</w:t>
      </w:r>
      <w:r w:rsidRPr="00AA4BCA">
        <w:rPr>
          <w:rFonts w:ascii="Arial LatArm" w:hAnsi="Arial LatArm" w:cs="Times Armenian"/>
          <w:sz w:val="20"/>
          <w:lang w:val="af-ZA"/>
        </w:rPr>
        <w:t xml:space="preserve"> </w:t>
      </w:r>
      <w:r w:rsidRPr="00AA4BCA">
        <w:rPr>
          <w:rFonts w:ascii="Sylfaen" w:hAnsi="Sylfaen" w:cs="Sylfaen"/>
          <w:sz w:val="20"/>
        </w:rPr>
        <w:t>չկայացած</w:t>
      </w:r>
      <w:r w:rsidRPr="00AA4BCA">
        <w:rPr>
          <w:rFonts w:ascii="Arial LatArm" w:hAnsi="Arial LatArm" w:cs="Times Armenian"/>
          <w:sz w:val="20"/>
          <w:lang w:val="af-ZA"/>
        </w:rPr>
        <w:t xml:space="preserve"> </w:t>
      </w:r>
      <w:r w:rsidRPr="00AA4BCA">
        <w:rPr>
          <w:rFonts w:ascii="Sylfaen" w:hAnsi="Sylfaen" w:cs="Sylfaen"/>
          <w:sz w:val="20"/>
        </w:rPr>
        <w:t>հայտարարելը</w:t>
      </w:r>
      <w:r w:rsidRPr="00AA4BCA">
        <w:rPr>
          <w:rFonts w:ascii="Arial LatArm" w:hAnsi="Arial LatArm" w:cs="Times Armenian"/>
          <w:sz w:val="20"/>
          <w:lang w:val="af-ZA"/>
        </w:rPr>
        <w:tab/>
        <w:t xml:space="preserve"> </w:t>
      </w:r>
    </w:p>
    <w:p w:rsidR="00D43703" w:rsidRPr="00AA4BCA" w:rsidRDefault="00D43703" w:rsidP="00D43703">
      <w:pPr>
        <w:ind w:firstLine="1134"/>
        <w:jc w:val="both"/>
        <w:rPr>
          <w:rFonts w:ascii="Arial LatArm" w:hAnsi="Arial LatArm"/>
          <w:sz w:val="20"/>
          <w:lang w:val="af-ZA"/>
        </w:rPr>
      </w:pPr>
      <w:r w:rsidRPr="00AA4BCA">
        <w:rPr>
          <w:rFonts w:ascii="Arial LatArm" w:hAnsi="Arial LatArm"/>
          <w:sz w:val="20"/>
          <w:lang w:val="af-ZA"/>
        </w:rPr>
        <w:t xml:space="preserve">12. </w:t>
      </w:r>
      <w:r w:rsidRPr="00AA4BCA">
        <w:rPr>
          <w:rFonts w:ascii="Sylfaen" w:hAnsi="Sylfaen" w:cs="Sylfaen"/>
          <w:sz w:val="20"/>
        </w:rPr>
        <w:t>Գնման</w:t>
      </w:r>
      <w:r w:rsidRPr="00AA4BCA">
        <w:rPr>
          <w:rFonts w:ascii="Arial LatArm" w:hAnsi="Arial LatArm" w:cs="Times Armenian"/>
          <w:sz w:val="20"/>
          <w:lang w:val="af-ZA"/>
        </w:rPr>
        <w:t xml:space="preserve"> </w:t>
      </w:r>
      <w:r w:rsidRPr="00AA4BCA">
        <w:rPr>
          <w:rFonts w:ascii="Sylfaen" w:hAnsi="Sylfaen" w:cs="Sylfaen"/>
          <w:sz w:val="20"/>
        </w:rPr>
        <w:t>գործընթացի</w:t>
      </w:r>
      <w:r w:rsidRPr="00AA4BCA">
        <w:rPr>
          <w:rFonts w:ascii="Arial LatArm" w:hAnsi="Arial LatArm" w:cs="Times Armenian"/>
          <w:sz w:val="20"/>
          <w:lang w:val="af-ZA"/>
        </w:rPr>
        <w:t xml:space="preserve"> </w:t>
      </w:r>
      <w:r w:rsidRPr="00AA4BCA">
        <w:rPr>
          <w:rFonts w:ascii="Sylfaen" w:hAnsi="Sylfaen" w:cs="Sylfaen"/>
          <w:sz w:val="20"/>
        </w:rPr>
        <w:t>հետ</w:t>
      </w:r>
      <w:r w:rsidRPr="00AA4BCA">
        <w:rPr>
          <w:rFonts w:ascii="Arial LatArm" w:hAnsi="Arial LatArm" w:cs="Times Armenian"/>
          <w:sz w:val="20"/>
          <w:lang w:val="af-ZA"/>
        </w:rPr>
        <w:t xml:space="preserve"> </w:t>
      </w:r>
      <w:r w:rsidRPr="00AA4BCA">
        <w:rPr>
          <w:rFonts w:ascii="Sylfaen" w:hAnsi="Sylfaen" w:cs="Sylfaen"/>
          <w:sz w:val="20"/>
        </w:rPr>
        <w:t>կապված</w:t>
      </w:r>
      <w:r w:rsidRPr="00AA4BCA">
        <w:rPr>
          <w:rFonts w:ascii="Arial LatArm" w:hAnsi="Arial LatArm" w:cs="Times Armenian"/>
          <w:sz w:val="20"/>
          <w:lang w:val="af-ZA"/>
        </w:rPr>
        <w:t xml:space="preserve"> </w:t>
      </w:r>
      <w:r w:rsidRPr="00AA4BCA">
        <w:rPr>
          <w:rFonts w:ascii="Sylfaen" w:hAnsi="Sylfaen" w:cs="Sylfaen"/>
          <w:sz w:val="20"/>
        </w:rPr>
        <w:t>գործողությունները</w:t>
      </w:r>
      <w:r w:rsidRPr="00AA4BCA">
        <w:rPr>
          <w:rFonts w:ascii="Arial LatArm" w:hAnsi="Arial LatArm" w:cs="Times Armenian"/>
          <w:sz w:val="20"/>
          <w:lang w:val="af-ZA"/>
        </w:rPr>
        <w:t xml:space="preserve"> </w:t>
      </w:r>
      <w:r w:rsidRPr="00AA4BCA">
        <w:rPr>
          <w:rFonts w:ascii="Sylfaen" w:hAnsi="Sylfaen" w:cs="Sylfaen"/>
          <w:sz w:val="20"/>
        </w:rPr>
        <w:t>և</w:t>
      </w:r>
      <w:r w:rsidRPr="00AA4BCA">
        <w:rPr>
          <w:rFonts w:ascii="Arial LatArm" w:hAnsi="Arial LatArm" w:cs="Times Armenian"/>
          <w:sz w:val="20"/>
          <w:lang w:val="af-ZA"/>
        </w:rPr>
        <w:t xml:space="preserve"> (</w:t>
      </w:r>
      <w:r w:rsidRPr="00AA4BCA">
        <w:rPr>
          <w:rFonts w:ascii="Sylfaen" w:hAnsi="Sylfaen" w:cs="Sylfaen"/>
          <w:sz w:val="20"/>
        </w:rPr>
        <w:t>կամ</w:t>
      </w:r>
      <w:r w:rsidRPr="00AA4BCA">
        <w:rPr>
          <w:rFonts w:ascii="Arial LatArm" w:hAnsi="Arial LatArm" w:cs="Times Armenian"/>
          <w:sz w:val="20"/>
          <w:lang w:val="af-ZA"/>
        </w:rPr>
        <w:t xml:space="preserve">) </w:t>
      </w:r>
      <w:r w:rsidRPr="00AA4BCA">
        <w:rPr>
          <w:rFonts w:ascii="Sylfaen" w:hAnsi="Sylfaen" w:cs="Sylfaen"/>
          <w:sz w:val="20"/>
        </w:rPr>
        <w:t>ընդունված</w:t>
      </w:r>
      <w:r w:rsidRPr="00AA4BCA">
        <w:rPr>
          <w:rFonts w:ascii="Arial LatArm" w:hAnsi="Arial LatArm" w:cs="Times Armenian"/>
          <w:sz w:val="20"/>
          <w:lang w:val="af-ZA"/>
        </w:rPr>
        <w:t xml:space="preserve"> </w:t>
      </w:r>
      <w:r w:rsidRPr="00AA4BCA">
        <w:rPr>
          <w:rFonts w:ascii="Sylfaen" w:hAnsi="Sylfaen" w:cs="Sylfaen"/>
          <w:sz w:val="20"/>
        </w:rPr>
        <w:t>որոշումները</w:t>
      </w:r>
      <w:r w:rsidRPr="00AA4BCA">
        <w:rPr>
          <w:rFonts w:ascii="Arial LatArm" w:hAnsi="Arial LatArm" w:cs="Times Armenian"/>
          <w:sz w:val="20"/>
          <w:lang w:val="af-ZA"/>
        </w:rPr>
        <w:t xml:space="preserve"> </w:t>
      </w:r>
      <w:r w:rsidRPr="00AA4BCA">
        <w:rPr>
          <w:rFonts w:ascii="Sylfaen" w:hAnsi="Sylfaen" w:cs="Sylfaen"/>
          <w:sz w:val="20"/>
        </w:rPr>
        <w:t>բողոքարկելու</w:t>
      </w:r>
      <w:r w:rsidRPr="00AA4BCA">
        <w:rPr>
          <w:rFonts w:ascii="Arial LatArm" w:hAnsi="Arial LatArm" w:cs="Times Armenian"/>
          <w:sz w:val="20"/>
          <w:lang w:val="af-ZA"/>
        </w:rPr>
        <w:t xml:space="preserve"> </w:t>
      </w:r>
      <w:r w:rsidRPr="00AA4BCA">
        <w:rPr>
          <w:rFonts w:ascii="Sylfaen" w:hAnsi="Sylfaen" w:cs="Sylfaen"/>
          <w:sz w:val="20"/>
        </w:rPr>
        <w:t>մասնակցի</w:t>
      </w:r>
      <w:r w:rsidRPr="00AA4BCA">
        <w:rPr>
          <w:rFonts w:ascii="Arial LatArm" w:hAnsi="Arial LatArm" w:cs="Times Armenian"/>
          <w:sz w:val="20"/>
          <w:lang w:val="af-ZA"/>
        </w:rPr>
        <w:t xml:space="preserve"> </w:t>
      </w:r>
      <w:r w:rsidRPr="00AA4BCA">
        <w:rPr>
          <w:rFonts w:ascii="Sylfaen" w:hAnsi="Sylfaen" w:cs="Sylfaen"/>
          <w:sz w:val="20"/>
        </w:rPr>
        <w:t>իրավունքը</w:t>
      </w:r>
      <w:r w:rsidRPr="00AA4BCA">
        <w:rPr>
          <w:rFonts w:ascii="Arial LatArm" w:hAnsi="Arial LatArm" w:cs="Times Armenian"/>
          <w:sz w:val="20"/>
          <w:lang w:val="af-ZA"/>
        </w:rPr>
        <w:t xml:space="preserve"> </w:t>
      </w:r>
      <w:r w:rsidRPr="00AA4BCA">
        <w:rPr>
          <w:rFonts w:ascii="Sylfaen" w:hAnsi="Sylfaen" w:cs="Sylfaen"/>
          <w:sz w:val="20"/>
        </w:rPr>
        <w:t>և</w:t>
      </w:r>
      <w:r w:rsidRPr="00AA4BCA">
        <w:rPr>
          <w:rFonts w:ascii="Arial LatArm" w:hAnsi="Arial LatArm" w:cs="Times Armenian"/>
          <w:sz w:val="20"/>
          <w:lang w:val="af-ZA"/>
        </w:rPr>
        <w:t xml:space="preserve"> </w:t>
      </w:r>
      <w:r w:rsidRPr="00AA4BCA">
        <w:rPr>
          <w:rFonts w:ascii="Sylfaen" w:hAnsi="Sylfaen" w:cs="Sylfaen"/>
          <w:sz w:val="20"/>
        </w:rPr>
        <w:t>կարգը</w:t>
      </w:r>
      <w:r w:rsidRPr="00AA4BCA">
        <w:rPr>
          <w:rFonts w:ascii="Arial LatArm" w:hAnsi="Arial LatArm" w:cs="Times Armenian"/>
          <w:sz w:val="20"/>
          <w:lang w:val="af-ZA"/>
        </w:rPr>
        <w:tab/>
      </w:r>
    </w:p>
    <w:p w:rsidR="00D43703" w:rsidRPr="00AA4BCA" w:rsidRDefault="00D43703" w:rsidP="00D43703">
      <w:pPr>
        <w:ind w:firstLine="567"/>
        <w:jc w:val="both"/>
        <w:rPr>
          <w:rFonts w:ascii="Arial LatArm" w:hAnsi="Arial LatArm"/>
          <w:sz w:val="20"/>
          <w:lang w:val="af-ZA"/>
        </w:rPr>
      </w:pPr>
    </w:p>
    <w:p w:rsidR="00D43703" w:rsidRPr="00AA4BCA" w:rsidRDefault="00D43703" w:rsidP="00D43703">
      <w:pPr>
        <w:ind w:firstLine="567"/>
        <w:jc w:val="both"/>
        <w:rPr>
          <w:rFonts w:ascii="Arial LatArm" w:hAnsi="Arial LatArm"/>
          <w:sz w:val="20"/>
          <w:lang w:val="af-ZA"/>
        </w:rPr>
      </w:pPr>
    </w:p>
    <w:p w:rsidR="00D43703" w:rsidRPr="00AA4BCA" w:rsidRDefault="00D43703" w:rsidP="00D43703">
      <w:pPr>
        <w:ind w:firstLine="567"/>
        <w:jc w:val="center"/>
        <w:rPr>
          <w:rFonts w:ascii="Arial LatArm" w:hAnsi="Arial LatArm"/>
          <w:b/>
          <w:sz w:val="20"/>
          <w:lang w:val="af-ZA"/>
        </w:rPr>
      </w:pPr>
      <w:r w:rsidRPr="00AA4BCA">
        <w:rPr>
          <w:rFonts w:ascii="Sylfaen" w:hAnsi="Sylfaen" w:cs="Sylfaen"/>
          <w:b/>
          <w:sz w:val="20"/>
        </w:rPr>
        <w:t>ՄԱՍ</w:t>
      </w:r>
      <w:r w:rsidRPr="00AA4BCA">
        <w:rPr>
          <w:rFonts w:ascii="Arial LatArm" w:hAnsi="Arial LatArm" w:cs="Times Armenian"/>
          <w:b/>
          <w:sz w:val="20"/>
          <w:lang w:val="af-ZA"/>
        </w:rPr>
        <w:t xml:space="preserve">  II.  </w:t>
      </w:r>
      <w:r w:rsidR="00F50C26">
        <w:rPr>
          <w:rFonts w:ascii="Sylfaen" w:hAnsi="Sylfaen" w:cs="Sylfaen"/>
          <w:b/>
          <w:sz w:val="20"/>
          <w:lang w:val="ru-RU"/>
        </w:rPr>
        <w:t>ԳՆԱՆՇՄԱՆ</w:t>
      </w:r>
      <w:r w:rsidR="00F50C26" w:rsidRPr="00F50C26">
        <w:rPr>
          <w:rFonts w:ascii="Sylfaen" w:hAnsi="Sylfaen" w:cs="Sylfaen"/>
          <w:b/>
          <w:sz w:val="20"/>
          <w:lang w:val="af-ZA"/>
        </w:rPr>
        <w:t xml:space="preserve">  </w:t>
      </w:r>
      <w:r w:rsidR="00F50C26">
        <w:rPr>
          <w:rFonts w:ascii="Sylfaen" w:hAnsi="Sylfaen" w:cs="Sylfaen"/>
          <w:b/>
          <w:sz w:val="20"/>
          <w:lang w:val="ru-RU"/>
        </w:rPr>
        <w:t>ՀԱՐՑՄԱՆ</w:t>
      </w:r>
      <w:r w:rsidR="00F50C26" w:rsidRPr="00F50C26">
        <w:rPr>
          <w:rFonts w:ascii="Sylfaen" w:hAnsi="Sylfaen" w:cs="Sylfaen"/>
          <w:b/>
          <w:sz w:val="20"/>
          <w:lang w:val="af-ZA"/>
        </w:rPr>
        <w:t xml:space="preserve">  </w:t>
      </w:r>
      <w:r w:rsidR="00F50C26">
        <w:rPr>
          <w:rFonts w:ascii="Sylfaen" w:hAnsi="Sylfaen" w:cs="Sylfaen"/>
          <w:b/>
          <w:sz w:val="20"/>
          <w:lang w:val="ru-RU"/>
        </w:rPr>
        <w:t>ԸՆԹԱՑԱԿԱՐԳԻ</w:t>
      </w:r>
      <w:r w:rsidRPr="00AA4BCA">
        <w:rPr>
          <w:rFonts w:ascii="Arial LatArm" w:hAnsi="Arial LatArm" w:cs="Times Armenian"/>
          <w:b/>
          <w:sz w:val="20"/>
          <w:lang w:val="af-ZA"/>
        </w:rPr>
        <w:t xml:space="preserve">  </w:t>
      </w:r>
      <w:r w:rsidRPr="00AA4BCA">
        <w:rPr>
          <w:rFonts w:ascii="Sylfaen" w:hAnsi="Sylfaen" w:cs="Sylfaen"/>
          <w:b/>
          <w:sz w:val="20"/>
        </w:rPr>
        <w:t>ՀԱՅՏԸ</w:t>
      </w:r>
      <w:r w:rsidRPr="00AA4BCA">
        <w:rPr>
          <w:rFonts w:ascii="Arial LatArm" w:hAnsi="Arial LatArm" w:cs="Times Armenian"/>
          <w:b/>
          <w:sz w:val="20"/>
          <w:lang w:val="af-ZA"/>
        </w:rPr>
        <w:t xml:space="preserve">  </w:t>
      </w:r>
      <w:r w:rsidRPr="00AA4BCA">
        <w:rPr>
          <w:rFonts w:ascii="Sylfaen" w:hAnsi="Sylfaen" w:cs="Sylfaen"/>
          <w:b/>
          <w:sz w:val="20"/>
        </w:rPr>
        <w:t>ՊԱՏՐԱՍՏԵԼՈՒ</w:t>
      </w:r>
      <w:r w:rsidRPr="00AA4BCA">
        <w:rPr>
          <w:rFonts w:ascii="Arial LatArm" w:hAnsi="Arial LatArm" w:cs="Times Armenian"/>
          <w:b/>
          <w:sz w:val="20"/>
          <w:lang w:val="af-ZA"/>
        </w:rPr>
        <w:t xml:space="preserve">  </w:t>
      </w:r>
      <w:r w:rsidRPr="00AA4BCA">
        <w:rPr>
          <w:rFonts w:ascii="Sylfaen" w:hAnsi="Sylfaen" w:cs="Sylfaen"/>
          <w:b/>
          <w:sz w:val="20"/>
        </w:rPr>
        <w:t>ՀՐԱՀԱՆԳ</w:t>
      </w:r>
    </w:p>
    <w:p w:rsidR="00D43703" w:rsidRPr="00AA4BCA" w:rsidRDefault="00D43703" w:rsidP="00D43703">
      <w:pPr>
        <w:ind w:firstLine="567"/>
        <w:jc w:val="both"/>
        <w:rPr>
          <w:rFonts w:ascii="Arial LatArm" w:hAnsi="Arial LatArm"/>
          <w:sz w:val="20"/>
          <w:lang w:val="af-ZA"/>
        </w:rPr>
      </w:pPr>
    </w:p>
    <w:p w:rsidR="00D43703" w:rsidRPr="00AA4BCA" w:rsidRDefault="00D43703" w:rsidP="00D43703">
      <w:pPr>
        <w:ind w:firstLine="1134"/>
        <w:jc w:val="both"/>
        <w:rPr>
          <w:rFonts w:ascii="Arial LatArm" w:hAnsi="Arial LatArm"/>
          <w:sz w:val="20"/>
          <w:lang w:val="af-ZA"/>
        </w:rPr>
      </w:pPr>
      <w:r w:rsidRPr="00AA4BCA">
        <w:rPr>
          <w:rFonts w:ascii="Arial LatArm" w:hAnsi="Arial LatArm"/>
          <w:sz w:val="20"/>
          <w:lang w:val="af-ZA"/>
        </w:rPr>
        <w:t>1.</w:t>
      </w:r>
      <w:r w:rsidRPr="00AA4BCA">
        <w:rPr>
          <w:rFonts w:ascii="Arial LatArm" w:hAnsi="Arial LatArm"/>
          <w:sz w:val="20"/>
          <w:lang w:val="af-ZA"/>
        </w:rPr>
        <w:tab/>
      </w:r>
      <w:r w:rsidRPr="00AA4BCA">
        <w:rPr>
          <w:rFonts w:ascii="Sylfaen" w:hAnsi="Sylfaen" w:cs="Sylfaen"/>
          <w:sz w:val="20"/>
        </w:rPr>
        <w:t>Ընդհանուր</w:t>
      </w:r>
      <w:r w:rsidRPr="00AA4BCA">
        <w:rPr>
          <w:rFonts w:ascii="Arial LatArm" w:hAnsi="Arial LatArm" w:cs="Times Armenian"/>
          <w:sz w:val="20"/>
          <w:lang w:val="af-ZA"/>
        </w:rPr>
        <w:t xml:space="preserve">  </w:t>
      </w:r>
      <w:r w:rsidRPr="00AA4BCA">
        <w:rPr>
          <w:rFonts w:ascii="Sylfaen" w:hAnsi="Sylfaen" w:cs="Sylfaen"/>
          <w:sz w:val="20"/>
        </w:rPr>
        <w:t>դրույթներ</w:t>
      </w:r>
      <w:r w:rsidRPr="00AA4BCA">
        <w:rPr>
          <w:rFonts w:ascii="Arial LatArm" w:hAnsi="Arial LatArm" w:cs="Times Armenian"/>
          <w:sz w:val="20"/>
          <w:lang w:val="af-ZA"/>
        </w:rPr>
        <w:tab/>
      </w:r>
    </w:p>
    <w:p w:rsidR="00D43703" w:rsidRPr="00AA4BCA" w:rsidRDefault="00D43703" w:rsidP="00D43703">
      <w:pPr>
        <w:ind w:firstLine="1134"/>
        <w:jc w:val="both"/>
        <w:rPr>
          <w:rFonts w:ascii="Arial LatArm" w:hAnsi="Arial LatArm"/>
          <w:sz w:val="20"/>
          <w:lang w:val="af-ZA"/>
        </w:rPr>
      </w:pPr>
      <w:r w:rsidRPr="00AA4BCA">
        <w:rPr>
          <w:rFonts w:ascii="Arial LatArm" w:hAnsi="Arial LatArm"/>
          <w:sz w:val="20"/>
          <w:lang w:val="af-ZA"/>
        </w:rPr>
        <w:t>2.</w:t>
      </w:r>
      <w:r w:rsidRPr="00AA4BCA">
        <w:rPr>
          <w:rFonts w:ascii="Arial LatArm" w:hAnsi="Arial LatArm"/>
          <w:sz w:val="20"/>
          <w:lang w:val="af-ZA"/>
        </w:rPr>
        <w:tab/>
      </w:r>
      <w:r w:rsidRPr="00AA4BCA">
        <w:rPr>
          <w:rFonts w:ascii="Sylfaen" w:hAnsi="Sylfaen" w:cs="Sylfaen"/>
          <w:sz w:val="20"/>
        </w:rPr>
        <w:t>Ընթացակարգի</w:t>
      </w:r>
      <w:r w:rsidRPr="00AA4BCA">
        <w:rPr>
          <w:rFonts w:ascii="Arial LatArm" w:hAnsi="Arial LatArm" w:cs="Times Armenian"/>
          <w:sz w:val="20"/>
          <w:lang w:val="af-ZA"/>
        </w:rPr>
        <w:t xml:space="preserve"> </w:t>
      </w:r>
      <w:r w:rsidRPr="00AA4BCA">
        <w:rPr>
          <w:rFonts w:ascii="Sylfaen" w:hAnsi="Sylfaen" w:cs="Sylfaen"/>
          <w:sz w:val="20"/>
        </w:rPr>
        <w:t>հայտը</w:t>
      </w:r>
      <w:r w:rsidRPr="00AA4BCA">
        <w:rPr>
          <w:rFonts w:ascii="Arial LatArm" w:hAnsi="Arial LatArm" w:cs="Times Armenian"/>
          <w:sz w:val="20"/>
          <w:lang w:val="af-ZA"/>
        </w:rPr>
        <w:tab/>
      </w:r>
    </w:p>
    <w:p w:rsidR="00D43703" w:rsidRPr="00AA4BCA" w:rsidRDefault="00D43703" w:rsidP="00D43703">
      <w:pPr>
        <w:ind w:firstLine="1134"/>
        <w:jc w:val="both"/>
        <w:rPr>
          <w:rFonts w:ascii="Arial LatArm" w:hAnsi="Arial LatArm" w:cs="Times Armenian"/>
          <w:sz w:val="20"/>
          <w:lang w:val="af-ZA"/>
        </w:rPr>
      </w:pPr>
      <w:r w:rsidRPr="00AA4BCA">
        <w:rPr>
          <w:rFonts w:ascii="Arial LatArm" w:hAnsi="Arial LatArm"/>
          <w:sz w:val="20"/>
          <w:lang w:val="af-ZA"/>
        </w:rPr>
        <w:t>3.</w:t>
      </w:r>
      <w:r w:rsidRPr="00AA4BCA">
        <w:rPr>
          <w:rFonts w:ascii="Arial LatArm" w:hAnsi="Arial LatArm"/>
          <w:sz w:val="20"/>
          <w:lang w:val="af-ZA"/>
        </w:rPr>
        <w:tab/>
      </w:r>
      <w:r w:rsidRPr="00AA4BCA">
        <w:rPr>
          <w:rFonts w:ascii="Sylfaen" w:hAnsi="Sylfaen" w:cs="Sylfaen"/>
          <w:sz w:val="20"/>
        </w:rPr>
        <w:t>Հավելվածներ</w:t>
      </w:r>
      <w:r w:rsidRPr="00AA4BCA">
        <w:rPr>
          <w:rFonts w:ascii="Arial LatArm" w:hAnsi="Arial LatArm" w:cs="Times Armenian"/>
          <w:sz w:val="20"/>
          <w:lang w:val="af-ZA"/>
        </w:rPr>
        <w:t xml:space="preserve"> 1-7</w:t>
      </w:r>
      <w:r w:rsidRPr="00AA4BCA">
        <w:rPr>
          <w:rFonts w:ascii="Arial LatArm" w:hAnsi="Arial LatArm" w:cs="Times Armenian"/>
          <w:sz w:val="20"/>
          <w:lang w:val="af-ZA"/>
        </w:rPr>
        <w:tab/>
      </w:r>
    </w:p>
    <w:p w:rsidR="00D43703" w:rsidRPr="00AA4BCA" w:rsidRDefault="00D43703" w:rsidP="00D43703">
      <w:pPr>
        <w:ind w:firstLine="1134"/>
        <w:jc w:val="both"/>
        <w:rPr>
          <w:rFonts w:ascii="Arial LatArm" w:hAnsi="Arial LatArm" w:cs="Times Armenian"/>
          <w:sz w:val="20"/>
          <w:lang w:val="af-ZA"/>
        </w:rPr>
      </w:pPr>
    </w:p>
    <w:p w:rsidR="00D43703" w:rsidRPr="00AA4BCA" w:rsidRDefault="00D43703" w:rsidP="00D43703">
      <w:pPr>
        <w:ind w:firstLine="1134"/>
        <w:jc w:val="both"/>
        <w:rPr>
          <w:rFonts w:ascii="Arial LatArm" w:hAnsi="Arial LatArm" w:cs="Times Armenian"/>
          <w:sz w:val="20"/>
          <w:lang w:val="af-ZA"/>
        </w:rPr>
      </w:pPr>
    </w:p>
    <w:p w:rsidR="00D43703" w:rsidRPr="00AA4BCA" w:rsidRDefault="00D43703" w:rsidP="00D43703">
      <w:pPr>
        <w:ind w:firstLine="1134"/>
        <w:jc w:val="both"/>
        <w:rPr>
          <w:rFonts w:ascii="Arial LatArm" w:hAnsi="Arial LatArm" w:cs="Times Armenian"/>
          <w:sz w:val="20"/>
          <w:lang w:val="af-ZA"/>
        </w:rPr>
      </w:pPr>
    </w:p>
    <w:p w:rsidR="00D43703" w:rsidRPr="00AA4BCA" w:rsidRDefault="00D43703" w:rsidP="00D43703">
      <w:pPr>
        <w:ind w:firstLine="1134"/>
        <w:jc w:val="both"/>
        <w:rPr>
          <w:rFonts w:ascii="Arial LatArm" w:hAnsi="Arial LatArm" w:cs="Times Armenian"/>
          <w:sz w:val="20"/>
          <w:lang w:val="af-ZA"/>
        </w:rPr>
      </w:pPr>
    </w:p>
    <w:p w:rsidR="00D43703" w:rsidRPr="00AA4BCA" w:rsidRDefault="00D43703" w:rsidP="00D43703">
      <w:pPr>
        <w:ind w:firstLine="1134"/>
        <w:jc w:val="both"/>
        <w:rPr>
          <w:rFonts w:ascii="Arial LatArm" w:hAnsi="Arial LatArm" w:cs="Times Armenian"/>
          <w:sz w:val="20"/>
          <w:lang w:val="af-ZA"/>
        </w:rPr>
      </w:pPr>
    </w:p>
    <w:p w:rsidR="00D43703" w:rsidRPr="00AA4BCA" w:rsidRDefault="00D43703" w:rsidP="00D43703">
      <w:pPr>
        <w:ind w:firstLine="1134"/>
        <w:jc w:val="both"/>
        <w:rPr>
          <w:rFonts w:ascii="Arial LatArm" w:hAnsi="Arial LatArm" w:cs="Times Armenian"/>
          <w:sz w:val="20"/>
          <w:lang w:val="af-ZA"/>
        </w:rPr>
      </w:pPr>
      <w:r w:rsidRPr="00AA4BCA">
        <w:rPr>
          <w:rFonts w:ascii="Arial LatArm" w:hAnsi="Arial LatArm" w:cs="Times Armenian"/>
          <w:sz w:val="20"/>
          <w:lang w:val="af-ZA"/>
        </w:rPr>
        <w:t xml:space="preserve"> </w:t>
      </w:r>
      <w:r w:rsidRPr="00AA4BCA">
        <w:rPr>
          <w:rFonts w:ascii="Arial LatArm" w:hAnsi="Arial LatArm" w:cs="Times Armenian"/>
          <w:sz w:val="20"/>
          <w:lang w:val="af-ZA"/>
        </w:rPr>
        <w:br w:type="page"/>
      </w:r>
      <w:r w:rsidRPr="00AA4BCA">
        <w:rPr>
          <w:rFonts w:ascii="Arial LatArm" w:hAnsi="Arial LatArm" w:cs="Times Armenian"/>
          <w:sz w:val="20"/>
          <w:lang w:val="af-ZA"/>
        </w:rPr>
        <w:lastRenderedPageBreak/>
        <w:tab/>
      </w:r>
    </w:p>
    <w:p w:rsidR="00D43703" w:rsidRPr="00AA4BCA" w:rsidRDefault="00D43703" w:rsidP="00D43703">
      <w:pPr>
        <w:jc w:val="both"/>
        <w:rPr>
          <w:rFonts w:ascii="Arial LatArm" w:hAnsi="Arial LatArm"/>
          <w:sz w:val="20"/>
          <w:lang w:val="af-ZA"/>
        </w:rPr>
      </w:pPr>
      <w:r w:rsidRPr="00AA4BCA">
        <w:rPr>
          <w:rFonts w:ascii="Arial LatArm" w:hAnsi="Arial LatArm"/>
          <w:sz w:val="20"/>
          <w:lang w:val="af-ZA"/>
        </w:rPr>
        <w:t xml:space="preserve">          </w:t>
      </w:r>
      <w:r w:rsidRPr="00AA4BCA">
        <w:rPr>
          <w:rFonts w:ascii="Sylfaen" w:hAnsi="Sylfaen" w:cs="Sylfaen"/>
          <w:sz w:val="20"/>
        </w:rPr>
        <w:t>Սույն</w:t>
      </w:r>
      <w:r w:rsidRPr="00AA4BCA">
        <w:rPr>
          <w:rFonts w:ascii="Arial LatArm" w:hAnsi="Arial LatArm" w:cs="Times Armenian"/>
          <w:sz w:val="20"/>
          <w:lang w:val="af-ZA"/>
        </w:rPr>
        <w:t xml:space="preserve"> </w:t>
      </w:r>
      <w:r w:rsidRPr="00AA4BCA">
        <w:rPr>
          <w:rFonts w:ascii="Sylfaen" w:hAnsi="Sylfaen" w:cs="Sylfaen"/>
          <w:sz w:val="20"/>
        </w:rPr>
        <w:t>հրավերը</w:t>
      </w:r>
      <w:r w:rsidRPr="00AA4BCA">
        <w:rPr>
          <w:rFonts w:ascii="Arial LatArm" w:hAnsi="Arial LatArm" w:cs="Times Armenian"/>
          <w:sz w:val="20"/>
          <w:lang w:val="af-ZA"/>
        </w:rPr>
        <w:t xml:space="preserve"> </w:t>
      </w:r>
      <w:r w:rsidRPr="00AA4BCA">
        <w:rPr>
          <w:rFonts w:ascii="Sylfaen" w:hAnsi="Sylfaen" w:cs="Sylfaen"/>
          <w:sz w:val="20"/>
        </w:rPr>
        <w:t>տրամադրվում</w:t>
      </w:r>
      <w:r w:rsidRPr="00AA4BCA">
        <w:rPr>
          <w:rFonts w:ascii="Arial LatArm" w:hAnsi="Arial LatArm" w:cs="Times Armenian"/>
          <w:sz w:val="20"/>
          <w:lang w:val="af-ZA"/>
        </w:rPr>
        <w:t xml:space="preserve"> </w:t>
      </w:r>
      <w:r w:rsidRPr="00AA4BCA">
        <w:rPr>
          <w:rFonts w:ascii="Sylfaen" w:hAnsi="Sylfaen" w:cs="Sylfaen"/>
          <w:sz w:val="20"/>
        </w:rPr>
        <w:t>է</w:t>
      </w:r>
      <w:r w:rsidRPr="00AA4BCA">
        <w:rPr>
          <w:rFonts w:ascii="Arial LatArm" w:hAnsi="Arial LatArm" w:cs="Times Armenian"/>
          <w:sz w:val="20"/>
          <w:lang w:val="af-ZA"/>
        </w:rPr>
        <w:t xml:space="preserve"> </w:t>
      </w:r>
      <w:r w:rsidRPr="00AA4BCA">
        <w:rPr>
          <w:rFonts w:ascii="Sylfaen" w:hAnsi="Sylfaen" w:cs="Sylfaen"/>
          <w:sz w:val="20"/>
        </w:rPr>
        <w:t>ի</w:t>
      </w:r>
      <w:r w:rsidRPr="00AA4BCA">
        <w:rPr>
          <w:rFonts w:ascii="Arial LatArm" w:hAnsi="Arial LatArm" w:cs="Times Armenian"/>
          <w:sz w:val="20"/>
          <w:lang w:val="af-ZA"/>
        </w:rPr>
        <w:t xml:space="preserve"> </w:t>
      </w:r>
      <w:r w:rsidRPr="00AA4BCA">
        <w:rPr>
          <w:rFonts w:ascii="Sylfaen" w:hAnsi="Sylfaen" w:cs="Sylfaen"/>
          <w:sz w:val="20"/>
        </w:rPr>
        <w:t>լրումն</w:t>
      </w:r>
      <w:r w:rsidRPr="00AA4BCA">
        <w:rPr>
          <w:rFonts w:ascii="Arial LatArm" w:hAnsi="Arial LatArm"/>
          <w:sz w:val="20"/>
          <w:lang w:val="af-ZA"/>
        </w:rPr>
        <w:t xml:space="preserve"> </w:t>
      </w:r>
      <w:r w:rsidRPr="00AA4BCA">
        <w:rPr>
          <w:rFonts w:ascii="Arial LatArm" w:hAnsi="Arial LatArm" w:cs="Times Armenian"/>
          <w:sz w:val="20"/>
          <w:lang w:val="af-ZA"/>
        </w:rPr>
        <w:t>---</w:t>
      </w:r>
      <w:r w:rsidR="00F50C26">
        <w:rPr>
          <w:rFonts w:ascii="Sylfaen" w:hAnsi="Sylfaen" w:cs="Sylfaen"/>
          <w:sz w:val="20"/>
          <w:lang w:val="ru-RU"/>
        </w:rPr>
        <w:t>ԳՀԱՇՁԲ</w:t>
      </w:r>
      <w:r w:rsidR="002E0B3B">
        <w:rPr>
          <w:rFonts w:ascii="Arial LatArm" w:hAnsi="Arial LatArm" w:cs="Sylfaen"/>
          <w:sz w:val="20"/>
          <w:lang w:val="hy-AM"/>
        </w:rPr>
        <w:t>-20/</w:t>
      </w:r>
      <w:r w:rsidR="002E0B3B" w:rsidRPr="002E0B3B">
        <w:rPr>
          <w:rFonts w:ascii="Arial LatArm" w:hAnsi="Arial LatArm" w:cs="Sylfaen"/>
          <w:sz w:val="20"/>
          <w:lang w:val="af-ZA"/>
        </w:rPr>
        <w:t>4</w:t>
      </w:r>
      <w:r w:rsidR="00970A69" w:rsidRPr="00AA4BCA">
        <w:rPr>
          <w:rFonts w:ascii="Arial LatArm" w:hAnsi="Arial LatArm" w:cs="Sylfaen"/>
          <w:sz w:val="20"/>
          <w:lang w:val="hy-AM"/>
        </w:rPr>
        <w:t xml:space="preserve"> </w:t>
      </w:r>
      <w:r w:rsidRPr="00AA4BCA">
        <w:rPr>
          <w:rFonts w:ascii="Arial LatArm" w:hAnsi="Arial LatArm" w:cs="Times Armenian"/>
          <w:sz w:val="20"/>
          <w:lang w:val="af-ZA"/>
        </w:rPr>
        <w:t xml:space="preserve"> </w:t>
      </w:r>
      <w:r w:rsidRPr="00AA4BCA">
        <w:rPr>
          <w:rFonts w:ascii="Sylfaen" w:hAnsi="Sylfaen" w:cs="Sylfaen"/>
          <w:sz w:val="20"/>
        </w:rPr>
        <w:t>ծածկագրով</w:t>
      </w:r>
      <w:r w:rsidRPr="00AA4BCA">
        <w:rPr>
          <w:rFonts w:ascii="Arial LatArm" w:hAnsi="Arial LatArm"/>
          <w:sz w:val="20"/>
          <w:lang w:val="af-ZA"/>
        </w:rPr>
        <w:t xml:space="preserve"> </w:t>
      </w:r>
      <w:r w:rsidRPr="00AA4BCA">
        <w:rPr>
          <w:rFonts w:ascii="Sylfaen" w:hAnsi="Sylfaen" w:cs="Sylfaen"/>
          <w:sz w:val="20"/>
        </w:rPr>
        <w:t>անցկացվող</w:t>
      </w:r>
      <w:r w:rsidRPr="00AA4BCA">
        <w:rPr>
          <w:rFonts w:ascii="Arial LatArm" w:hAnsi="Arial LatArm" w:cs="Times Armenian"/>
          <w:sz w:val="20"/>
          <w:lang w:val="af-ZA"/>
        </w:rPr>
        <w:t xml:space="preserve"> </w:t>
      </w:r>
      <w:r w:rsidR="00F50C26">
        <w:rPr>
          <w:rFonts w:ascii="Sylfaen" w:hAnsi="Sylfaen" w:cs="Sylfaen"/>
          <w:sz w:val="20"/>
          <w:lang w:val="ru-RU"/>
        </w:rPr>
        <w:t>գնանշման</w:t>
      </w:r>
      <w:r w:rsidR="00F50C26" w:rsidRPr="00F50C26">
        <w:rPr>
          <w:rFonts w:ascii="Sylfaen" w:hAnsi="Sylfaen" w:cs="Sylfaen"/>
          <w:sz w:val="20"/>
          <w:lang w:val="af-ZA"/>
        </w:rPr>
        <w:t xml:space="preserve">  </w:t>
      </w:r>
      <w:r w:rsidR="00F50C26">
        <w:rPr>
          <w:rFonts w:ascii="Sylfaen" w:hAnsi="Sylfaen" w:cs="Sylfaen"/>
          <w:sz w:val="20"/>
          <w:lang w:val="ru-RU"/>
        </w:rPr>
        <w:t>հարցման</w:t>
      </w:r>
      <w:r w:rsidR="00F50C26" w:rsidRPr="00F50C26">
        <w:rPr>
          <w:rFonts w:ascii="Sylfaen" w:hAnsi="Sylfaen" w:cs="Sylfaen"/>
          <w:sz w:val="20"/>
          <w:lang w:val="af-ZA"/>
        </w:rPr>
        <w:t xml:space="preserve">  </w:t>
      </w:r>
      <w:r w:rsidR="00F50C26">
        <w:rPr>
          <w:rFonts w:ascii="Sylfaen" w:hAnsi="Sylfaen" w:cs="Sylfaen"/>
          <w:sz w:val="20"/>
          <w:lang w:val="ru-RU"/>
        </w:rPr>
        <w:t>ընթացակարգի</w:t>
      </w:r>
      <w:r w:rsidRPr="00AA4BCA">
        <w:rPr>
          <w:rFonts w:ascii="Arial LatArm" w:hAnsi="Arial LatArm" w:cs="Times Armenian"/>
          <w:sz w:val="20"/>
          <w:lang w:val="af-ZA"/>
        </w:rPr>
        <w:t xml:space="preserve"> (</w:t>
      </w:r>
      <w:r w:rsidRPr="00AA4BCA">
        <w:rPr>
          <w:rFonts w:ascii="Sylfaen" w:hAnsi="Sylfaen" w:cs="Sylfaen"/>
          <w:sz w:val="20"/>
        </w:rPr>
        <w:t>այսուհետև</w:t>
      </w:r>
      <w:r w:rsidRPr="00AA4BCA">
        <w:rPr>
          <w:rFonts w:ascii="Arial LatArm" w:hAnsi="Arial LatArm" w:cs="Times Armenian"/>
          <w:sz w:val="20"/>
          <w:lang w:val="af-ZA"/>
        </w:rPr>
        <w:t xml:space="preserve">` </w:t>
      </w:r>
      <w:r w:rsidRPr="00AA4BCA">
        <w:rPr>
          <w:rFonts w:ascii="Sylfaen" w:hAnsi="Sylfaen" w:cs="Sylfaen"/>
          <w:sz w:val="20"/>
        </w:rPr>
        <w:t>ընթացակարգ</w:t>
      </w:r>
      <w:r w:rsidRPr="00AA4BCA">
        <w:rPr>
          <w:rFonts w:ascii="Arial LatArm" w:hAnsi="Arial LatArm" w:cs="Times Armenian"/>
          <w:sz w:val="20"/>
          <w:lang w:val="af-ZA"/>
        </w:rPr>
        <w:t xml:space="preserve">) </w:t>
      </w:r>
      <w:r w:rsidRPr="00AA4BCA">
        <w:rPr>
          <w:rFonts w:ascii="Sylfaen" w:hAnsi="Sylfaen" w:cs="Sylfaen"/>
          <w:sz w:val="20"/>
        </w:rPr>
        <w:t>հայտարարության</w:t>
      </w:r>
      <w:r w:rsidRPr="00AA4BCA">
        <w:rPr>
          <w:rFonts w:ascii="Tahoma" w:hAnsi="Tahoma" w:cs="Tahoma"/>
          <w:sz w:val="20"/>
          <w:lang w:val="af-ZA"/>
        </w:rPr>
        <w:t>։</w:t>
      </w:r>
    </w:p>
    <w:p w:rsidR="00D43703" w:rsidRPr="00AA4BCA" w:rsidRDefault="00D43703" w:rsidP="00D43703">
      <w:pPr>
        <w:ind w:firstLine="567"/>
        <w:jc w:val="both"/>
        <w:rPr>
          <w:rFonts w:ascii="Arial LatArm" w:hAnsi="Arial LatArm"/>
          <w:sz w:val="20"/>
          <w:lang w:val="af-ZA"/>
        </w:rPr>
      </w:pPr>
      <w:r w:rsidRPr="00AA4BCA">
        <w:rPr>
          <w:rFonts w:ascii="Sylfaen" w:hAnsi="Sylfaen" w:cs="Sylfaen"/>
          <w:sz w:val="20"/>
        </w:rPr>
        <w:t>Սույն</w:t>
      </w:r>
      <w:r w:rsidRPr="00AA4BCA">
        <w:rPr>
          <w:rFonts w:ascii="Arial LatArm" w:hAnsi="Arial LatArm" w:cs="Times Armenian"/>
          <w:sz w:val="20"/>
          <w:lang w:val="af-ZA"/>
        </w:rPr>
        <w:t xml:space="preserve"> </w:t>
      </w:r>
      <w:r w:rsidRPr="00AA4BCA">
        <w:rPr>
          <w:rFonts w:ascii="Sylfaen" w:hAnsi="Sylfaen" w:cs="Sylfaen"/>
          <w:sz w:val="20"/>
        </w:rPr>
        <w:t>հրավերը</w:t>
      </w:r>
      <w:r w:rsidRPr="00AA4BCA">
        <w:rPr>
          <w:rFonts w:ascii="Arial LatArm" w:hAnsi="Arial LatArm" w:cs="Times Armenian"/>
          <w:sz w:val="20"/>
          <w:lang w:val="af-ZA"/>
        </w:rPr>
        <w:t xml:space="preserve"> </w:t>
      </w:r>
      <w:r w:rsidRPr="00AA4BCA">
        <w:rPr>
          <w:rFonts w:ascii="Sylfaen" w:hAnsi="Sylfaen" w:cs="Sylfaen"/>
          <w:sz w:val="20"/>
        </w:rPr>
        <w:t>կազմվել</w:t>
      </w:r>
      <w:r w:rsidRPr="00AA4BCA">
        <w:rPr>
          <w:rFonts w:ascii="Arial LatArm" w:hAnsi="Arial LatArm" w:cs="Times Armenian"/>
          <w:sz w:val="20"/>
          <w:lang w:val="af-ZA"/>
        </w:rPr>
        <w:t xml:space="preserve"> </w:t>
      </w:r>
      <w:r w:rsidRPr="00AA4BCA">
        <w:rPr>
          <w:rFonts w:ascii="Sylfaen" w:hAnsi="Sylfaen" w:cs="Sylfaen"/>
          <w:sz w:val="20"/>
        </w:rPr>
        <w:t>է</w:t>
      </w:r>
      <w:r w:rsidRPr="00AA4BCA">
        <w:rPr>
          <w:rFonts w:ascii="Arial LatArm" w:hAnsi="Arial LatArm" w:cs="Times Armenian"/>
          <w:sz w:val="20"/>
          <w:lang w:val="af-ZA"/>
        </w:rPr>
        <w:t xml:space="preserve"> </w:t>
      </w:r>
      <w:r w:rsidRPr="00AA4BCA">
        <w:rPr>
          <w:rFonts w:ascii="Sylfaen" w:hAnsi="Sylfaen" w:cs="Sylfaen"/>
          <w:sz w:val="20"/>
        </w:rPr>
        <w:t>գնումների</w:t>
      </w:r>
      <w:r w:rsidRPr="00AA4BCA">
        <w:rPr>
          <w:rFonts w:ascii="Arial LatArm" w:hAnsi="Arial LatArm" w:cs="Times Armenian"/>
          <w:sz w:val="20"/>
          <w:lang w:val="af-ZA"/>
        </w:rPr>
        <w:t xml:space="preserve"> </w:t>
      </w:r>
      <w:r w:rsidRPr="00AA4BCA">
        <w:rPr>
          <w:rFonts w:ascii="Sylfaen" w:hAnsi="Sylfaen" w:cs="Sylfaen"/>
          <w:sz w:val="20"/>
        </w:rPr>
        <w:t>մասին</w:t>
      </w:r>
      <w:r w:rsidRPr="00AA4BCA">
        <w:rPr>
          <w:rFonts w:ascii="Arial LatArm" w:hAnsi="Arial LatArm" w:cs="Sylfaen"/>
          <w:sz w:val="20"/>
          <w:lang w:val="af-ZA"/>
        </w:rPr>
        <w:t xml:space="preserve"> </w:t>
      </w:r>
      <w:r w:rsidRPr="00AA4BCA">
        <w:rPr>
          <w:rFonts w:ascii="Sylfaen" w:hAnsi="Sylfaen" w:cs="Sylfaen"/>
          <w:sz w:val="20"/>
        </w:rPr>
        <w:t>ՀՀ</w:t>
      </w:r>
      <w:r w:rsidRPr="00AA4BCA">
        <w:rPr>
          <w:rFonts w:ascii="Arial LatArm" w:hAnsi="Arial LatArm" w:cs="Times Armenian"/>
          <w:sz w:val="20"/>
          <w:lang w:val="af-ZA"/>
        </w:rPr>
        <w:t xml:space="preserve"> </w:t>
      </w:r>
      <w:r w:rsidRPr="00AA4BCA">
        <w:rPr>
          <w:rFonts w:ascii="Sylfaen" w:hAnsi="Sylfaen" w:cs="Sylfaen"/>
          <w:sz w:val="20"/>
        </w:rPr>
        <w:t>օրենսդրության</w:t>
      </w:r>
      <w:r w:rsidRPr="00AA4BCA">
        <w:rPr>
          <w:rFonts w:ascii="Arial LatArm" w:hAnsi="Arial LatArm" w:cs="Times Armenian"/>
          <w:sz w:val="20"/>
          <w:lang w:val="af-ZA"/>
        </w:rPr>
        <w:t xml:space="preserve">, </w:t>
      </w:r>
      <w:r w:rsidRPr="00AA4BCA">
        <w:rPr>
          <w:rFonts w:ascii="Sylfaen" w:hAnsi="Sylfaen" w:cs="Sylfaen"/>
          <w:sz w:val="20"/>
        </w:rPr>
        <w:t>այդ</w:t>
      </w:r>
      <w:r w:rsidRPr="00AA4BCA">
        <w:rPr>
          <w:rFonts w:ascii="Arial LatArm" w:hAnsi="Arial LatArm" w:cs="Times Armenian"/>
          <w:sz w:val="20"/>
          <w:lang w:val="af-ZA"/>
        </w:rPr>
        <w:t xml:space="preserve"> </w:t>
      </w:r>
      <w:r w:rsidRPr="00AA4BCA">
        <w:rPr>
          <w:rFonts w:ascii="Sylfaen" w:hAnsi="Sylfaen" w:cs="Sylfaen"/>
          <w:sz w:val="20"/>
        </w:rPr>
        <w:t>թվում</w:t>
      </w:r>
      <w:r w:rsidRPr="00AA4BCA">
        <w:rPr>
          <w:rFonts w:ascii="Arial LatArm" w:hAnsi="Arial LatArm" w:cs="Times Armenian"/>
          <w:sz w:val="20"/>
          <w:lang w:val="af-ZA"/>
        </w:rPr>
        <w:t>`</w:t>
      </w:r>
      <w:r w:rsidRPr="00AA4BCA">
        <w:rPr>
          <w:rFonts w:ascii="Arial LatArm" w:hAnsi="Arial LatArm"/>
          <w:sz w:val="20"/>
          <w:lang w:val="af-ZA"/>
        </w:rPr>
        <w:t xml:space="preserve"> «</w:t>
      </w:r>
      <w:r w:rsidRPr="00AA4BCA">
        <w:rPr>
          <w:rFonts w:ascii="Sylfaen" w:hAnsi="Sylfaen" w:cs="Sylfaen"/>
          <w:sz w:val="20"/>
        </w:rPr>
        <w:t>Գնումների</w:t>
      </w:r>
      <w:r w:rsidRPr="00AA4BCA">
        <w:rPr>
          <w:rFonts w:ascii="Arial LatArm" w:hAnsi="Arial LatArm" w:cs="Times Armenian"/>
          <w:sz w:val="20"/>
          <w:lang w:val="af-ZA"/>
        </w:rPr>
        <w:t xml:space="preserve"> </w:t>
      </w:r>
      <w:r w:rsidRPr="00AA4BCA">
        <w:rPr>
          <w:rFonts w:ascii="Sylfaen" w:hAnsi="Sylfaen" w:cs="Sylfaen"/>
          <w:sz w:val="20"/>
        </w:rPr>
        <w:t>մասին</w:t>
      </w:r>
      <w:r w:rsidRPr="00AA4BCA">
        <w:rPr>
          <w:rFonts w:ascii="Arial LatArm" w:hAnsi="Arial LatArm"/>
          <w:sz w:val="20"/>
          <w:lang w:val="af-ZA"/>
        </w:rPr>
        <w:t xml:space="preserve">» </w:t>
      </w:r>
      <w:r w:rsidRPr="00AA4BCA">
        <w:rPr>
          <w:rFonts w:ascii="Sylfaen" w:hAnsi="Sylfaen" w:cs="Sylfaen"/>
          <w:sz w:val="20"/>
        </w:rPr>
        <w:t>ՀՀ</w:t>
      </w:r>
      <w:r w:rsidRPr="00AA4BCA">
        <w:rPr>
          <w:rFonts w:ascii="Arial LatArm" w:hAnsi="Arial LatArm" w:cs="Times Armenian"/>
          <w:sz w:val="20"/>
          <w:lang w:val="af-ZA"/>
        </w:rPr>
        <w:t xml:space="preserve"> </w:t>
      </w:r>
      <w:r w:rsidRPr="00AA4BCA">
        <w:rPr>
          <w:rFonts w:ascii="Sylfaen" w:hAnsi="Sylfaen" w:cs="Sylfaen"/>
          <w:sz w:val="20"/>
        </w:rPr>
        <w:t>օրենքի</w:t>
      </w:r>
      <w:r w:rsidRPr="00AA4BCA">
        <w:rPr>
          <w:rFonts w:ascii="Arial LatArm" w:hAnsi="Arial LatArm" w:cs="Times Armenian"/>
          <w:sz w:val="20"/>
          <w:lang w:val="af-ZA"/>
        </w:rPr>
        <w:t xml:space="preserve"> (</w:t>
      </w:r>
      <w:r w:rsidRPr="00AA4BCA">
        <w:rPr>
          <w:rFonts w:ascii="Sylfaen" w:hAnsi="Sylfaen" w:cs="Sylfaen"/>
          <w:sz w:val="20"/>
        </w:rPr>
        <w:t>այսուհետ</w:t>
      </w:r>
      <w:r w:rsidRPr="00AA4BCA">
        <w:rPr>
          <w:rFonts w:ascii="Arial LatArm" w:hAnsi="Arial LatArm" w:cs="Times Armenian"/>
          <w:sz w:val="20"/>
          <w:lang w:val="af-ZA"/>
        </w:rPr>
        <w:t xml:space="preserve">` </w:t>
      </w:r>
      <w:r w:rsidRPr="00AA4BCA">
        <w:rPr>
          <w:rFonts w:ascii="Sylfaen" w:hAnsi="Sylfaen" w:cs="Sylfaen"/>
          <w:sz w:val="20"/>
        </w:rPr>
        <w:t>Օրենք</w:t>
      </w:r>
      <w:r w:rsidRPr="00AA4BCA">
        <w:rPr>
          <w:rFonts w:ascii="Arial LatArm" w:hAnsi="Arial LatArm" w:cs="Times Armenian"/>
          <w:sz w:val="20"/>
          <w:lang w:val="af-ZA"/>
        </w:rPr>
        <w:t xml:space="preserve">), </w:t>
      </w:r>
      <w:r w:rsidRPr="00AA4BCA">
        <w:rPr>
          <w:rFonts w:ascii="Sylfaen" w:hAnsi="Sylfaen" w:cs="Sylfaen"/>
          <w:sz w:val="20"/>
        </w:rPr>
        <w:t>ՀՀ</w:t>
      </w:r>
      <w:r w:rsidRPr="00AA4BCA">
        <w:rPr>
          <w:rFonts w:ascii="Arial LatArm" w:hAnsi="Arial LatArm" w:cs="Times Armenian"/>
          <w:sz w:val="20"/>
          <w:lang w:val="af-ZA"/>
        </w:rPr>
        <w:t xml:space="preserve"> </w:t>
      </w:r>
      <w:r w:rsidRPr="00AA4BCA">
        <w:rPr>
          <w:rFonts w:ascii="Sylfaen" w:hAnsi="Sylfaen" w:cs="Sylfaen"/>
          <w:sz w:val="20"/>
        </w:rPr>
        <w:t>կառավարության</w:t>
      </w:r>
      <w:r w:rsidRPr="00AA4BCA">
        <w:rPr>
          <w:rFonts w:ascii="Arial LatArm" w:hAnsi="Arial LatArm" w:cs="Times Armenian"/>
          <w:sz w:val="20"/>
          <w:lang w:val="af-ZA"/>
        </w:rPr>
        <w:t xml:space="preserve"> 2017</w:t>
      </w:r>
      <w:r w:rsidRPr="00AA4BCA">
        <w:rPr>
          <w:rFonts w:ascii="Sylfaen" w:hAnsi="Sylfaen" w:cs="Sylfaen"/>
          <w:sz w:val="20"/>
        </w:rPr>
        <w:t>թ</w:t>
      </w:r>
      <w:r w:rsidRPr="00AA4BCA">
        <w:rPr>
          <w:rFonts w:ascii="Arial LatArm" w:hAnsi="Arial LatArm" w:cs="Times Armenian"/>
          <w:sz w:val="20"/>
          <w:lang w:val="af-ZA"/>
        </w:rPr>
        <w:t xml:space="preserve">. </w:t>
      </w:r>
      <w:r w:rsidRPr="00AA4BCA">
        <w:rPr>
          <w:rFonts w:ascii="Sylfaen" w:hAnsi="Sylfaen" w:cs="Sylfaen"/>
          <w:sz w:val="20"/>
          <w:lang w:val="af-ZA"/>
        </w:rPr>
        <w:t>մայիսի</w:t>
      </w:r>
      <w:r w:rsidRPr="00AA4BCA">
        <w:rPr>
          <w:rFonts w:ascii="Arial LatArm" w:hAnsi="Arial LatArm" w:cs="Arial LatArm"/>
          <w:sz w:val="20"/>
          <w:lang w:val="af-ZA"/>
        </w:rPr>
        <w:t xml:space="preserve"> 4-</w:t>
      </w:r>
      <w:r w:rsidRPr="00AA4BCA">
        <w:rPr>
          <w:rFonts w:ascii="Sylfaen" w:hAnsi="Sylfaen" w:cs="Sylfaen"/>
          <w:sz w:val="20"/>
          <w:lang w:val="af-ZA"/>
        </w:rPr>
        <w:t>ի</w:t>
      </w:r>
      <w:r w:rsidRPr="00AA4BCA">
        <w:rPr>
          <w:rFonts w:ascii="Arial LatArm" w:hAnsi="Arial LatArm" w:cs="Arial LatArm"/>
          <w:sz w:val="20"/>
          <w:lang w:val="af-ZA"/>
        </w:rPr>
        <w:t xml:space="preserve"> N 526-</w:t>
      </w:r>
      <w:r w:rsidRPr="00AA4BCA">
        <w:rPr>
          <w:rFonts w:ascii="Sylfaen" w:hAnsi="Sylfaen" w:cs="Sylfaen"/>
          <w:sz w:val="20"/>
        </w:rPr>
        <w:t>Ն</w:t>
      </w:r>
      <w:r w:rsidRPr="00AA4BCA">
        <w:rPr>
          <w:rFonts w:ascii="Arial LatArm" w:hAnsi="Arial LatArm" w:cs="Times Armenian"/>
          <w:sz w:val="20"/>
          <w:lang w:val="af-ZA"/>
        </w:rPr>
        <w:t xml:space="preserve"> </w:t>
      </w:r>
      <w:r w:rsidRPr="00AA4BCA">
        <w:rPr>
          <w:rFonts w:ascii="Sylfaen" w:hAnsi="Sylfaen" w:cs="Sylfaen"/>
          <w:sz w:val="20"/>
        </w:rPr>
        <w:t>որոշմամբ</w:t>
      </w:r>
      <w:r w:rsidRPr="00AA4BCA">
        <w:rPr>
          <w:rFonts w:ascii="Arial LatArm" w:hAnsi="Arial LatArm" w:cs="Times Armenian"/>
          <w:sz w:val="20"/>
          <w:lang w:val="af-ZA"/>
        </w:rPr>
        <w:t xml:space="preserve"> </w:t>
      </w:r>
      <w:r w:rsidRPr="00AA4BCA">
        <w:rPr>
          <w:rFonts w:ascii="Sylfaen" w:hAnsi="Sylfaen" w:cs="Sylfaen"/>
          <w:sz w:val="20"/>
        </w:rPr>
        <w:t>հաստատված</w:t>
      </w:r>
      <w:r w:rsidRPr="00AA4BCA">
        <w:rPr>
          <w:rFonts w:ascii="Arial LatArm" w:hAnsi="Arial LatArm" w:cs="Times Armenian"/>
          <w:sz w:val="20"/>
          <w:lang w:val="af-ZA"/>
        </w:rPr>
        <w:t xml:space="preserve"> «</w:t>
      </w:r>
      <w:r w:rsidRPr="00AA4BCA">
        <w:rPr>
          <w:rFonts w:ascii="Sylfaen" w:hAnsi="Sylfaen" w:cs="Sylfaen"/>
          <w:sz w:val="20"/>
        </w:rPr>
        <w:t>Գնումների</w:t>
      </w:r>
      <w:r w:rsidRPr="00AA4BCA">
        <w:rPr>
          <w:rFonts w:ascii="Arial LatArm" w:hAnsi="Arial LatArm" w:cs="Times Armenian"/>
          <w:sz w:val="20"/>
          <w:lang w:val="af-ZA"/>
        </w:rPr>
        <w:t xml:space="preserve"> </w:t>
      </w:r>
      <w:r w:rsidRPr="00AA4BCA">
        <w:rPr>
          <w:rFonts w:ascii="Sylfaen" w:hAnsi="Sylfaen" w:cs="Sylfaen"/>
          <w:sz w:val="20"/>
        </w:rPr>
        <w:t>գործընթացի</w:t>
      </w:r>
      <w:r w:rsidRPr="00AA4BCA">
        <w:rPr>
          <w:rFonts w:ascii="Arial LatArm" w:hAnsi="Arial LatArm" w:cs="Times Armenian"/>
          <w:sz w:val="20"/>
          <w:lang w:val="af-ZA"/>
        </w:rPr>
        <w:t xml:space="preserve"> </w:t>
      </w:r>
      <w:r w:rsidRPr="00AA4BCA">
        <w:rPr>
          <w:rFonts w:ascii="Sylfaen" w:hAnsi="Sylfaen" w:cs="Sylfaen"/>
          <w:sz w:val="20"/>
        </w:rPr>
        <w:t>կազմակերպման</w:t>
      </w:r>
      <w:r w:rsidRPr="00AA4BCA">
        <w:rPr>
          <w:rFonts w:ascii="Arial LatArm" w:hAnsi="Arial LatArm"/>
          <w:sz w:val="20"/>
          <w:lang w:val="af-ZA"/>
        </w:rPr>
        <w:t xml:space="preserve">» </w:t>
      </w:r>
      <w:r w:rsidRPr="00AA4BCA">
        <w:rPr>
          <w:rFonts w:ascii="Sylfaen" w:hAnsi="Sylfaen" w:cs="Sylfaen"/>
          <w:sz w:val="20"/>
        </w:rPr>
        <w:t>կարգի</w:t>
      </w:r>
      <w:r w:rsidRPr="00AA4BCA">
        <w:rPr>
          <w:rFonts w:ascii="Arial LatArm" w:hAnsi="Arial LatArm" w:cs="Times Armenian"/>
          <w:sz w:val="20"/>
          <w:lang w:val="af-ZA"/>
        </w:rPr>
        <w:t xml:space="preserve"> (</w:t>
      </w:r>
      <w:r w:rsidRPr="00AA4BCA">
        <w:rPr>
          <w:rFonts w:ascii="Sylfaen" w:hAnsi="Sylfaen" w:cs="Sylfaen"/>
          <w:sz w:val="20"/>
        </w:rPr>
        <w:t>այսուհետ</w:t>
      </w:r>
      <w:r w:rsidRPr="00AA4BCA">
        <w:rPr>
          <w:rFonts w:ascii="Arial LatArm" w:hAnsi="Arial LatArm" w:cs="Times Armenian"/>
          <w:sz w:val="20"/>
          <w:lang w:val="af-ZA"/>
        </w:rPr>
        <w:t xml:space="preserve">` </w:t>
      </w:r>
      <w:r w:rsidRPr="00AA4BCA">
        <w:rPr>
          <w:rFonts w:ascii="Sylfaen" w:hAnsi="Sylfaen" w:cs="Sylfaen"/>
          <w:sz w:val="20"/>
        </w:rPr>
        <w:t>Կարգ</w:t>
      </w:r>
      <w:r w:rsidRPr="00AA4BCA">
        <w:rPr>
          <w:rFonts w:ascii="Arial LatArm" w:hAnsi="Arial LatArm" w:cs="Times Armenian"/>
          <w:sz w:val="20"/>
          <w:lang w:val="af-ZA"/>
        </w:rPr>
        <w:t xml:space="preserve">) </w:t>
      </w:r>
      <w:r w:rsidRPr="00AA4BCA">
        <w:rPr>
          <w:rFonts w:ascii="Sylfaen" w:hAnsi="Sylfaen" w:cs="Sylfaen"/>
          <w:sz w:val="20"/>
        </w:rPr>
        <w:t>և</w:t>
      </w:r>
      <w:r w:rsidRPr="00AA4BCA">
        <w:rPr>
          <w:rFonts w:ascii="Arial LatArm" w:hAnsi="Arial LatArm" w:cs="Times Armenian"/>
          <w:sz w:val="20"/>
          <w:lang w:val="af-ZA"/>
        </w:rPr>
        <w:t xml:space="preserve"> </w:t>
      </w:r>
      <w:r w:rsidRPr="00AA4BCA">
        <w:rPr>
          <w:rFonts w:ascii="Sylfaen" w:hAnsi="Sylfaen" w:cs="Sylfaen"/>
          <w:sz w:val="20"/>
        </w:rPr>
        <w:t>այլ</w:t>
      </w:r>
      <w:r w:rsidRPr="00AA4BCA">
        <w:rPr>
          <w:rFonts w:ascii="Arial LatArm" w:hAnsi="Arial LatArm" w:cs="Times Armenian"/>
          <w:sz w:val="20"/>
          <w:lang w:val="af-ZA"/>
        </w:rPr>
        <w:t xml:space="preserve"> </w:t>
      </w:r>
      <w:r w:rsidRPr="00AA4BCA">
        <w:rPr>
          <w:rFonts w:ascii="Sylfaen" w:hAnsi="Sylfaen" w:cs="Sylfaen"/>
          <w:sz w:val="20"/>
        </w:rPr>
        <w:t>իրավական</w:t>
      </w:r>
      <w:r w:rsidRPr="00AA4BCA">
        <w:rPr>
          <w:rFonts w:ascii="Arial LatArm" w:hAnsi="Arial LatArm" w:cs="Times Armenian"/>
          <w:sz w:val="20"/>
          <w:lang w:val="af-ZA"/>
        </w:rPr>
        <w:t xml:space="preserve"> </w:t>
      </w:r>
      <w:r w:rsidRPr="00AA4BCA">
        <w:rPr>
          <w:rFonts w:ascii="Sylfaen" w:hAnsi="Sylfaen" w:cs="Sylfaen"/>
          <w:sz w:val="20"/>
        </w:rPr>
        <w:t>ակտերի</w:t>
      </w:r>
      <w:r w:rsidRPr="00AA4BCA">
        <w:rPr>
          <w:rFonts w:ascii="Arial LatArm" w:hAnsi="Arial LatArm" w:cs="Times Armenian"/>
          <w:sz w:val="20"/>
          <w:lang w:val="af-ZA"/>
        </w:rPr>
        <w:t xml:space="preserve"> </w:t>
      </w:r>
      <w:r w:rsidRPr="00AA4BCA">
        <w:rPr>
          <w:rFonts w:ascii="Sylfaen" w:hAnsi="Sylfaen" w:cs="Sylfaen"/>
          <w:sz w:val="20"/>
        </w:rPr>
        <w:t>պահանջներին</w:t>
      </w:r>
      <w:r w:rsidRPr="00AA4BCA">
        <w:rPr>
          <w:rFonts w:ascii="Arial LatArm" w:hAnsi="Arial LatArm" w:cs="Times Armenian"/>
          <w:sz w:val="20"/>
          <w:lang w:val="af-ZA"/>
        </w:rPr>
        <w:t xml:space="preserve"> </w:t>
      </w:r>
      <w:r w:rsidRPr="00AA4BCA">
        <w:rPr>
          <w:rFonts w:ascii="Sylfaen" w:hAnsi="Sylfaen" w:cs="Sylfaen"/>
          <w:sz w:val="20"/>
        </w:rPr>
        <w:t>համապատասխան</w:t>
      </w:r>
      <w:r w:rsidRPr="00AA4BCA">
        <w:rPr>
          <w:rFonts w:ascii="Arial LatArm" w:hAnsi="Arial LatArm" w:cs="Times Armenian"/>
          <w:sz w:val="20"/>
          <w:lang w:val="af-ZA"/>
        </w:rPr>
        <w:t xml:space="preserve"> </w:t>
      </w:r>
      <w:r w:rsidRPr="00AA4BCA">
        <w:rPr>
          <w:rFonts w:ascii="Sylfaen" w:hAnsi="Sylfaen" w:cs="Sylfaen"/>
          <w:sz w:val="20"/>
        </w:rPr>
        <w:t>և</w:t>
      </w:r>
      <w:r w:rsidRPr="00AA4BCA">
        <w:rPr>
          <w:rFonts w:ascii="Arial LatArm" w:hAnsi="Arial LatArm" w:cs="Times Armenian"/>
          <w:sz w:val="20"/>
          <w:lang w:val="af-ZA"/>
        </w:rPr>
        <w:t xml:space="preserve"> </w:t>
      </w:r>
      <w:r w:rsidRPr="00AA4BCA">
        <w:rPr>
          <w:rFonts w:ascii="Sylfaen" w:hAnsi="Sylfaen" w:cs="Sylfaen"/>
          <w:sz w:val="20"/>
        </w:rPr>
        <w:t>նպատակ</w:t>
      </w:r>
      <w:r w:rsidRPr="00AA4BCA">
        <w:rPr>
          <w:rFonts w:ascii="Arial LatArm" w:hAnsi="Arial LatArm" w:cs="Times Armenian"/>
          <w:sz w:val="20"/>
          <w:lang w:val="af-ZA"/>
        </w:rPr>
        <w:t xml:space="preserve"> </w:t>
      </w:r>
      <w:r w:rsidRPr="00AA4BCA">
        <w:rPr>
          <w:rFonts w:ascii="Sylfaen" w:hAnsi="Sylfaen" w:cs="Sylfaen"/>
          <w:sz w:val="20"/>
        </w:rPr>
        <w:t>ունի</w:t>
      </w:r>
      <w:r w:rsidRPr="00AA4BCA">
        <w:rPr>
          <w:rFonts w:ascii="Arial LatArm" w:hAnsi="Arial LatArm" w:cs="Times Armenian"/>
          <w:sz w:val="20"/>
          <w:lang w:val="af-ZA"/>
        </w:rPr>
        <w:t xml:space="preserve"> </w:t>
      </w:r>
      <w:r w:rsidRPr="00AA4BCA">
        <w:rPr>
          <w:rFonts w:ascii="Arial LatArm" w:hAnsi="Arial LatArm"/>
          <w:sz w:val="20"/>
          <w:lang w:val="af-ZA"/>
        </w:rPr>
        <w:t>«</w:t>
      </w:r>
      <w:r w:rsidR="00970A69" w:rsidRPr="00AA4BCA">
        <w:rPr>
          <w:rFonts w:ascii="Sylfaen" w:hAnsi="Sylfaen" w:cs="Sylfaen"/>
          <w:sz w:val="20"/>
          <w:lang w:val="ru-RU"/>
        </w:rPr>
        <w:t>Արևաշատի</w:t>
      </w:r>
      <w:r w:rsidR="00970A69" w:rsidRPr="00AA4BCA">
        <w:rPr>
          <w:rFonts w:ascii="Arial LatArm" w:hAnsi="Arial LatArm"/>
          <w:sz w:val="20"/>
          <w:lang w:val="af-ZA"/>
        </w:rPr>
        <w:t xml:space="preserve">  </w:t>
      </w:r>
      <w:r w:rsidR="00970A69" w:rsidRPr="00AA4BCA">
        <w:rPr>
          <w:rFonts w:ascii="Sylfaen" w:hAnsi="Sylfaen" w:cs="Sylfaen"/>
          <w:sz w:val="20"/>
          <w:lang w:val="ru-RU"/>
        </w:rPr>
        <w:t>համայնքապետարան</w:t>
      </w:r>
      <w:r w:rsidRPr="00AA4BCA">
        <w:rPr>
          <w:rFonts w:ascii="Arial LatArm" w:hAnsi="Arial LatArm"/>
          <w:sz w:val="20"/>
          <w:lang w:val="af-ZA"/>
        </w:rPr>
        <w:t>»-</w:t>
      </w:r>
      <w:r w:rsidRPr="00AA4BCA">
        <w:rPr>
          <w:rFonts w:ascii="Sylfaen" w:hAnsi="Sylfaen" w:cs="Sylfaen"/>
          <w:sz w:val="20"/>
        </w:rPr>
        <w:t>ի</w:t>
      </w:r>
      <w:r w:rsidRPr="00AA4BCA">
        <w:rPr>
          <w:rFonts w:ascii="Arial LatArm" w:hAnsi="Arial LatArm"/>
          <w:sz w:val="20"/>
          <w:lang w:val="af-ZA"/>
        </w:rPr>
        <w:t xml:space="preserve"> </w:t>
      </w:r>
      <w:r w:rsidRPr="00AA4BCA">
        <w:rPr>
          <w:rFonts w:ascii="Arial LatArm" w:hAnsi="Arial LatArm" w:cs="Times Armenian"/>
          <w:sz w:val="20"/>
          <w:lang w:val="af-ZA"/>
        </w:rPr>
        <w:t>(</w:t>
      </w:r>
      <w:r w:rsidRPr="00AA4BCA">
        <w:rPr>
          <w:rFonts w:ascii="Sylfaen" w:hAnsi="Sylfaen" w:cs="Sylfaen"/>
          <w:sz w:val="20"/>
        </w:rPr>
        <w:t>այսուհետ</w:t>
      </w:r>
      <w:r w:rsidRPr="00AA4BCA">
        <w:rPr>
          <w:rFonts w:ascii="Arial LatArm" w:hAnsi="Arial LatArm" w:cs="Times Armenian"/>
          <w:sz w:val="20"/>
          <w:lang w:val="af-ZA"/>
        </w:rPr>
        <w:t xml:space="preserve">` </w:t>
      </w:r>
      <w:r w:rsidRPr="00AA4BCA">
        <w:rPr>
          <w:rFonts w:ascii="Sylfaen" w:hAnsi="Sylfaen" w:cs="Sylfaen"/>
          <w:sz w:val="20"/>
        </w:rPr>
        <w:t>պատվիրատու</w:t>
      </w:r>
      <w:r w:rsidRPr="00AA4BCA">
        <w:rPr>
          <w:rFonts w:ascii="Arial LatArm" w:hAnsi="Arial LatArm" w:cs="Times Armenian"/>
          <w:sz w:val="20"/>
          <w:lang w:val="af-ZA"/>
        </w:rPr>
        <w:t xml:space="preserve">) </w:t>
      </w:r>
      <w:r w:rsidRPr="00AA4BCA">
        <w:rPr>
          <w:rFonts w:ascii="Sylfaen" w:hAnsi="Sylfaen" w:cs="Sylfaen"/>
          <w:sz w:val="20"/>
        </w:rPr>
        <w:t>կողմից</w:t>
      </w:r>
      <w:r w:rsidRPr="00AA4BCA">
        <w:rPr>
          <w:rFonts w:ascii="Arial LatArm" w:hAnsi="Arial LatArm" w:cs="Times Armenian"/>
          <w:sz w:val="20"/>
          <w:lang w:val="af-ZA"/>
        </w:rPr>
        <w:t xml:space="preserve"> </w:t>
      </w:r>
      <w:r w:rsidRPr="00AA4BCA">
        <w:rPr>
          <w:rFonts w:ascii="Sylfaen" w:hAnsi="Sylfaen" w:cs="Sylfaen"/>
          <w:sz w:val="20"/>
        </w:rPr>
        <w:t>հայտարարված</w:t>
      </w:r>
      <w:r w:rsidRPr="00AA4BCA">
        <w:rPr>
          <w:rFonts w:ascii="Arial LatArm" w:hAnsi="Arial LatArm" w:cs="Times Armenian"/>
          <w:sz w:val="20"/>
          <w:lang w:val="af-ZA"/>
        </w:rPr>
        <w:t xml:space="preserve"> </w:t>
      </w:r>
      <w:r w:rsidRPr="00AA4BCA">
        <w:rPr>
          <w:rFonts w:ascii="Sylfaen" w:hAnsi="Sylfaen" w:cs="Sylfaen"/>
          <w:sz w:val="20"/>
        </w:rPr>
        <w:t>ընթացակարգին</w:t>
      </w:r>
      <w:r w:rsidRPr="00AA4BCA">
        <w:rPr>
          <w:rFonts w:ascii="Arial LatArm" w:hAnsi="Arial LatArm" w:cs="Sylfaen"/>
          <w:sz w:val="20"/>
          <w:lang w:val="af-ZA"/>
        </w:rPr>
        <w:t xml:space="preserve"> </w:t>
      </w:r>
      <w:r w:rsidRPr="00AA4BCA">
        <w:rPr>
          <w:rFonts w:ascii="Sylfaen" w:hAnsi="Sylfaen" w:cs="Sylfaen"/>
          <w:sz w:val="20"/>
        </w:rPr>
        <w:t>մասնակցելու</w:t>
      </w:r>
      <w:r w:rsidRPr="00AA4BCA">
        <w:rPr>
          <w:rFonts w:ascii="Arial LatArm" w:hAnsi="Arial LatArm" w:cs="Times Armenian"/>
          <w:sz w:val="20"/>
          <w:lang w:val="af-ZA"/>
        </w:rPr>
        <w:t xml:space="preserve"> </w:t>
      </w:r>
      <w:r w:rsidRPr="00AA4BCA">
        <w:rPr>
          <w:rFonts w:ascii="Sylfaen" w:hAnsi="Sylfaen" w:cs="Sylfaen"/>
          <w:sz w:val="20"/>
        </w:rPr>
        <w:t>մտադրություն</w:t>
      </w:r>
      <w:r w:rsidRPr="00AA4BCA">
        <w:rPr>
          <w:rFonts w:ascii="Arial LatArm" w:hAnsi="Arial LatArm" w:cs="Times Armenian"/>
          <w:sz w:val="20"/>
          <w:lang w:val="af-ZA"/>
        </w:rPr>
        <w:t xml:space="preserve"> </w:t>
      </w:r>
      <w:r w:rsidRPr="00AA4BCA">
        <w:rPr>
          <w:rFonts w:ascii="Sylfaen" w:hAnsi="Sylfaen" w:cs="Sylfaen"/>
          <w:sz w:val="20"/>
        </w:rPr>
        <w:t>ունեցող</w:t>
      </w:r>
      <w:r w:rsidRPr="00AA4BCA">
        <w:rPr>
          <w:rFonts w:ascii="Arial LatArm" w:hAnsi="Arial LatArm" w:cs="Times Armenian"/>
          <w:sz w:val="20"/>
          <w:lang w:val="af-ZA"/>
        </w:rPr>
        <w:t xml:space="preserve"> </w:t>
      </w:r>
      <w:r w:rsidRPr="00AA4BCA">
        <w:rPr>
          <w:rFonts w:ascii="Sylfaen" w:hAnsi="Sylfaen" w:cs="Sylfaen"/>
          <w:sz w:val="20"/>
        </w:rPr>
        <w:t>անձանց</w:t>
      </w:r>
      <w:r w:rsidRPr="00AA4BCA">
        <w:rPr>
          <w:rFonts w:ascii="Arial LatArm" w:hAnsi="Arial LatArm" w:cs="Times Armenian"/>
          <w:sz w:val="20"/>
          <w:lang w:val="af-ZA"/>
        </w:rPr>
        <w:t xml:space="preserve"> (</w:t>
      </w:r>
      <w:r w:rsidRPr="00AA4BCA">
        <w:rPr>
          <w:rFonts w:ascii="Sylfaen" w:hAnsi="Sylfaen" w:cs="Sylfaen"/>
          <w:sz w:val="20"/>
        </w:rPr>
        <w:t>այսուհետ</w:t>
      </w:r>
      <w:r w:rsidRPr="00AA4BCA">
        <w:rPr>
          <w:rFonts w:ascii="Arial LatArm" w:hAnsi="Arial LatArm" w:cs="Times Armenian"/>
          <w:sz w:val="20"/>
          <w:lang w:val="af-ZA"/>
        </w:rPr>
        <w:t xml:space="preserve">`  </w:t>
      </w:r>
      <w:r w:rsidRPr="00AA4BCA">
        <w:rPr>
          <w:rFonts w:ascii="Sylfaen" w:hAnsi="Sylfaen" w:cs="Sylfaen"/>
          <w:sz w:val="20"/>
        </w:rPr>
        <w:t>մասնակից</w:t>
      </w:r>
      <w:r w:rsidRPr="00AA4BCA">
        <w:rPr>
          <w:rFonts w:ascii="Arial LatArm" w:hAnsi="Arial LatArm" w:cs="Times Armenian"/>
          <w:sz w:val="20"/>
          <w:lang w:val="af-ZA"/>
        </w:rPr>
        <w:t xml:space="preserve">) </w:t>
      </w:r>
      <w:r w:rsidRPr="00AA4BCA">
        <w:rPr>
          <w:rFonts w:ascii="Sylfaen" w:hAnsi="Sylfaen" w:cs="Sylfaen"/>
          <w:sz w:val="20"/>
        </w:rPr>
        <w:t>տեղեկացնելու</w:t>
      </w:r>
      <w:r w:rsidRPr="00AA4BCA">
        <w:rPr>
          <w:rFonts w:ascii="Arial LatArm" w:hAnsi="Arial LatArm" w:cs="Times Armenian"/>
          <w:sz w:val="20"/>
          <w:lang w:val="af-ZA"/>
        </w:rPr>
        <w:t xml:space="preserve"> </w:t>
      </w:r>
      <w:r w:rsidRPr="00AA4BCA">
        <w:rPr>
          <w:rFonts w:ascii="Sylfaen" w:hAnsi="Sylfaen" w:cs="Sylfaen"/>
          <w:sz w:val="20"/>
        </w:rPr>
        <w:t>ընթացակարգի</w:t>
      </w:r>
      <w:r w:rsidRPr="00AA4BCA">
        <w:rPr>
          <w:rFonts w:ascii="Arial LatArm" w:hAnsi="Arial LatArm" w:cs="Times Armenian"/>
          <w:sz w:val="20"/>
          <w:lang w:val="af-ZA"/>
        </w:rPr>
        <w:t xml:space="preserve"> </w:t>
      </w:r>
      <w:r w:rsidRPr="00AA4BCA">
        <w:rPr>
          <w:rFonts w:ascii="Sylfaen" w:hAnsi="Sylfaen" w:cs="Sylfaen"/>
          <w:sz w:val="20"/>
        </w:rPr>
        <w:t>պայմանների</w:t>
      </w:r>
      <w:r w:rsidRPr="00AA4BCA">
        <w:rPr>
          <w:rFonts w:ascii="Arial LatArm" w:hAnsi="Arial LatArm" w:cs="Times Armenian"/>
          <w:sz w:val="20"/>
          <w:lang w:val="af-ZA"/>
        </w:rPr>
        <w:t xml:space="preserve">` </w:t>
      </w:r>
      <w:r w:rsidRPr="00AA4BCA">
        <w:rPr>
          <w:rFonts w:ascii="Sylfaen" w:hAnsi="Sylfaen" w:cs="Sylfaen"/>
          <w:sz w:val="20"/>
        </w:rPr>
        <w:t>գնման</w:t>
      </w:r>
      <w:r w:rsidRPr="00AA4BCA">
        <w:rPr>
          <w:rFonts w:ascii="Arial LatArm" w:hAnsi="Arial LatArm" w:cs="Times Armenian"/>
          <w:sz w:val="20"/>
          <w:lang w:val="af-ZA"/>
        </w:rPr>
        <w:t xml:space="preserve"> </w:t>
      </w:r>
      <w:r w:rsidRPr="00AA4BCA">
        <w:rPr>
          <w:rFonts w:ascii="Sylfaen" w:hAnsi="Sylfaen" w:cs="Sylfaen"/>
          <w:sz w:val="20"/>
        </w:rPr>
        <w:t>առարկայի</w:t>
      </w:r>
      <w:r w:rsidRPr="00AA4BCA">
        <w:rPr>
          <w:rFonts w:ascii="Arial LatArm" w:hAnsi="Arial LatArm" w:cs="Times Armenian"/>
          <w:sz w:val="20"/>
          <w:lang w:val="af-ZA"/>
        </w:rPr>
        <w:t xml:space="preserve">, </w:t>
      </w:r>
      <w:r w:rsidRPr="00AA4BCA">
        <w:rPr>
          <w:rFonts w:ascii="Sylfaen" w:hAnsi="Sylfaen" w:cs="Sylfaen"/>
          <w:sz w:val="20"/>
        </w:rPr>
        <w:t>ընթացակարգի</w:t>
      </w:r>
      <w:r w:rsidRPr="00AA4BCA">
        <w:rPr>
          <w:rFonts w:ascii="Arial LatArm" w:hAnsi="Arial LatArm" w:cs="Times Armenian"/>
          <w:sz w:val="20"/>
          <w:lang w:val="af-ZA"/>
        </w:rPr>
        <w:t xml:space="preserve"> </w:t>
      </w:r>
      <w:r w:rsidRPr="00AA4BCA">
        <w:rPr>
          <w:rFonts w:ascii="Sylfaen" w:hAnsi="Sylfaen" w:cs="Sylfaen"/>
          <w:sz w:val="20"/>
        </w:rPr>
        <w:t>անցկացման</w:t>
      </w:r>
      <w:r w:rsidRPr="00AA4BCA">
        <w:rPr>
          <w:rFonts w:ascii="Arial LatArm" w:hAnsi="Arial LatArm" w:cs="Times Armenian"/>
          <w:sz w:val="20"/>
          <w:lang w:val="af-ZA"/>
        </w:rPr>
        <w:t xml:space="preserve">, </w:t>
      </w:r>
      <w:r w:rsidRPr="00AA4BCA">
        <w:rPr>
          <w:rFonts w:ascii="Sylfaen" w:hAnsi="Sylfaen" w:cs="Sylfaen"/>
          <w:sz w:val="20"/>
          <w:lang w:val="hy-AM"/>
        </w:rPr>
        <w:t>ընտրված</w:t>
      </w:r>
      <w:r w:rsidRPr="00AA4BCA">
        <w:rPr>
          <w:rFonts w:ascii="Arial LatArm" w:hAnsi="Arial LatArm" w:cs="Arial LatArm"/>
          <w:sz w:val="20"/>
          <w:lang w:val="hy-AM"/>
        </w:rPr>
        <w:t xml:space="preserve"> </w:t>
      </w:r>
      <w:r w:rsidRPr="00AA4BCA">
        <w:rPr>
          <w:rFonts w:ascii="Sylfaen" w:hAnsi="Sylfaen" w:cs="Sylfaen"/>
          <w:sz w:val="20"/>
          <w:lang w:val="hy-AM"/>
        </w:rPr>
        <w:t>մասնակցին</w:t>
      </w:r>
      <w:r w:rsidRPr="00AA4BCA">
        <w:rPr>
          <w:rFonts w:ascii="Arial LatArm" w:hAnsi="Arial LatArm" w:cs="Times Armenian"/>
          <w:sz w:val="20"/>
          <w:lang w:val="af-ZA"/>
        </w:rPr>
        <w:t xml:space="preserve"> </w:t>
      </w:r>
      <w:r w:rsidRPr="00AA4BCA">
        <w:rPr>
          <w:rFonts w:ascii="Sylfaen" w:hAnsi="Sylfaen" w:cs="Sylfaen"/>
          <w:sz w:val="20"/>
        </w:rPr>
        <w:t>որոշելու</w:t>
      </w:r>
      <w:r w:rsidRPr="00AA4BCA">
        <w:rPr>
          <w:rFonts w:ascii="Arial LatArm" w:hAnsi="Arial LatArm" w:cs="Times Armenian"/>
          <w:sz w:val="20"/>
          <w:lang w:val="af-ZA"/>
        </w:rPr>
        <w:t xml:space="preserve"> </w:t>
      </w:r>
      <w:r w:rsidRPr="00AA4BCA">
        <w:rPr>
          <w:rFonts w:ascii="Sylfaen" w:hAnsi="Sylfaen" w:cs="Sylfaen"/>
          <w:sz w:val="20"/>
        </w:rPr>
        <w:t>և</w:t>
      </w:r>
      <w:r w:rsidRPr="00AA4BCA">
        <w:rPr>
          <w:rFonts w:ascii="Arial LatArm" w:hAnsi="Arial LatArm" w:cs="Times Armenian"/>
          <w:sz w:val="20"/>
          <w:lang w:val="af-ZA"/>
        </w:rPr>
        <w:t xml:space="preserve"> </w:t>
      </w:r>
      <w:r w:rsidRPr="00AA4BCA">
        <w:rPr>
          <w:rFonts w:ascii="Sylfaen" w:hAnsi="Sylfaen" w:cs="Sylfaen"/>
          <w:sz w:val="20"/>
        </w:rPr>
        <w:t>նրա</w:t>
      </w:r>
      <w:r w:rsidRPr="00AA4BCA">
        <w:rPr>
          <w:rFonts w:ascii="Arial LatArm" w:hAnsi="Arial LatArm" w:cs="Times Armenian"/>
          <w:sz w:val="20"/>
          <w:lang w:val="af-ZA"/>
        </w:rPr>
        <w:t xml:space="preserve"> </w:t>
      </w:r>
      <w:r w:rsidRPr="00AA4BCA">
        <w:rPr>
          <w:rFonts w:ascii="Sylfaen" w:hAnsi="Sylfaen" w:cs="Sylfaen"/>
          <w:sz w:val="20"/>
        </w:rPr>
        <w:t>հետ</w:t>
      </w:r>
      <w:r w:rsidRPr="00AA4BCA">
        <w:rPr>
          <w:rFonts w:ascii="Arial LatArm" w:hAnsi="Arial LatArm" w:cs="Times Armenian"/>
          <w:sz w:val="20"/>
          <w:lang w:val="af-ZA"/>
        </w:rPr>
        <w:t xml:space="preserve"> </w:t>
      </w:r>
      <w:r w:rsidRPr="00AA4BCA">
        <w:rPr>
          <w:rFonts w:ascii="Sylfaen" w:hAnsi="Sylfaen" w:cs="Sylfaen"/>
          <w:sz w:val="20"/>
        </w:rPr>
        <w:t>պայմանագիր</w:t>
      </w:r>
      <w:r w:rsidRPr="00AA4BCA">
        <w:rPr>
          <w:rFonts w:ascii="Arial LatArm" w:hAnsi="Arial LatArm" w:cs="Times Armenian"/>
          <w:sz w:val="20"/>
          <w:lang w:val="af-ZA"/>
        </w:rPr>
        <w:t xml:space="preserve"> </w:t>
      </w:r>
      <w:r w:rsidRPr="00AA4BCA">
        <w:rPr>
          <w:rFonts w:ascii="Sylfaen" w:hAnsi="Sylfaen" w:cs="Sylfaen"/>
          <w:sz w:val="20"/>
        </w:rPr>
        <w:t>կնքելու</w:t>
      </w:r>
      <w:r w:rsidRPr="00AA4BCA">
        <w:rPr>
          <w:rFonts w:ascii="Arial LatArm" w:hAnsi="Arial LatArm" w:cs="Times Armenian"/>
          <w:sz w:val="20"/>
          <w:lang w:val="af-ZA"/>
        </w:rPr>
        <w:t xml:space="preserve"> </w:t>
      </w:r>
      <w:r w:rsidRPr="00AA4BCA">
        <w:rPr>
          <w:rFonts w:ascii="Sylfaen" w:hAnsi="Sylfaen" w:cs="Sylfaen"/>
          <w:sz w:val="20"/>
        </w:rPr>
        <w:t>մասին</w:t>
      </w:r>
      <w:r w:rsidRPr="00AA4BCA">
        <w:rPr>
          <w:rFonts w:ascii="Arial LatArm" w:hAnsi="Arial LatArm" w:cs="Times Armenian"/>
          <w:sz w:val="20"/>
          <w:lang w:val="af-ZA"/>
        </w:rPr>
        <w:t xml:space="preserve">, </w:t>
      </w:r>
      <w:r w:rsidRPr="00AA4BCA">
        <w:rPr>
          <w:rFonts w:ascii="Sylfaen" w:hAnsi="Sylfaen" w:cs="Sylfaen"/>
          <w:sz w:val="20"/>
        </w:rPr>
        <w:t>ինչպես</w:t>
      </w:r>
      <w:r w:rsidRPr="00AA4BCA">
        <w:rPr>
          <w:rFonts w:ascii="Arial LatArm" w:hAnsi="Arial LatArm" w:cs="Times Armenian"/>
          <w:sz w:val="20"/>
          <w:lang w:val="af-ZA"/>
        </w:rPr>
        <w:t xml:space="preserve"> </w:t>
      </w:r>
      <w:r w:rsidRPr="00AA4BCA">
        <w:rPr>
          <w:rFonts w:ascii="Sylfaen" w:hAnsi="Sylfaen" w:cs="Sylfaen"/>
          <w:sz w:val="20"/>
        </w:rPr>
        <w:t>նաև</w:t>
      </w:r>
      <w:r w:rsidRPr="00AA4BCA">
        <w:rPr>
          <w:rFonts w:ascii="Arial LatArm" w:hAnsi="Arial LatArm" w:cs="Times Armenian"/>
          <w:sz w:val="20"/>
          <w:lang w:val="af-ZA"/>
        </w:rPr>
        <w:t xml:space="preserve"> </w:t>
      </w:r>
      <w:r w:rsidRPr="00AA4BCA">
        <w:rPr>
          <w:rFonts w:ascii="Sylfaen" w:hAnsi="Sylfaen" w:cs="Sylfaen"/>
          <w:sz w:val="20"/>
        </w:rPr>
        <w:t>օժանդակելու</w:t>
      </w:r>
      <w:r w:rsidRPr="00AA4BCA">
        <w:rPr>
          <w:rFonts w:ascii="Arial LatArm" w:hAnsi="Arial LatArm" w:cs="Times Armenian"/>
          <w:sz w:val="20"/>
          <w:lang w:val="af-ZA"/>
        </w:rPr>
        <w:t xml:space="preserve"> </w:t>
      </w:r>
      <w:r w:rsidRPr="00AA4BCA">
        <w:rPr>
          <w:rFonts w:ascii="Sylfaen" w:hAnsi="Sylfaen" w:cs="Sylfaen"/>
          <w:sz w:val="20"/>
        </w:rPr>
        <w:t>ընթացակարգի</w:t>
      </w:r>
      <w:r w:rsidRPr="00AA4BCA">
        <w:rPr>
          <w:rFonts w:ascii="Arial LatArm" w:hAnsi="Arial LatArm" w:cs="Times Armenian"/>
          <w:sz w:val="20"/>
          <w:lang w:val="af-ZA"/>
        </w:rPr>
        <w:t xml:space="preserve"> </w:t>
      </w:r>
      <w:r w:rsidRPr="00AA4BCA">
        <w:rPr>
          <w:rFonts w:ascii="Sylfaen" w:hAnsi="Sylfaen" w:cs="Sylfaen"/>
          <w:sz w:val="20"/>
        </w:rPr>
        <w:t>հայտը</w:t>
      </w:r>
      <w:r w:rsidRPr="00AA4BCA">
        <w:rPr>
          <w:rFonts w:ascii="Arial LatArm" w:hAnsi="Arial LatArm" w:cs="Times Armenian"/>
          <w:sz w:val="20"/>
          <w:lang w:val="af-ZA"/>
        </w:rPr>
        <w:t xml:space="preserve"> </w:t>
      </w:r>
      <w:r w:rsidRPr="00AA4BCA">
        <w:rPr>
          <w:rFonts w:ascii="Sylfaen" w:hAnsi="Sylfaen" w:cs="Sylfaen"/>
          <w:sz w:val="20"/>
        </w:rPr>
        <w:t>պատրաստելիս</w:t>
      </w:r>
      <w:r w:rsidRPr="00AA4BCA">
        <w:rPr>
          <w:rFonts w:ascii="Tahoma" w:hAnsi="Tahoma" w:cs="Tahoma"/>
          <w:sz w:val="20"/>
          <w:lang w:val="af-ZA"/>
        </w:rPr>
        <w:t>։</w:t>
      </w:r>
    </w:p>
    <w:p w:rsidR="00D43703" w:rsidRPr="00AA4BCA" w:rsidRDefault="00D43703" w:rsidP="00D43703">
      <w:pPr>
        <w:ind w:firstLine="567"/>
        <w:jc w:val="both"/>
        <w:rPr>
          <w:rFonts w:ascii="Arial LatArm" w:hAnsi="Arial LatArm"/>
          <w:sz w:val="20"/>
          <w:lang w:val="af-ZA"/>
        </w:rPr>
      </w:pPr>
      <w:r w:rsidRPr="00AA4BCA">
        <w:rPr>
          <w:rFonts w:ascii="Sylfaen" w:hAnsi="Sylfaen" w:cs="Sylfaen"/>
          <w:sz w:val="20"/>
        </w:rPr>
        <w:t>Հայտեր</w:t>
      </w:r>
      <w:r w:rsidRPr="00AA4BCA">
        <w:rPr>
          <w:rFonts w:ascii="Arial LatArm" w:hAnsi="Arial LatArm" w:cs="Times Armenian"/>
          <w:sz w:val="20"/>
          <w:lang w:val="af-ZA"/>
        </w:rPr>
        <w:t xml:space="preserve"> </w:t>
      </w:r>
      <w:r w:rsidRPr="00AA4BCA">
        <w:rPr>
          <w:rFonts w:ascii="Sylfaen" w:hAnsi="Sylfaen" w:cs="Sylfaen"/>
          <w:sz w:val="20"/>
        </w:rPr>
        <w:t>կարող</w:t>
      </w:r>
      <w:r w:rsidRPr="00AA4BCA">
        <w:rPr>
          <w:rFonts w:ascii="Arial LatArm" w:hAnsi="Arial LatArm" w:cs="Times Armenian"/>
          <w:sz w:val="20"/>
          <w:lang w:val="af-ZA"/>
        </w:rPr>
        <w:t xml:space="preserve"> </w:t>
      </w:r>
      <w:r w:rsidRPr="00AA4BCA">
        <w:rPr>
          <w:rFonts w:ascii="Sylfaen" w:hAnsi="Sylfaen" w:cs="Sylfaen"/>
          <w:sz w:val="20"/>
        </w:rPr>
        <w:t>են</w:t>
      </w:r>
      <w:r w:rsidRPr="00AA4BCA">
        <w:rPr>
          <w:rFonts w:ascii="Arial LatArm" w:hAnsi="Arial LatArm" w:cs="Times Armenian"/>
          <w:sz w:val="20"/>
          <w:lang w:val="af-ZA"/>
        </w:rPr>
        <w:t xml:space="preserve"> </w:t>
      </w:r>
      <w:r w:rsidRPr="00AA4BCA">
        <w:rPr>
          <w:rFonts w:ascii="Sylfaen" w:hAnsi="Sylfaen" w:cs="Sylfaen"/>
          <w:sz w:val="20"/>
        </w:rPr>
        <w:t>ներկայացնել</w:t>
      </w:r>
      <w:r w:rsidRPr="00AA4BCA">
        <w:rPr>
          <w:rFonts w:ascii="Arial LatArm" w:hAnsi="Arial LatArm" w:cs="Times Armenian"/>
          <w:sz w:val="20"/>
          <w:lang w:val="af-ZA"/>
        </w:rPr>
        <w:t xml:space="preserve"> </w:t>
      </w:r>
      <w:r w:rsidRPr="00AA4BCA">
        <w:rPr>
          <w:rFonts w:ascii="Sylfaen" w:hAnsi="Sylfaen" w:cs="Sylfaen"/>
          <w:sz w:val="20"/>
        </w:rPr>
        <w:t>բոլոր</w:t>
      </w:r>
      <w:r w:rsidRPr="00AA4BCA">
        <w:rPr>
          <w:rFonts w:ascii="Arial LatArm" w:hAnsi="Arial LatArm" w:cs="Sylfaen"/>
          <w:sz w:val="20"/>
          <w:lang w:val="af-ZA"/>
        </w:rPr>
        <w:t xml:space="preserve"> </w:t>
      </w:r>
      <w:r w:rsidRPr="00AA4BCA">
        <w:rPr>
          <w:rFonts w:ascii="Sylfaen" w:hAnsi="Sylfaen" w:cs="Sylfaen"/>
          <w:sz w:val="20"/>
        </w:rPr>
        <w:t>անձիք</w:t>
      </w:r>
      <w:r w:rsidRPr="00AA4BCA">
        <w:rPr>
          <w:rFonts w:ascii="Arial LatArm" w:hAnsi="Arial LatArm" w:cs="Times Armenian"/>
          <w:sz w:val="20"/>
          <w:lang w:val="af-ZA"/>
        </w:rPr>
        <w:t xml:space="preserve">, </w:t>
      </w:r>
      <w:r w:rsidRPr="00AA4BCA">
        <w:rPr>
          <w:rFonts w:ascii="Sylfaen" w:hAnsi="Sylfaen" w:cs="Sylfaen"/>
          <w:sz w:val="20"/>
        </w:rPr>
        <w:t>անկախ</w:t>
      </w:r>
      <w:r w:rsidRPr="00AA4BCA">
        <w:rPr>
          <w:rFonts w:ascii="Arial LatArm" w:hAnsi="Arial LatArm" w:cs="Times Armenian"/>
          <w:sz w:val="20"/>
          <w:lang w:val="af-ZA"/>
        </w:rPr>
        <w:t xml:space="preserve"> </w:t>
      </w:r>
      <w:r w:rsidRPr="00AA4BCA">
        <w:rPr>
          <w:rFonts w:ascii="Sylfaen" w:hAnsi="Sylfaen" w:cs="Sylfaen"/>
          <w:sz w:val="20"/>
        </w:rPr>
        <w:t>նրանց</w:t>
      </w:r>
      <w:r w:rsidRPr="00AA4BCA">
        <w:rPr>
          <w:rFonts w:ascii="Arial LatArm" w:hAnsi="Arial LatArm" w:cs="Times Armenian"/>
          <w:sz w:val="20"/>
          <w:lang w:val="af-ZA"/>
        </w:rPr>
        <w:t xml:space="preserve">` </w:t>
      </w:r>
      <w:r w:rsidRPr="00AA4BCA">
        <w:rPr>
          <w:rFonts w:ascii="Sylfaen" w:hAnsi="Sylfaen" w:cs="Sylfaen"/>
          <w:sz w:val="20"/>
        </w:rPr>
        <w:t>օտարերկրյա</w:t>
      </w:r>
      <w:r w:rsidRPr="00AA4BCA">
        <w:rPr>
          <w:rFonts w:ascii="Arial LatArm" w:hAnsi="Arial LatArm" w:cs="Times Armenian"/>
          <w:sz w:val="20"/>
          <w:lang w:val="af-ZA"/>
        </w:rPr>
        <w:t xml:space="preserve"> </w:t>
      </w:r>
      <w:r w:rsidRPr="00AA4BCA">
        <w:rPr>
          <w:rFonts w:ascii="Sylfaen" w:hAnsi="Sylfaen" w:cs="Sylfaen"/>
          <w:sz w:val="20"/>
        </w:rPr>
        <w:t>ֆիզիկական</w:t>
      </w:r>
      <w:r w:rsidRPr="00AA4BCA">
        <w:rPr>
          <w:rFonts w:ascii="Arial LatArm" w:hAnsi="Arial LatArm" w:cs="Times Armenian"/>
          <w:sz w:val="20"/>
          <w:lang w:val="af-ZA"/>
        </w:rPr>
        <w:t xml:space="preserve"> </w:t>
      </w:r>
      <w:r w:rsidRPr="00AA4BCA">
        <w:rPr>
          <w:rFonts w:ascii="Sylfaen" w:hAnsi="Sylfaen" w:cs="Sylfaen"/>
          <w:sz w:val="20"/>
        </w:rPr>
        <w:t>անձ</w:t>
      </w:r>
      <w:r w:rsidRPr="00AA4BCA">
        <w:rPr>
          <w:rFonts w:ascii="Arial LatArm" w:hAnsi="Arial LatArm" w:cs="Times Armenian"/>
          <w:sz w:val="20"/>
          <w:lang w:val="af-ZA"/>
        </w:rPr>
        <w:t xml:space="preserve">, </w:t>
      </w:r>
      <w:r w:rsidRPr="00AA4BCA">
        <w:rPr>
          <w:rFonts w:ascii="Sylfaen" w:hAnsi="Sylfaen" w:cs="Sylfaen"/>
          <w:sz w:val="20"/>
        </w:rPr>
        <w:t>կազմակերպություն</w:t>
      </w:r>
      <w:r w:rsidRPr="00AA4BCA">
        <w:rPr>
          <w:rFonts w:ascii="Arial LatArm" w:hAnsi="Arial LatArm" w:cs="Times Armenian"/>
          <w:sz w:val="20"/>
          <w:lang w:val="af-ZA"/>
        </w:rPr>
        <w:t xml:space="preserve">, </w:t>
      </w:r>
      <w:r w:rsidRPr="00AA4BCA">
        <w:rPr>
          <w:rFonts w:ascii="Sylfaen" w:hAnsi="Sylfaen" w:cs="Sylfaen"/>
          <w:sz w:val="20"/>
        </w:rPr>
        <w:t>քաղաքացիություն</w:t>
      </w:r>
      <w:r w:rsidRPr="00AA4BCA">
        <w:rPr>
          <w:rFonts w:ascii="Arial LatArm" w:hAnsi="Arial LatArm" w:cs="Times Armenian"/>
          <w:sz w:val="20"/>
          <w:lang w:val="af-ZA"/>
        </w:rPr>
        <w:t xml:space="preserve"> </w:t>
      </w:r>
      <w:r w:rsidRPr="00AA4BCA">
        <w:rPr>
          <w:rFonts w:ascii="Sylfaen" w:hAnsi="Sylfaen" w:cs="Sylfaen"/>
          <w:sz w:val="20"/>
        </w:rPr>
        <w:t>չունեցող</w:t>
      </w:r>
      <w:r w:rsidRPr="00AA4BCA">
        <w:rPr>
          <w:rFonts w:ascii="Arial LatArm" w:hAnsi="Arial LatArm" w:cs="Times Armenian"/>
          <w:sz w:val="20"/>
          <w:lang w:val="af-ZA"/>
        </w:rPr>
        <w:t xml:space="preserve"> </w:t>
      </w:r>
      <w:r w:rsidRPr="00AA4BCA">
        <w:rPr>
          <w:rFonts w:ascii="Sylfaen" w:hAnsi="Sylfaen" w:cs="Sylfaen"/>
          <w:sz w:val="20"/>
        </w:rPr>
        <w:t>անձ</w:t>
      </w:r>
      <w:r w:rsidRPr="00AA4BCA">
        <w:rPr>
          <w:rFonts w:ascii="Arial LatArm" w:hAnsi="Arial LatArm" w:cs="Times Armenian"/>
          <w:sz w:val="20"/>
          <w:lang w:val="af-ZA"/>
        </w:rPr>
        <w:t xml:space="preserve"> </w:t>
      </w:r>
      <w:r w:rsidRPr="00AA4BCA">
        <w:rPr>
          <w:rFonts w:ascii="Sylfaen" w:hAnsi="Sylfaen" w:cs="Sylfaen"/>
          <w:sz w:val="20"/>
        </w:rPr>
        <w:t>լինելու</w:t>
      </w:r>
      <w:r w:rsidRPr="00AA4BCA">
        <w:rPr>
          <w:rFonts w:ascii="Arial LatArm" w:hAnsi="Arial LatArm" w:cs="Times Armenian"/>
          <w:sz w:val="20"/>
          <w:lang w:val="af-ZA"/>
        </w:rPr>
        <w:t xml:space="preserve"> </w:t>
      </w:r>
      <w:r w:rsidRPr="00AA4BCA">
        <w:rPr>
          <w:rFonts w:ascii="Sylfaen" w:hAnsi="Sylfaen" w:cs="Sylfaen"/>
          <w:sz w:val="20"/>
        </w:rPr>
        <w:t>հանգամանքից</w:t>
      </w:r>
      <w:r w:rsidRPr="00AA4BCA">
        <w:rPr>
          <w:rFonts w:ascii="Tahoma" w:hAnsi="Tahoma" w:cs="Tahoma"/>
          <w:sz w:val="20"/>
          <w:lang w:val="af-ZA"/>
        </w:rPr>
        <w:t>։</w:t>
      </w:r>
    </w:p>
    <w:p w:rsidR="00D43703" w:rsidRPr="00AA4BCA" w:rsidRDefault="00D43703" w:rsidP="00D43703">
      <w:pPr>
        <w:ind w:firstLine="567"/>
        <w:jc w:val="both"/>
        <w:rPr>
          <w:rFonts w:ascii="Arial LatArm" w:hAnsi="Arial LatArm" w:cs="Arial LatArm"/>
          <w:sz w:val="20"/>
          <w:lang w:val="af-ZA"/>
        </w:rPr>
      </w:pPr>
      <w:r w:rsidRPr="00AA4BCA">
        <w:rPr>
          <w:rFonts w:ascii="Sylfaen" w:hAnsi="Sylfaen" w:cs="Sylfaen"/>
          <w:sz w:val="20"/>
        </w:rPr>
        <w:t>Սույն</w:t>
      </w:r>
      <w:r w:rsidRPr="00AA4BCA">
        <w:rPr>
          <w:rFonts w:ascii="Arial LatArm" w:hAnsi="Arial LatArm" w:cs="Times Armenian"/>
          <w:sz w:val="20"/>
          <w:lang w:val="af-ZA"/>
        </w:rPr>
        <w:t xml:space="preserve"> </w:t>
      </w:r>
      <w:r w:rsidRPr="00AA4BCA">
        <w:rPr>
          <w:rFonts w:ascii="Sylfaen" w:hAnsi="Sylfaen" w:cs="Sylfaen"/>
          <w:sz w:val="20"/>
        </w:rPr>
        <w:t>ընթացակարգի</w:t>
      </w:r>
      <w:r w:rsidRPr="00AA4BCA">
        <w:rPr>
          <w:rFonts w:ascii="Arial LatArm" w:hAnsi="Arial LatArm" w:cs="Times Armenian"/>
          <w:sz w:val="20"/>
          <w:lang w:val="af-ZA"/>
        </w:rPr>
        <w:t xml:space="preserve"> </w:t>
      </w:r>
      <w:r w:rsidRPr="00AA4BCA">
        <w:rPr>
          <w:rFonts w:ascii="Sylfaen" w:hAnsi="Sylfaen" w:cs="Sylfaen"/>
          <w:sz w:val="20"/>
        </w:rPr>
        <w:t>հետ</w:t>
      </w:r>
      <w:r w:rsidRPr="00AA4BCA">
        <w:rPr>
          <w:rFonts w:ascii="Arial LatArm" w:hAnsi="Arial LatArm" w:cs="Times Armenian"/>
          <w:sz w:val="20"/>
          <w:lang w:val="af-ZA"/>
        </w:rPr>
        <w:t xml:space="preserve"> </w:t>
      </w:r>
      <w:r w:rsidRPr="00AA4BCA">
        <w:rPr>
          <w:rFonts w:ascii="Sylfaen" w:hAnsi="Sylfaen" w:cs="Sylfaen"/>
          <w:sz w:val="20"/>
        </w:rPr>
        <w:t>կապված</w:t>
      </w:r>
      <w:r w:rsidRPr="00AA4BCA">
        <w:rPr>
          <w:rFonts w:ascii="Arial LatArm" w:hAnsi="Arial LatArm" w:cs="Times Armenian"/>
          <w:sz w:val="20"/>
          <w:lang w:val="af-ZA"/>
        </w:rPr>
        <w:t xml:space="preserve"> </w:t>
      </w:r>
      <w:r w:rsidRPr="00AA4BCA">
        <w:rPr>
          <w:rFonts w:ascii="Sylfaen" w:hAnsi="Sylfaen" w:cs="Sylfaen"/>
          <w:sz w:val="20"/>
        </w:rPr>
        <w:t>հարաբերությունների</w:t>
      </w:r>
      <w:r w:rsidRPr="00AA4BCA">
        <w:rPr>
          <w:rFonts w:ascii="Arial LatArm" w:hAnsi="Arial LatArm" w:cs="Times Armenian"/>
          <w:sz w:val="20"/>
          <w:lang w:val="af-ZA"/>
        </w:rPr>
        <w:t xml:space="preserve"> </w:t>
      </w:r>
      <w:r w:rsidRPr="00AA4BCA">
        <w:rPr>
          <w:rFonts w:ascii="Sylfaen" w:hAnsi="Sylfaen" w:cs="Sylfaen"/>
          <w:sz w:val="20"/>
        </w:rPr>
        <w:t>նկատմամբ</w:t>
      </w:r>
      <w:r w:rsidRPr="00AA4BCA">
        <w:rPr>
          <w:rFonts w:ascii="Arial LatArm" w:hAnsi="Arial LatArm" w:cs="Times Armenian"/>
          <w:sz w:val="20"/>
          <w:lang w:val="af-ZA"/>
        </w:rPr>
        <w:t xml:space="preserve"> </w:t>
      </w:r>
      <w:r w:rsidRPr="00AA4BCA">
        <w:rPr>
          <w:rFonts w:ascii="Sylfaen" w:hAnsi="Sylfaen" w:cs="Sylfaen"/>
          <w:sz w:val="20"/>
        </w:rPr>
        <w:t>կիրառվում</w:t>
      </w:r>
      <w:r w:rsidRPr="00AA4BCA">
        <w:rPr>
          <w:rFonts w:ascii="Arial LatArm" w:hAnsi="Arial LatArm" w:cs="Times Armenian"/>
          <w:sz w:val="20"/>
          <w:lang w:val="af-ZA"/>
        </w:rPr>
        <w:t xml:space="preserve"> </w:t>
      </w:r>
      <w:r w:rsidRPr="00AA4BCA">
        <w:rPr>
          <w:rFonts w:ascii="Sylfaen" w:hAnsi="Sylfaen" w:cs="Sylfaen"/>
          <w:sz w:val="20"/>
        </w:rPr>
        <w:t>է</w:t>
      </w:r>
      <w:r w:rsidRPr="00AA4BCA">
        <w:rPr>
          <w:rFonts w:ascii="Arial LatArm" w:hAnsi="Arial LatArm" w:cs="Times Armenian"/>
          <w:sz w:val="20"/>
          <w:lang w:val="af-ZA"/>
        </w:rPr>
        <w:t xml:space="preserve"> </w:t>
      </w:r>
      <w:r w:rsidRPr="00AA4BCA">
        <w:rPr>
          <w:rFonts w:ascii="Sylfaen" w:hAnsi="Sylfaen" w:cs="Sylfaen"/>
          <w:sz w:val="20"/>
        </w:rPr>
        <w:t>Հայաստանի</w:t>
      </w:r>
      <w:r w:rsidRPr="00AA4BCA">
        <w:rPr>
          <w:rFonts w:ascii="Arial LatArm" w:hAnsi="Arial LatArm" w:cs="Times Armenian"/>
          <w:sz w:val="20"/>
          <w:lang w:val="af-ZA"/>
        </w:rPr>
        <w:t xml:space="preserve"> </w:t>
      </w:r>
      <w:r w:rsidRPr="00AA4BCA">
        <w:rPr>
          <w:rFonts w:ascii="Sylfaen" w:hAnsi="Sylfaen" w:cs="Sylfaen"/>
          <w:sz w:val="20"/>
        </w:rPr>
        <w:t>Հանրապետության</w:t>
      </w:r>
      <w:r w:rsidRPr="00AA4BCA">
        <w:rPr>
          <w:rFonts w:ascii="Arial LatArm" w:hAnsi="Arial LatArm" w:cs="Times Armenian"/>
          <w:sz w:val="20"/>
          <w:lang w:val="af-ZA"/>
        </w:rPr>
        <w:t xml:space="preserve"> </w:t>
      </w:r>
      <w:r w:rsidRPr="00AA4BCA">
        <w:rPr>
          <w:rFonts w:ascii="Sylfaen" w:hAnsi="Sylfaen" w:cs="Sylfaen"/>
          <w:sz w:val="20"/>
        </w:rPr>
        <w:t>իրավունքը</w:t>
      </w:r>
      <w:r w:rsidRPr="00AA4BCA">
        <w:rPr>
          <w:rFonts w:ascii="Tahoma" w:hAnsi="Tahoma" w:cs="Tahoma"/>
          <w:sz w:val="20"/>
          <w:lang w:val="af-ZA"/>
        </w:rPr>
        <w:t>։</w:t>
      </w:r>
      <w:r w:rsidRPr="00AA4BCA">
        <w:rPr>
          <w:rFonts w:ascii="Arial LatArm" w:hAnsi="Arial LatArm" w:cs="Arial LatArm"/>
          <w:sz w:val="20"/>
          <w:lang w:val="af-ZA"/>
        </w:rPr>
        <w:t xml:space="preserve"> </w:t>
      </w:r>
      <w:r w:rsidRPr="00AA4BCA">
        <w:rPr>
          <w:rFonts w:ascii="Sylfaen" w:hAnsi="Sylfaen" w:cs="Sylfaen"/>
          <w:sz w:val="20"/>
        </w:rPr>
        <w:t>Սույն</w:t>
      </w:r>
      <w:r w:rsidRPr="00AA4BCA">
        <w:rPr>
          <w:rFonts w:ascii="Arial LatArm" w:hAnsi="Arial LatArm" w:cs="Times Armenian"/>
          <w:sz w:val="20"/>
          <w:lang w:val="af-ZA"/>
        </w:rPr>
        <w:t xml:space="preserve"> </w:t>
      </w:r>
      <w:r w:rsidRPr="00AA4BCA">
        <w:rPr>
          <w:rFonts w:ascii="Sylfaen" w:hAnsi="Sylfaen" w:cs="Sylfaen"/>
          <w:sz w:val="20"/>
        </w:rPr>
        <w:t>ընթացակարգի</w:t>
      </w:r>
      <w:r w:rsidRPr="00AA4BCA">
        <w:rPr>
          <w:rFonts w:ascii="Arial LatArm" w:hAnsi="Arial LatArm" w:cs="Times Armenian"/>
          <w:sz w:val="20"/>
          <w:lang w:val="af-ZA"/>
        </w:rPr>
        <w:t xml:space="preserve"> </w:t>
      </w:r>
      <w:r w:rsidRPr="00AA4BCA">
        <w:rPr>
          <w:rFonts w:ascii="Sylfaen" w:hAnsi="Sylfaen" w:cs="Sylfaen"/>
          <w:sz w:val="20"/>
        </w:rPr>
        <w:t>հետ</w:t>
      </w:r>
      <w:r w:rsidRPr="00AA4BCA">
        <w:rPr>
          <w:rFonts w:ascii="Arial LatArm" w:hAnsi="Arial LatArm" w:cs="Times Armenian"/>
          <w:sz w:val="20"/>
          <w:lang w:val="af-ZA"/>
        </w:rPr>
        <w:t xml:space="preserve"> </w:t>
      </w:r>
      <w:r w:rsidRPr="00AA4BCA">
        <w:rPr>
          <w:rFonts w:ascii="Sylfaen" w:hAnsi="Sylfaen" w:cs="Sylfaen"/>
          <w:sz w:val="20"/>
        </w:rPr>
        <w:t>կապված</w:t>
      </w:r>
      <w:r w:rsidRPr="00AA4BCA">
        <w:rPr>
          <w:rFonts w:ascii="Arial LatArm" w:hAnsi="Arial LatArm" w:cs="Times Armenian"/>
          <w:sz w:val="20"/>
          <w:lang w:val="af-ZA"/>
        </w:rPr>
        <w:t xml:space="preserve"> </w:t>
      </w:r>
      <w:r w:rsidRPr="00AA4BCA">
        <w:rPr>
          <w:rFonts w:ascii="Sylfaen" w:hAnsi="Sylfaen" w:cs="Sylfaen"/>
          <w:sz w:val="20"/>
        </w:rPr>
        <w:t>վեճերը</w:t>
      </w:r>
      <w:r w:rsidRPr="00AA4BCA">
        <w:rPr>
          <w:rFonts w:ascii="Arial LatArm" w:hAnsi="Arial LatArm" w:cs="Times Armenian"/>
          <w:sz w:val="20"/>
          <w:lang w:val="af-ZA"/>
        </w:rPr>
        <w:t xml:space="preserve"> </w:t>
      </w:r>
      <w:r w:rsidRPr="00AA4BCA">
        <w:rPr>
          <w:rFonts w:ascii="Sylfaen" w:hAnsi="Sylfaen" w:cs="Sylfaen"/>
          <w:sz w:val="20"/>
        </w:rPr>
        <w:t>ենթակա</w:t>
      </w:r>
      <w:r w:rsidRPr="00AA4BCA">
        <w:rPr>
          <w:rFonts w:ascii="Arial LatArm" w:hAnsi="Arial LatArm" w:cs="Times Armenian"/>
          <w:sz w:val="20"/>
          <w:lang w:val="af-ZA"/>
        </w:rPr>
        <w:t xml:space="preserve"> </w:t>
      </w:r>
      <w:r w:rsidRPr="00AA4BCA">
        <w:rPr>
          <w:rFonts w:ascii="Sylfaen" w:hAnsi="Sylfaen" w:cs="Sylfaen"/>
          <w:sz w:val="20"/>
        </w:rPr>
        <w:t>են</w:t>
      </w:r>
      <w:r w:rsidRPr="00AA4BCA">
        <w:rPr>
          <w:rFonts w:ascii="Arial LatArm" w:hAnsi="Arial LatArm" w:cs="Times Armenian"/>
          <w:sz w:val="20"/>
          <w:lang w:val="af-ZA"/>
        </w:rPr>
        <w:t xml:space="preserve"> </w:t>
      </w:r>
      <w:r w:rsidRPr="00AA4BCA">
        <w:rPr>
          <w:rFonts w:ascii="Sylfaen" w:hAnsi="Sylfaen" w:cs="Sylfaen"/>
          <w:sz w:val="20"/>
        </w:rPr>
        <w:t>քննության</w:t>
      </w:r>
      <w:r w:rsidRPr="00AA4BCA">
        <w:rPr>
          <w:rFonts w:ascii="Arial LatArm" w:hAnsi="Arial LatArm" w:cs="Times Armenian"/>
          <w:sz w:val="20"/>
          <w:lang w:val="af-ZA"/>
        </w:rPr>
        <w:t xml:space="preserve"> </w:t>
      </w:r>
      <w:r w:rsidRPr="00AA4BCA">
        <w:rPr>
          <w:rFonts w:ascii="Sylfaen" w:hAnsi="Sylfaen" w:cs="Sylfaen"/>
          <w:sz w:val="20"/>
        </w:rPr>
        <w:t>Հայաստանի</w:t>
      </w:r>
      <w:r w:rsidRPr="00AA4BCA">
        <w:rPr>
          <w:rFonts w:ascii="Arial LatArm" w:hAnsi="Arial LatArm" w:cs="Times Armenian"/>
          <w:sz w:val="20"/>
          <w:lang w:val="af-ZA"/>
        </w:rPr>
        <w:t xml:space="preserve"> </w:t>
      </w:r>
      <w:r w:rsidRPr="00AA4BCA">
        <w:rPr>
          <w:rFonts w:ascii="Sylfaen" w:hAnsi="Sylfaen" w:cs="Sylfaen"/>
          <w:sz w:val="20"/>
        </w:rPr>
        <w:t>Հանրապետության</w:t>
      </w:r>
      <w:r w:rsidRPr="00AA4BCA">
        <w:rPr>
          <w:rFonts w:ascii="Arial LatArm" w:hAnsi="Arial LatArm" w:cs="Times Armenian"/>
          <w:sz w:val="20"/>
          <w:lang w:val="af-ZA"/>
        </w:rPr>
        <w:t xml:space="preserve"> </w:t>
      </w:r>
      <w:r w:rsidRPr="00AA4BCA">
        <w:rPr>
          <w:rFonts w:ascii="Sylfaen" w:hAnsi="Sylfaen" w:cs="Sylfaen"/>
          <w:sz w:val="20"/>
        </w:rPr>
        <w:t>դատարաններում</w:t>
      </w:r>
      <w:r w:rsidRPr="00AA4BCA">
        <w:rPr>
          <w:rFonts w:ascii="Tahoma" w:hAnsi="Tahoma" w:cs="Tahoma"/>
          <w:sz w:val="20"/>
          <w:lang w:val="af-ZA"/>
        </w:rPr>
        <w:t>։</w:t>
      </w:r>
      <w:r w:rsidRPr="00AA4BCA">
        <w:rPr>
          <w:rFonts w:ascii="Arial LatArm" w:hAnsi="Arial LatArm" w:cs="Arial LatArm"/>
          <w:sz w:val="20"/>
          <w:lang w:val="af-ZA"/>
        </w:rPr>
        <w:t xml:space="preserve"> </w:t>
      </w:r>
    </w:p>
    <w:p w:rsidR="00D43703" w:rsidRPr="00F50C26" w:rsidRDefault="00970A69" w:rsidP="00970A69">
      <w:pPr>
        <w:pStyle w:val="23"/>
        <w:spacing w:line="240" w:lineRule="auto"/>
        <w:ind w:firstLine="0"/>
        <w:rPr>
          <w:rFonts w:asciiTheme="minorHAnsi" w:hAnsiTheme="minorHAnsi"/>
        </w:rPr>
      </w:pPr>
      <w:r w:rsidRPr="00AA4BCA">
        <w:rPr>
          <w:rFonts w:ascii="Sylfaen" w:hAnsi="Sylfaen" w:cs="Sylfaen"/>
        </w:rPr>
        <w:t>Գնահատող</w:t>
      </w:r>
      <w:r w:rsidRPr="00AA4BCA">
        <w:rPr>
          <w:rFonts w:ascii="Arial LatArm" w:hAnsi="Arial LatArm" w:cs="Arial LatArm"/>
        </w:rPr>
        <w:t xml:space="preserve"> </w:t>
      </w:r>
      <w:r w:rsidR="00D43703" w:rsidRPr="00AA4BCA">
        <w:rPr>
          <w:rFonts w:ascii="Sylfaen" w:hAnsi="Sylfaen" w:cs="Sylfaen"/>
        </w:rPr>
        <w:t>հանձնաժողովի</w:t>
      </w:r>
      <w:r w:rsidR="00D43703" w:rsidRPr="00AA4BCA">
        <w:rPr>
          <w:rFonts w:ascii="Arial LatArm" w:hAnsi="Arial LatArm" w:cs="Arial LatArm"/>
        </w:rPr>
        <w:t xml:space="preserve"> </w:t>
      </w:r>
      <w:r w:rsidR="00D43703" w:rsidRPr="00AA4BCA">
        <w:rPr>
          <w:rFonts w:ascii="Sylfaen" w:hAnsi="Sylfaen" w:cs="Sylfaen"/>
        </w:rPr>
        <w:t>քարտուղարի</w:t>
      </w:r>
      <w:r w:rsidR="00D43703" w:rsidRPr="00AA4BCA">
        <w:rPr>
          <w:rFonts w:ascii="Arial LatArm" w:hAnsi="Arial LatArm" w:cs="Arial LatArm"/>
        </w:rPr>
        <w:t xml:space="preserve"> </w:t>
      </w:r>
      <w:r w:rsidR="00D43703" w:rsidRPr="00AA4BCA">
        <w:rPr>
          <w:rFonts w:ascii="Sylfaen" w:hAnsi="Sylfaen" w:cs="Sylfaen"/>
        </w:rPr>
        <w:t>էլեկտրոնային</w:t>
      </w:r>
      <w:r w:rsidR="00D43703" w:rsidRPr="00AA4BCA">
        <w:rPr>
          <w:rFonts w:ascii="Arial LatArm" w:hAnsi="Arial LatArm" w:cs="Arial LatArm"/>
        </w:rPr>
        <w:t xml:space="preserve"> </w:t>
      </w:r>
      <w:r w:rsidR="00D43703" w:rsidRPr="00AA4BCA">
        <w:rPr>
          <w:rFonts w:ascii="Sylfaen" w:hAnsi="Sylfaen" w:cs="Sylfaen"/>
        </w:rPr>
        <w:t>փոստի</w:t>
      </w:r>
      <w:r w:rsidR="00D43703" w:rsidRPr="00AA4BCA">
        <w:rPr>
          <w:rFonts w:ascii="Arial LatArm" w:hAnsi="Arial LatArm" w:cs="Arial LatArm"/>
        </w:rPr>
        <w:t xml:space="preserve"> </w:t>
      </w:r>
      <w:r w:rsidR="00D43703" w:rsidRPr="00AA4BCA">
        <w:rPr>
          <w:rFonts w:ascii="Sylfaen" w:hAnsi="Sylfaen" w:cs="Sylfaen"/>
        </w:rPr>
        <w:t>հասցեն</w:t>
      </w:r>
      <w:r w:rsidR="00D43703" w:rsidRPr="00AA4BCA">
        <w:rPr>
          <w:rFonts w:ascii="Arial LatArm" w:hAnsi="Arial LatArm" w:cs="Arial LatArm"/>
        </w:rPr>
        <w:t xml:space="preserve"> </w:t>
      </w:r>
      <w:r w:rsidR="00D43703" w:rsidRPr="00AA4BCA">
        <w:rPr>
          <w:rFonts w:ascii="Sylfaen" w:hAnsi="Sylfaen" w:cs="Sylfaen"/>
        </w:rPr>
        <w:t>է</w:t>
      </w:r>
      <w:r w:rsidR="00D43703" w:rsidRPr="00AA4BCA">
        <w:rPr>
          <w:rFonts w:ascii="Arial LatArm" w:hAnsi="Arial LatArm" w:cs="Arial LatArm"/>
        </w:rPr>
        <w:t xml:space="preserve">` </w:t>
      </w:r>
      <w:r w:rsidR="00D43703" w:rsidRPr="00AA4BCA">
        <w:rPr>
          <w:rFonts w:ascii="Arial LatArm" w:hAnsi="Arial LatArm"/>
          <w:sz w:val="24"/>
          <w:szCs w:val="24"/>
        </w:rPr>
        <w:t>«</w:t>
      </w:r>
      <w:r w:rsidR="00D43703" w:rsidRPr="00AA4BCA">
        <w:rPr>
          <w:rFonts w:ascii="Arial LatArm" w:hAnsi="Arial LatArm"/>
          <w:vertAlign w:val="subscript"/>
        </w:rPr>
        <w:t xml:space="preserve"> </w:t>
      </w:r>
      <w:r w:rsidRPr="00AA4BCA">
        <w:rPr>
          <w:rFonts w:ascii="Arial LatArm" w:hAnsi="Arial LatArm"/>
          <w:vertAlign w:val="subscript"/>
        </w:rPr>
        <w:t>arevashatgyux@mail.ru</w:t>
      </w:r>
    </w:p>
    <w:p w:rsidR="00D43703" w:rsidRPr="00F50C26" w:rsidRDefault="00D43703" w:rsidP="00D43703">
      <w:pPr>
        <w:jc w:val="center"/>
        <w:rPr>
          <w:rFonts w:ascii="Arial LatArm" w:hAnsi="Arial LatArm"/>
          <w:szCs w:val="22"/>
          <w:lang w:val="af-ZA"/>
        </w:rPr>
      </w:pPr>
      <w:r w:rsidRPr="00AA4BCA">
        <w:rPr>
          <w:rFonts w:ascii="Arial LatArm" w:hAnsi="Arial LatArm"/>
          <w:sz w:val="16"/>
          <w:szCs w:val="16"/>
          <w:lang w:val="af-ZA"/>
        </w:rPr>
        <w:br w:type="page"/>
      </w:r>
      <w:r w:rsidRPr="00F50C26">
        <w:rPr>
          <w:rFonts w:ascii="GHEA Grapalat" w:hAnsi="GHEA Grapalat" w:cs="Sylfaen"/>
          <w:szCs w:val="22"/>
        </w:rPr>
        <w:lastRenderedPageBreak/>
        <w:t>ՄԱՍ</w:t>
      </w:r>
      <w:r w:rsidRPr="00F50C26">
        <w:rPr>
          <w:rFonts w:ascii="Arial LatArm" w:hAnsi="Arial LatArm" w:cs="Times Armenian"/>
          <w:szCs w:val="22"/>
          <w:lang w:val="af-ZA"/>
        </w:rPr>
        <w:t xml:space="preserve">  I</w:t>
      </w:r>
    </w:p>
    <w:p w:rsidR="00D43703" w:rsidRPr="00F50C26" w:rsidRDefault="00D43703" w:rsidP="00D43703">
      <w:pPr>
        <w:pStyle w:val="3"/>
        <w:spacing w:line="240" w:lineRule="auto"/>
        <w:ind w:firstLine="567"/>
        <w:rPr>
          <w:sz w:val="24"/>
          <w:szCs w:val="22"/>
          <w:lang w:val="af-ZA"/>
        </w:rPr>
      </w:pPr>
    </w:p>
    <w:p w:rsidR="00D43703" w:rsidRPr="00F50C26" w:rsidRDefault="00D43703" w:rsidP="00D43703">
      <w:pPr>
        <w:numPr>
          <w:ilvl w:val="0"/>
          <w:numId w:val="3"/>
        </w:numPr>
        <w:jc w:val="center"/>
        <w:rPr>
          <w:rFonts w:ascii="Arial LatArm" w:hAnsi="Arial LatArm" w:cs="Sylfaen"/>
          <w:b/>
          <w:sz w:val="20"/>
        </w:rPr>
      </w:pPr>
      <w:r w:rsidRPr="00F50C26">
        <w:rPr>
          <w:rFonts w:ascii="GHEA Grapalat" w:hAnsi="GHEA Grapalat" w:cs="Sylfaen"/>
          <w:b/>
          <w:sz w:val="20"/>
        </w:rPr>
        <w:t>ԳՆՄԱՆ</w:t>
      </w:r>
      <w:r w:rsidRPr="00F50C26">
        <w:rPr>
          <w:rFonts w:ascii="Arial LatArm" w:hAnsi="Arial LatArm" w:cs="Sylfaen"/>
          <w:b/>
          <w:sz w:val="20"/>
        </w:rPr>
        <w:t xml:space="preserve">  </w:t>
      </w:r>
      <w:r w:rsidRPr="00F50C26">
        <w:rPr>
          <w:rFonts w:ascii="GHEA Grapalat" w:hAnsi="GHEA Grapalat" w:cs="Sylfaen"/>
          <w:b/>
          <w:sz w:val="20"/>
        </w:rPr>
        <w:t>ԱՌԱՐԿԱՅԻ</w:t>
      </w:r>
      <w:r w:rsidRPr="00F50C26">
        <w:rPr>
          <w:rFonts w:ascii="Arial LatArm" w:hAnsi="Arial LatArm" w:cs="Sylfaen"/>
          <w:b/>
          <w:sz w:val="20"/>
        </w:rPr>
        <w:t xml:space="preserve">  </w:t>
      </w:r>
      <w:r w:rsidRPr="00F50C26">
        <w:rPr>
          <w:rFonts w:ascii="GHEA Grapalat" w:hAnsi="GHEA Grapalat" w:cs="Sylfaen"/>
          <w:b/>
          <w:sz w:val="20"/>
        </w:rPr>
        <w:t>ԲՆՈՒԹԱԳԻՐԸ</w:t>
      </w:r>
    </w:p>
    <w:p w:rsidR="00D43703" w:rsidRPr="00F50C26" w:rsidRDefault="00D43703" w:rsidP="00D43703">
      <w:pPr>
        <w:ind w:left="360"/>
        <w:jc w:val="center"/>
        <w:rPr>
          <w:rFonts w:ascii="Arial LatArm" w:hAnsi="Arial LatArm" w:cs="Sylfaen"/>
          <w:b/>
          <w:sz w:val="20"/>
        </w:rPr>
      </w:pPr>
    </w:p>
    <w:p w:rsidR="00D43703" w:rsidRPr="00F50C26" w:rsidRDefault="00D43703" w:rsidP="00D43703">
      <w:pPr>
        <w:pStyle w:val="3"/>
        <w:spacing w:line="240" w:lineRule="auto"/>
        <w:ind w:firstLine="567"/>
        <w:jc w:val="both"/>
        <w:rPr>
          <w:i w:val="0"/>
          <w:lang w:val="af-ZA"/>
        </w:rPr>
      </w:pPr>
      <w:r w:rsidRPr="00F50C26">
        <w:rPr>
          <w:rFonts w:cs="Sylfaen"/>
          <w:i w:val="0"/>
        </w:rPr>
        <w:t xml:space="preserve">1.1 </w:t>
      </w:r>
      <w:r w:rsidRPr="00F50C26">
        <w:rPr>
          <w:rFonts w:ascii="GHEA Grapalat" w:hAnsi="GHEA Grapalat" w:cs="Sylfaen"/>
          <w:i w:val="0"/>
        </w:rPr>
        <w:t>Գնման</w:t>
      </w:r>
      <w:r w:rsidRPr="00F50C26">
        <w:rPr>
          <w:rFonts w:cs="Sylfaen"/>
          <w:i w:val="0"/>
          <w:lang w:val="af-ZA"/>
        </w:rPr>
        <w:t xml:space="preserve"> </w:t>
      </w:r>
      <w:r w:rsidRPr="00F50C26">
        <w:rPr>
          <w:rFonts w:ascii="GHEA Grapalat" w:hAnsi="GHEA Grapalat" w:cs="Sylfaen"/>
          <w:i w:val="0"/>
        </w:rPr>
        <w:t>առարկա</w:t>
      </w:r>
      <w:r w:rsidRPr="00F50C26">
        <w:rPr>
          <w:rFonts w:cs="Sylfaen"/>
          <w:i w:val="0"/>
          <w:lang w:val="af-ZA"/>
        </w:rPr>
        <w:t xml:space="preserve"> </w:t>
      </w:r>
      <w:r w:rsidRPr="00F50C26">
        <w:rPr>
          <w:rFonts w:ascii="GHEA Grapalat" w:hAnsi="GHEA Grapalat" w:cs="Sylfaen"/>
          <w:i w:val="0"/>
        </w:rPr>
        <w:t>է</w:t>
      </w:r>
      <w:r w:rsidRPr="00F50C26">
        <w:rPr>
          <w:rFonts w:cs="Sylfaen"/>
          <w:i w:val="0"/>
          <w:lang w:val="af-ZA"/>
        </w:rPr>
        <w:t xml:space="preserve"> </w:t>
      </w:r>
      <w:r w:rsidRPr="00F50C26">
        <w:rPr>
          <w:rFonts w:ascii="GHEA Grapalat" w:hAnsi="GHEA Grapalat" w:cs="Sylfaen"/>
          <w:i w:val="0"/>
        </w:rPr>
        <w:t>հանդիսանում</w:t>
      </w:r>
      <w:r w:rsidRPr="00F50C26">
        <w:rPr>
          <w:rFonts w:cs="Sylfaen"/>
          <w:i w:val="0"/>
          <w:lang w:val="af-ZA"/>
        </w:rPr>
        <w:t xml:space="preserve">  «</w:t>
      </w:r>
      <w:r w:rsidR="00970A69" w:rsidRPr="00F50C26">
        <w:rPr>
          <w:rFonts w:ascii="Sylfaen" w:hAnsi="Sylfaen" w:cs="Sylfaen"/>
          <w:i w:val="0"/>
          <w:lang w:val="ru-RU"/>
        </w:rPr>
        <w:t>Արևաշատի</w:t>
      </w:r>
      <w:r w:rsidR="00970A69" w:rsidRPr="00F50C26">
        <w:rPr>
          <w:rFonts w:cs="Sylfaen"/>
          <w:i w:val="0"/>
          <w:lang w:val="en-US"/>
        </w:rPr>
        <w:t xml:space="preserve">  </w:t>
      </w:r>
      <w:r w:rsidR="00970A69" w:rsidRPr="00F50C26">
        <w:rPr>
          <w:rFonts w:ascii="Sylfaen" w:hAnsi="Sylfaen" w:cs="Sylfaen"/>
          <w:i w:val="0"/>
          <w:lang w:val="ru-RU"/>
        </w:rPr>
        <w:t>համայնքապետարանի</w:t>
      </w:r>
      <w:r w:rsidRPr="00F50C26">
        <w:rPr>
          <w:i w:val="0"/>
          <w:lang w:val="af-ZA"/>
        </w:rPr>
        <w:t xml:space="preserve">» </w:t>
      </w:r>
      <w:r w:rsidRPr="00F50C26">
        <w:rPr>
          <w:rFonts w:ascii="GHEA Grapalat" w:hAnsi="GHEA Grapalat" w:cs="Sylfaen"/>
          <w:i w:val="0"/>
        </w:rPr>
        <w:t>կարիքների</w:t>
      </w:r>
      <w:r w:rsidRPr="00F50C26">
        <w:rPr>
          <w:rFonts w:cs="Times Armenian"/>
          <w:i w:val="0"/>
          <w:lang w:val="af-ZA"/>
        </w:rPr>
        <w:t xml:space="preserve"> </w:t>
      </w:r>
      <w:r w:rsidRPr="00F50C26">
        <w:rPr>
          <w:rFonts w:ascii="GHEA Grapalat" w:hAnsi="GHEA Grapalat" w:cs="Sylfaen"/>
          <w:i w:val="0"/>
        </w:rPr>
        <w:t>համար</w:t>
      </w:r>
      <w:r w:rsidRPr="00F50C26">
        <w:rPr>
          <w:rFonts w:cs="Times Armenian"/>
          <w:i w:val="0"/>
          <w:lang w:val="af-ZA"/>
        </w:rPr>
        <w:t xml:space="preserve">` </w:t>
      </w:r>
      <w:r w:rsidRPr="00F50C26">
        <w:rPr>
          <w:i w:val="0"/>
          <w:lang w:val="af-ZA"/>
        </w:rPr>
        <w:t>«</w:t>
      </w:r>
      <w:r w:rsidR="00970A69" w:rsidRPr="00F50C26">
        <w:rPr>
          <w:rFonts w:ascii="Sylfaen" w:hAnsi="Sylfaen"/>
          <w:i w:val="0"/>
          <w:lang w:val="ru-RU"/>
        </w:rPr>
        <w:t>նախագծահետազոտական</w:t>
      </w:r>
      <w:r w:rsidR="00970A69" w:rsidRPr="00F50C26">
        <w:rPr>
          <w:i w:val="0"/>
          <w:lang w:val="en-US"/>
        </w:rPr>
        <w:t xml:space="preserve">  </w:t>
      </w:r>
      <w:r w:rsidR="00970A69" w:rsidRPr="00F50C26">
        <w:rPr>
          <w:rFonts w:ascii="Sylfaen" w:hAnsi="Sylfaen"/>
          <w:i w:val="0"/>
          <w:lang w:val="ru-RU"/>
        </w:rPr>
        <w:t>աշխատանքների</w:t>
      </w:r>
      <w:r w:rsidRPr="00F50C26">
        <w:rPr>
          <w:i w:val="0"/>
          <w:lang w:val="af-ZA"/>
        </w:rPr>
        <w:t xml:space="preserve">» </w:t>
      </w:r>
      <w:r w:rsidRPr="00F50C26">
        <w:rPr>
          <w:rFonts w:ascii="GHEA Grapalat" w:hAnsi="GHEA Grapalat"/>
          <w:i w:val="0"/>
        </w:rPr>
        <w:t>ձեռքբերումը</w:t>
      </w:r>
      <w:r w:rsidRPr="00F50C26">
        <w:rPr>
          <w:i w:val="0"/>
        </w:rPr>
        <w:t xml:space="preserve"> (</w:t>
      </w:r>
      <w:r w:rsidRPr="00F50C26">
        <w:rPr>
          <w:rFonts w:ascii="GHEA Grapalat" w:hAnsi="GHEA Grapalat"/>
          <w:i w:val="0"/>
        </w:rPr>
        <w:t>այսուհետ</w:t>
      </w:r>
      <w:r w:rsidRPr="00F50C26">
        <w:rPr>
          <w:i w:val="0"/>
        </w:rPr>
        <w:t xml:space="preserve">` </w:t>
      </w:r>
      <w:r w:rsidRPr="00F50C26">
        <w:rPr>
          <w:rFonts w:ascii="GHEA Grapalat" w:hAnsi="GHEA Grapalat"/>
          <w:i w:val="0"/>
        </w:rPr>
        <w:t>նաև</w:t>
      </w:r>
      <w:r w:rsidRPr="00F50C26">
        <w:rPr>
          <w:i w:val="0"/>
        </w:rPr>
        <w:t xml:space="preserve"> </w:t>
      </w:r>
      <w:r w:rsidRPr="00F50C26">
        <w:rPr>
          <w:rFonts w:ascii="GHEA Grapalat" w:hAnsi="GHEA Grapalat"/>
          <w:i w:val="0"/>
        </w:rPr>
        <w:t>աշխատանք</w:t>
      </w:r>
      <w:r w:rsidRPr="00F50C26">
        <w:rPr>
          <w:i w:val="0"/>
        </w:rPr>
        <w:t>)</w:t>
      </w:r>
      <w:r w:rsidRPr="00F50C26">
        <w:rPr>
          <w:i w:val="0"/>
          <w:lang w:val="af-ZA"/>
        </w:rPr>
        <w:t xml:space="preserve">, </w:t>
      </w:r>
      <w:r w:rsidRPr="00F50C26">
        <w:rPr>
          <w:rFonts w:ascii="GHEA Grapalat" w:hAnsi="GHEA Grapalat"/>
          <w:i w:val="0"/>
        </w:rPr>
        <w:t>որոնք</w:t>
      </w:r>
      <w:r w:rsidRPr="00F50C26">
        <w:rPr>
          <w:i w:val="0"/>
          <w:lang w:val="af-ZA"/>
        </w:rPr>
        <w:t xml:space="preserve"> </w:t>
      </w:r>
      <w:r w:rsidRPr="00F50C26">
        <w:rPr>
          <w:rFonts w:ascii="GHEA Grapalat" w:hAnsi="GHEA Grapalat"/>
          <w:i w:val="0"/>
        </w:rPr>
        <w:t>խմբավորված</w:t>
      </w:r>
      <w:r w:rsidRPr="00F50C26">
        <w:rPr>
          <w:i w:val="0"/>
          <w:lang w:val="af-ZA"/>
        </w:rPr>
        <w:t xml:space="preserve">  </w:t>
      </w:r>
      <w:r w:rsidRPr="00F50C26">
        <w:rPr>
          <w:rFonts w:ascii="GHEA Grapalat" w:hAnsi="GHEA Grapalat"/>
          <w:i w:val="0"/>
        </w:rPr>
        <w:t>են</w:t>
      </w:r>
      <w:r w:rsidRPr="00F50C26">
        <w:rPr>
          <w:i w:val="0"/>
          <w:lang w:val="af-ZA"/>
        </w:rPr>
        <w:t xml:space="preserve"> «</w:t>
      </w:r>
      <w:r w:rsidRPr="00F50C26">
        <w:rPr>
          <w:rFonts w:ascii="GHEA Grapalat" w:hAnsi="GHEA Grapalat"/>
          <w:i w:val="0"/>
          <w:vertAlign w:val="subscript"/>
        </w:rPr>
        <w:t>Չափաբաժինների</w:t>
      </w:r>
      <w:r w:rsidRPr="00F50C26">
        <w:rPr>
          <w:i w:val="0"/>
          <w:vertAlign w:val="subscript"/>
          <w:lang w:val="af-ZA"/>
        </w:rPr>
        <w:t xml:space="preserve"> </w:t>
      </w:r>
      <w:r w:rsidRPr="00F50C26">
        <w:rPr>
          <w:rFonts w:ascii="GHEA Grapalat" w:hAnsi="GHEA Grapalat"/>
          <w:i w:val="0"/>
          <w:vertAlign w:val="subscript"/>
        </w:rPr>
        <w:t>քանակը</w:t>
      </w:r>
      <w:r w:rsidRPr="00F50C26">
        <w:rPr>
          <w:i w:val="0"/>
          <w:lang w:val="af-ZA"/>
        </w:rPr>
        <w:t xml:space="preserve">» </w:t>
      </w:r>
      <w:r w:rsidRPr="00F50C26">
        <w:rPr>
          <w:rFonts w:ascii="GHEA Grapalat" w:hAnsi="GHEA Grapalat" w:cs="Sylfaen"/>
          <w:i w:val="0"/>
        </w:rPr>
        <w:t>չափաբաժիներում</w:t>
      </w:r>
      <w:r w:rsidRPr="00F50C26">
        <w:rPr>
          <w:rFonts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D43703" w:rsidRPr="00F50C26" w:rsidTr="0070498E">
        <w:tc>
          <w:tcPr>
            <w:tcW w:w="1530" w:type="dxa"/>
            <w:vAlign w:val="center"/>
          </w:tcPr>
          <w:p w:rsidR="00D43703" w:rsidRPr="00F50C26" w:rsidRDefault="00D43703" w:rsidP="0070498E">
            <w:pPr>
              <w:pStyle w:val="23"/>
              <w:spacing w:line="240" w:lineRule="auto"/>
              <w:ind w:firstLine="0"/>
              <w:jc w:val="center"/>
              <w:rPr>
                <w:rFonts w:ascii="Arial LatArm" w:hAnsi="Arial LatArm"/>
                <w:b/>
                <w:bCs/>
                <w:i/>
                <w:iCs/>
                <w:sz w:val="14"/>
                <w:szCs w:val="14"/>
              </w:rPr>
            </w:pPr>
            <w:r w:rsidRPr="00F50C26">
              <w:rPr>
                <w:rFonts w:ascii="GHEA Grapalat" w:hAnsi="GHEA Grapalat"/>
                <w:b/>
                <w:bCs/>
                <w:i/>
                <w:iCs/>
                <w:sz w:val="14"/>
                <w:szCs w:val="14"/>
              </w:rPr>
              <w:t>Չափաբաժինների</w:t>
            </w:r>
            <w:r w:rsidRPr="00F50C26">
              <w:rPr>
                <w:rFonts w:ascii="Arial LatArm" w:hAnsi="Arial LatArm"/>
                <w:b/>
                <w:bCs/>
                <w:i/>
                <w:iCs/>
                <w:sz w:val="14"/>
                <w:szCs w:val="14"/>
              </w:rPr>
              <w:t xml:space="preserve"> </w:t>
            </w:r>
            <w:r w:rsidRPr="00F50C26">
              <w:rPr>
                <w:rFonts w:ascii="GHEA Grapalat" w:hAnsi="GHEA Grapalat"/>
                <w:b/>
                <w:bCs/>
                <w:i/>
                <w:iCs/>
                <w:sz w:val="14"/>
                <w:szCs w:val="14"/>
              </w:rPr>
              <w:t>համարները</w:t>
            </w:r>
          </w:p>
        </w:tc>
        <w:tc>
          <w:tcPr>
            <w:tcW w:w="8820" w:type="dxa"/>
            <w:vAlign w:val="center"/>
          </w:tcPr>
          <w:p w:rsidR="00D43703" w:rsidRPr="00F50C26" w:rsidRDefault="00D43703" w:rsidP="0070498E">
            <w:pPr>
              <w:pStyle w:val="23"/>
              <w:spacing w:line="240" w:lineRule="auto"/>
              <w:ind w:firstLine="0"/>
              <w:jc w:val="center"/>
              <w:rPr>
                <w:rFonts w:ascii="Arial LatArm" w:hAnsi="Arial LatArm"/>
                <w:b/>
                <w:bCs/>
                <w:i/>
                <w:iCs/>
              </w:rPr>
            </w:pPr>
            <w:r w:rsidRPr="00F50C26">
              <w:rPr>
                <w:rFonts w:ascii="GHEA Grapalat" w:hAnsi="GHEA Grapalat"/>
                <w:b/>
                <w:bCs/>
                <w:i/>
                <w:iCs/>
              </w:rPr>
              <w:t>Չափաբաժնի</w:t>
            </w:r>
            <w:r w:rsidRPr="00F50C26">
              <w:rPr>
                <w:rFonts w:ascii="Arial LatArm" w:hAnsi="Arial LatArm"/>
                <w:b/>
                <w:bCs/>
                <w:i/>
                <w:iCs/>
              </w:rPr>
              <w:t xml:space="preserve"> </w:t>
            </w:r>
            <w:r w:rsidRPr="00F50C26">
              <w:rPr>
                <w:rFonts w:ascii="GHEA Grapalat" w:hAnsi="GHEA Grapalat"/>
                <w:b/>
                <w:bCs/>
                <w:i/>
                <w:iCs/>
              </w:rPr>
              <w:t>անվանումը</w:t>
            </w:r>
          </w:p>
        </w:tc>
      </w:tr>
      <w:tr w:rsidR="00D43703" w:rsidRPr="007F7031" w:rsidTr="0070498E">
        <w:tc>
          <w:tcPr>
            <w:tcW w:w="1530" w:type="dxa"/>
            <w:vAlign w:val="center"/>
          </w:tcPr>
          <w:p w:rsidR="00D43703" w:rsidRPr="00F50C26" w:rsidRDefault="00D43703" w:rsidP="0070498E">
            <w:pPr>
              <w:pStyle w:val="23"/>
              <w:spacing w:line="240" w:lineRule="auto"/>
              <w:ind w:firstLine="0"/>
              <w:jc w:val="center"/>
              <w:rPr>
                <w:rFonts w:ascii="Arial LatArm" w:hAnsi="Arial LatArm"/>
                <w:sz w:val="16"/>
              </w:rPr>
            </w:pPr>
            <w:r w:rsidRPr="00F50C26">
              <w:rPr>
                <w:rFonts w:ascii="Arial LatArm" w:hAnsi="Arial LatArm"/>
                <w:sz w:val="16"/>
              </w:rPr>
              <w:t>1</w:t>
            </w:r>
          </w:p>
        </w:tc>
        <w:tc>
          <w:tcPr>
            <w:tcW w:w="8820" w:type="dxa"/>
            <w:vAlign w:val="center"/>
          </w:tcPr>
          <w:p w:rsidR="00D43703" w:rsidRPr="00F50C26" w:rsidRDefault="00D43703" w:rsidP="0070498E">
            <w:pPr>
              <w:pStyle w:val="23"/>
              <w:spacing w:line="240" w:lineRule="auto"/>
              <w:ind w:firstLine="0"/>
              <w:rPr>
                <w:rFonts w:ascii="Arial LatArm" w:hAnsi="Arial LatArm"/>
                <w:u w:val="single"/>
                <w:vertAlign w:val="subscript"/>
              </w:rPr>
            </w:pPr>
            <w:r w:rsidRPr="00F50C26">
              <w:rPr>
                <w:rFonts w:ascii="Arial LatArm" w:hAnsi="Arial LatArm"/>
                <w:u w:val="single"/>
              </w:rPr>
              <w:t>«</w:t>
            </w:r>
            <w:r w:rsidRPr="00F50C26">
              <w:rPr>
                <w:rFonts w:ascii="GHEA Grapalat" w:hAnsi="GHEA Grapalat"/>
                <w:u w:val="single"/>
                <w:vertAlign w:val="subscript"/>
              </w:rPr>
              <w:t>Գնման</w:t>
            </w:r>
            <w:r w:rsidRPr="00F50C26">
              <w:rPr>
                <w:rFonts w:ascii="Arial LatArm" w:hAnsi="Arial LatArm"/>
                <w:u w:val="single"/>
                <w:vertAlign w:val="subscript"/>
              </w:rPr>
              <w:t xml:space="preserve"> </w:t>
            </w:r>
            <w:r w:rsidRPr="00F50C26">
              <w:rPr>
                <w:rFonts w:ascii="GHEA Grapalat" w:hAnsi="GHEA Grapalat"/>
                <w:u w:val="single"/>
                <w:vertAlign w:val="subscript"/>
              </w:rPr>
              <w:t>առարկայի</w:t>
            </w:r>
            <w:r w:rsidRPr="00F50C26">
              <w:rPr>
                <w:rFonts w:ascii="Arial LatArm" w:hAnsi="Arial LatArm"/>
                <w:u w:val="single"/>
                <w:vertAlign w:val="subscript"/>
              </w:rPr>
              <w:t xml:space="preserve"> </w:t>
            </w:r>
            <w:r w:rsidRPr="00F50C26">
              <w:rPr>
                <w:rFonts w:ascii="GHEA Grapalat" w:hAnsi="GHEA Grapalat"/>
                <w:u w:val="single"/>
                <w:vertAlign w:val="subscript"/>
              </w:rPr>
              <w:t>չափաբաժնի</w:t>
            </w:r>
            <w:r w:rsidRPr="00F50C26">
              <w:rPr>
                <w:rFonts w:ascii="Arial LatArm" w:hAnsi="Arial LatArm"/>
                <w:u w:val="single"/>
                <w:vertAlign w:val="subscript"/>
              </w:rPr>
              <w:t xml:space="preserve"> </w:t>
            </w:r>
            <w:r w:rsidRPr="00F50C26">
              <w:rPr>
                <w:rFonts w:ascii="GHEA Grapalat" w:hAnsi="GHEA Grapalat"/>
                <w:u w:val="single"/>
                <w:vertAlign w:val="subscript"/>
              </w:rPr>
              <w:t>անվանում</w:t>
            </w:r>
            <w:r w:rsidRPr="00F50C26">
              <w:rPr>
                <w:rFonts w:ascii="Arial LatArm" w:hAnsi="Arial LatArm"/>
                <w:u w:val="single"/>
                <w:vertAlign w:val="subscript"/>
              </w:rPr>
              <w:t xml:space="preserve"> N1</w:t>
            </w:r>
            <w:r w:rsidRPr="00F50C26">
              <w:rPr>
                <w:rFonts w:ascii="Arial LatArm" w:hAnsi="Arial LatArm"/>
                <w:u w:val="single"/>
              </w:rPr>
              <w:t>»</w:t>
            </w:r>
          </w:p>
        </w:tc>
      </w:tr>
      <w:tr w:rsidR="00D43703" w:rsidRPr="007F7031" w:rsidTr="0070498E">
        <w:tc>
          <w:tcPr>
            <w:tcW w:w="1530" w:type="dxa"/>
            <w:vAlign w:val="center"/>
          </w:tcPr>
          <w:p w:rsidR="00D43703" w:rsidRPr="00F50C26" w:rsidRDefault="00D43703" w:rsidP="0070498E">
            <w:pPr>
              <w:pStyle w:val="23"/>
              <w:spacing w:line="240" w:lineRule="auto"/>
              <w:ind w:firstLine="0"/>
              <w:jc w:val="center"/>
              <w:rPr>
                <w:rFonts w:ascii="Arial LatArm" w:hAnsi="Arial LatArm"/>
                <w:sz w:val="16"/>
              </w:rPr>
            </w:pPr>
            <w:r w:rsidRPr="00F50C26">
              <w:rPr>
                <w:rFonts w:ascii="Arial LatArm" w:hAnsi="Arial LatArm"/>
                <w:sz w:val="16"/>
              </w:rPr>
              <w:t>2</w:t>
            </w:r>
          </w:p>
        </w:tc>
        <w:tc>
          <w:tcPr>
            <w:tcW w:w="8820" w:type="dxa"/>
            <w:vAlign w:val="center"/>
          </w:tcPr>
          <w:p w:rsidR="00D43703" w:rsidRPr="00F50C26" w:rsidRDefault="00D43703" w:rsidP="0070498E">
            <w:pPr>
              <w:pStyle w:val="23"/>
              <w:spacing w:line="240" w:lineRule="auto"/>
              <w:ind w:firstLine="0"/>
              <w:rPr>
                <w:rFonts w:ascii="Arial LatArm" w:hAnsi="Arial LatArm"/>
              </w:rPr>
            </w:pPr>
            <w:r w:rsidRPr="00F50C26">
              <w:rPr>
                <w:rFonts w:ascii="Arial LatArm" w:hAnsi="Arial LatArm"/>
                <w:u w:val="single"/>
                <w:vertAlign w:val="subscript"/>
              </w:rPr>
              <w:t>«</w:t>
            </w:r>
            <w:r w:rsidRPr="00F50C26">
              <w:rPr>
                <w:rFonts w:ascii="GHEA Grapalat" w:hAnsi="GHEA Grapalat"/>
                <w:u w:val="single"/>
                <w:vertAlign w:val="subscript"/>
              </w:rPr>
              <w:t>Գնման</w:t>
            </w:r>
            <w:r w:rsidRPr="00F50C26">
              <w:rPr>
                <w:rFonts w:ascii="Arial LatArm" w:hAnsi="Arial LatArm"/>
                <w:u w:val="single"/>
                <w:vertAlign w:val="subscript"/>
              </w:rPr>
              <w:t xml:space="preserve"> </w:t>
            </w:r>
            <w:r w:rsidRPr="00F50C26">
              <w:rPr>
                <w:rFonts w:ascii="GHEA Grapalat" w:hAnsi="GHEA Grapalat"/>
                <w:u w:val="single"/>
                <w:vertAlign w:val="subscript"/>
              </w:rPr>
              <w:t>առարկայի</w:t>
            </w:r>
            <w:r w:rsidRPr="00F50C26">
              <w:rPr>
                <w:rFonts w:ascii="Arial LatArm" w:hAnsi="Arial LatArm"/>
                <w:u w:val="single"/>
                <w:vertAlign w:val="subscript"/>
              </w:rPr>
              <w:t xml:space="preserve"> </w:t>
            </w:r>
            <w:r w:rsidRPr="00F50C26">
              <w:rPr>
                <w:rFonts w:ascii="GHEA Grapalat" w:hAnsi="GHEA Grapalat"/>
                <w:u w:val="single"/>
                <w:vertAlign w:val="subscript"/>
              </w:rPr>
              <w:t>չափաբաժնի</w:t>
            </w:r>
            <w:r w:rsidRPr="00F50C26">
              <w:rPr>
                <w:rFonts w:ascii="Arial LatArm" w:hAnsi="Arial LatArm"/>
                <w:u w:val="single"/>
                <w:vertAlign w:val="subscript"/>
              </w:rPr>
              <w:t xml:space="preserve"> </w:t>
            </w:r>
            <w:r w:rsidRPr="00F50C26">
              <w:rPr>
                <w:rFonts w:ascii="GHEA Grapalat" w:hAnsi="GHEA Grapalat"/>
                <w:u w:val="single"/>
                <w:vertAlign w:val="subscript"/>
              </w:rPr>
              <w:t>անվանում</w:t>
            </w:r>
            <w:r w:rsidRPr="00F50C26">
              <w:rPr>
                <w:rFonts w:ascii="Arial LatArm" w:hAnsi="Arial LatArm"/>
                <w:u w:val="single"/>
                <w:vertAlign w:val="subscript"/>
              </w:rPr>
              <w:t xml:space="preserve"> N2</w:t>
            </w:r>
            <w:r w:rsidRPr="00F50C26">
              <w:rPr>
                <w:rFonts w:ascii="Arial LatArm" w:hAnsi="Arial LatArm"/>
                <w:u w:val="single"/>
              </w:rPr>
              <w:t>»</w:t>
            </w:r>
          </w:p>
        </w:tc>
      </w:tr>
      <w:tr w:rsidR="00D43703" w:rsidRPr="00F50C26" w:rsidTr="0070498E">
        <w:tc>
          <w:tcPr>
            <w:tcW w:w="1530" w:type="dxa"/>
            <w:vAlign w:val="center"/>
          </w:tcPr>
          <w:p w:rsidR="00D43703" w:rsidRPr="00F50C26" w:rsidRDefault="00D43703" w:rsidP="0070498E">
            <w:pPr>
              <w:pStyle w:val="23"/>
              <w:spacing w:line="240" w:lineRule="auto"/>
              <w:ind w:firstLine="0"/>
              <w:jc w:val="center"/>
              <w:rPr>
                <w:rFonts w:ascii="Arial LatArm" w:hAnsi="Arial LatArm"/>
              </w:rPr>
            </w:pPr>
            <w:r w:rsidRPr="00F50C26">
              <w:rPr>
                <w:rFonts w:ascii="Arial LatArm" w:hAnsi="Arial LatArm"/>
              </w:rPr>
              <w:t>...</w:t>
            </w:r>
          </w:p>
        </w:tc>
        <w:tc>
          <w:tcPr>
            <w:tcW w:w="8820" w:type="dxa"/>
            <w:vAlign w:val="center"/>
          </w:tcPr>
          <w:p w:rsidR="00D43703" w:rsidRPr="00F50C26" w:rsidRDefault="00D43703" w:rsidP="0070498E">
            <w:pPr>
              <w:pStyle w:val="23"/>
              <w:spacing w:line="240" w:lineRule="auto"/>
              <w:ind w:firstLine="0"/>
              <w:rPr>
                <w:rFonts w:ascii="Arial LatArm" w:hAnsi="Arial LatArm"/>
              </w:rPr>
            </w:pPr>
            <w:r w:rsidRPr="00F50C26">
              <w:rPr>
                <w:rFonts w:ascii="Arial LatArm" w:hAnsi="Arial LatArm"/>
              </w:rPr>
              <w:t>...</w:t>
            </w:r>
          </w:p>
        </w:tc>
      </w:tr>
    </w:tbl>
    <w:p w:rsidR="00D43703" w:rsidRPr="00F50C26" w:rsidRDefault="00D43703" w:rsidP="00D43703">
      <w:pPr>
        <w:pStyle w:val="23"/>
        <w:spacing w:line="240" w:lineRule="auto"/>
        <w:ind w:firstLine="567"/>
        <w:rPr>
          <w:rFonts w:ascii="Arial LatArm" w:hAnsi="Arial LatArm"/>
        </w:rPr>
      </w:pPr>
      <w:r w:rsidRPr="00F50C26">
        <w:rPr>
          <w:rFonts w:ascii="GHEA Grapalat" w:hAnsi="GHEA Grapalat"/>
        </w:rPr>
        <w:t>Աշխատանքի</w:t>
      </w:r>
      <w:r w:rsidRPr="00F50C26">
        <w:rPr>
          <w:rFonts w:ascii="Arial LatArm" w:hAnsi="Arial LatArm"/>
        </w:rPr>
        <w:t xml:space="preserve"> </w:t>
      </w:r>
      <w:r w:rsidRPr="00F50C26">
        <w:rPr>
          <w:rFonts w:ascii="GHEA Grapalat" w:hAnsi="GHEA Grapalat"/>
        </w:rPr>
        <w:t>տեխնիկական</w:t>
      </w:r>
      <w:r w:rsidRPr="00F50C26">
        <w:rPr>
          <w:rFonts w:ascii="Arial LatArm" w:hAnsi="Arial LatArm"/>
        </w:rPr>
        <w:t xml:space="preserve"> </w:t>
      </w:r>
      <w:r w:rsidRPr="00F50C26">
        <w:rPr>
          <w:rFonts w:ascii="GHEA Grapalat" w:hAnsi="GHEA Grapalat"/>
        </w:rPr>
        <w:t>բնութագրերը</w:t>
      </w:r>
      <w:r w:rsidRPr="00F50C26">
        <w:rPr>
          <w:rFonts w:ascii="Arial LatArm" w:hAnsi="Arial LatArm"/>
        </w:rPr>
        <w:t xml:space="preserve">, </w:t>
      </w:r>
      <w:r w:rsidRPr="00F50C26">
        <w:rPr>
          <w:rFonts w:ascii="GHEA Grapalat" w:hAnsi="GHEA Grapalat"/>
        </w:rPr>
        <w:t>ինչպես</w:t>
      </w:r>
      <w:r w:rsidRPr="00F50C26">
        <w:rPr>
          <w:rFonts w:ascii="Arial LatArm" w:hAnsi="Arial LatArm"/>
        </w:rPr>
        <w:t xml:space="preserve"> </w:t>
      </w:r>
      <w:r w:rsidRPr="00F50C26">
        <w:rPr>
          <w:rFonts w:ascii="GHEA Grapalat" w:hAnsi="GHEA Grapalat"/>
        </w:rPr>
        <w:t>նաև</w:t>
      </w:r>
      <w:r w:rsidRPr="00F50C26">
        <w:rPr>
          <w:rFonts w:ascii="Arial LatArm" w:hAnsi="Arial LatArm"/>
        </w:rPr>
        <w:t xml:space="preserve"> </w:t>
      </w:r>
      <w:r w:rsidRPr="00F50C26">
        <w:rPr>
          <w:rFonts w:ascii="GHEA Grapalat" w:hAnsi="GHEA Grapalat"/>
        </w:rPr>
        <w:t>մասնագիրը</w:t>
      </w:r>
      <w:r w:rsidRPr="00F50C26">
        <w:rPr>
          <w:rFonts w:ascii="Arial LatArm" w:hAnsi="Arial LatArm"/>
        </w:rPr>
        <w:t xml:space="preserve">, </w:t>
      </w:r>
      <w:r w:rsidRPr="00F50C26">
        <w:rPr>
          <w:rFonts w:ascii="GHEA Grapalat" w:hAnsi="GHEA Grapalat"/>
        </w:rPr>
        <w:t>տեխնիկական</w:t>
      </w:r>
      <w:r w:rsidRPr="00F50C26">
        <w:rPr>
          <w:rFonts w:ascii="Arial LatArm" w:hAnsi="Arial LatArm"/>
        </w:rPr>
        <w:t xml:space="preserve"> </w:t>
      </w:r>
      <w:r w:rsidRPr="00F50C26">
        <w:rPr>
          <w:rFonts w:ascii="GHEA Grapalat" w:hAnsi="GHEA Grapalat"/>
        </w:rPr>
        <w:t>տվյալները</w:t>
      </w:r>
      <w:r w:rsidRPr="00F50C26">
        <w:rPr>
          <w:rFonts w:ascii="Arial LatArm" w:hAnsi="Arial LatArm"/>
        </w:rPr>
        <w:t xml:space="preserve"> </w:t>
      </w:r>
      <w:r w:rsidRPr="00F50C26">
        <w:rPr>
          <w:rFonts w:ascii="GHEA Grapalat" w:hAnsi="GHEA Grapalat"/>
        </w:rPr>
        <w:t>և</w:t>
      </w:r>
      <w:r w:rsidRPr="00F50C26">
        <w:rPr>
          <w:rFonts w:ascii="Arial LatArm" w:hAnsi="Arial LatArm"/>
        </w:rPr>
        <w:t xml:space="preserve"> </w:t>
      </w:r>
      <w:r w:rsidRPr="00F50C26">
        <w:rPr>
          <w:rFonts w:ascii="GHEA Grapalat" w:hAnsi="GHEA Grapalat"/>
        </w:rPr>
        <w:t>այլ</w:t>
      </w:r>
      <w:r w:rsidRPr="00F50C26">
        <w:rPr>
          <w:rFonts w:ascii="Arial LatArm" w:hAnsi="Arial LatArm"/>
        </w:rPr>
        <w:t xml:space="preserve"> </w:t>
      </w:r>
      <w:r w:rsidRPr="00F50C26">
        <w:rPr>
          <w:rFonts w:ascii="GHEA Grapalat" w:hAnsi="GHEA Grapalat"/>
        </w:rPr>
        <w:t>ոչ</w:t>
      </w:r>
      <w:r w:rsidRPr="00F50C26">
        <w:rPr>
          <w:rFonts w:ascii="Arial LatArm" w:hAnsi="Arial LatArm"/>
        </w:rPr>
        <w:t xml:space="preserve"> </w:t>
      </w:r>
      <w:r w:rsidRPr="00F50C26">
        <w:rPr>
          <w:rFonts w:ascii="GHEA Grapalat" w:hAnsi="GHEA Grapalat"/>
        </w:rPr>
        <w:t>գնային</w:t>
      </w:r>
      <w:r w:rsidRPr="00F50C26">
        <w:rPr>
          <w:rFonts w:ascii="Arial LatArm" w:hAnsi="Arial LatArm"/>
        </w:rPr>
        <w:t xml:space="preserve"> </w:t>
      </w:r>
      <w:r w:rsidRPr="00F50C26">
        <w:rPr>
          <w:rFonts w:ascii="GHEA Grapalat" w:hAnsi="GHEA Grapalat"/>
        </w:rPr>
        <w:t>պայմանների</w:t>
      </w:r>
      <w:r w:rsidRPr="00F50C26">
        <w:rPr>
          <w:rFonts w:ascii="Arial LatArm" w:hAnsi="Arial LatArm"/>
        </w:rPr>
        <w:t xml:space="preserve"> </w:t>
      </w:r>
      <w:r w:rsidRPr="00F50C26">
        <w:rPr>
          <w:rFonts w:ascii="GHEA Grapalat" w:hAnsi="GHEA Grapalat"/>
        </w:rPr>
        <w:t>ամբողջական</w:t>
      </w:r>
      <w:r w:rsidRPr="00F50C26">
        <w:rPr>
          <w:rFonts w:ascii="Arial LatArm" w:hAnsi="Arial LatArm"/>
        </w:rPr>
        <w:t xml:space="preserve"> </w:t>
      </w:r>
      <w:r w:rsidRPr="00F50C26">
        <w:rPr>
          <w:rFonts w:ascii="GHEA Grapalat" w:hAnsi="GHEA Grapalat"/>
        </w:rPr>
        <w:t>և</w:t>
      </w:r>
      <w:r w:rsidRPr="00F50C26">
        <w:rPr>
          <w:rFonts w:ascii="Arial LatArm" w:hAnsi="Arial LatArm"/>
        </w:rPr>
        <w:t xml:space="preserve"> </w:t>
      </w:r>
      <w:r w:rsidRPr="00F50C26">
        <w:rPr>
          <w:rFonts w:ascii="GHEA Grapalat" w:hAnsi="GHEA Grapalat"/>
        </w:rPr>
        <w:t>համարժեք</w:t>
      </w:r>
      <w:r w:rsidRPr="00F50C26">
        <w:rPr>
          <w:rFonts w:ascii="Arial LatArm" w:hAnsi="Arial LatArm"/>
        </w:rPr>
        <w:t xml:space="preserve"> </w:t>
      </w:r>
      <w:r w:rsidRPr="00F50C26">
        <w:rPr>
          <w:rFonts w:ascii="GHEA Grapalat" w:hAnsi="GHEA Grapalat"/>
        </w:rPr>
        <w:t>նկարագրությունը</w:t>
      </w:r>
      <w:r w:rsidRPr="00F50C26">
        <w:rPr>
          <w:rFonts w:ascii="Arial LatArm" w:hAnsi="Arial LatArm"/>
        </w:rPr>
        <w:t xml:space="preserve"> </w:t>
      </w:r>
      <w:r w:rsidRPr="00F50C26">
        <w:rPr>
          <w:rFonts w:ascii="GHEA Grapalat" w:hAnsi="GHEA Grapalat"/>
        </w:rPr>
        <w:t>կազմում</w:t>
      </w:r>
      <w:r w:rsidRPr="00F50C26">
        <w:rPr>
          <w:rFonts w:ascii="Arial LatArm" w:hAnsi="Arial LatArm"/>
        </w:rPr>
        <w:t xml:space="preserve"> </w:t>
      </w:r>
      <w:r w:rsidRPr="00F50C26">
        <w:rPr>
          <w:rFonts w:ascii="GHEA Grapalat" w:hAnsi="GHEA Grapalat"/>
        </w:rPr>
        <w:t>են</w:t>
      </w:r>
      <w:r w:rsidRPr="00F50C26">
        <w:rPr>
          <w:rFonts w:ascii="Arial LatArm" w:hAnsi="Arial LatArm"/>
        </w:rPr>
        <w:t xml:space="preserve"> </w:t>
      </w:r>
      <w:r w:rsidRPr="00F50C26">
        <w:rPr>
          <w:rFonts w:ascii="GHEA Grapalat" w:hAnsi="GHEA Grapalat"/>
        </w:rPr>
        <w:t>կնքվելիք</w:t>
      </w:r>
      <w:r w:rsidRPr="00F50C26">
        <w:rPr>
          <w:rFonts w:ascii="Arial LatArm" w:hAnsi="Arial LatArm"/>
        </w:rPr>
        <w:t xml:space="preserve"> </w:t>
      </w:r>
      <w:r w:rsidRPr="00F50C26">
        <w:rPr>
          <w:rFonts w:ascii="GHEA Grapalat" w:hAnsi="GHEA Grapalat"/>
        </w:rPr>
        <w:t>պայմանագրի</w:t>
      </w:r>
      <w:r w:rsidRPr="00F50C26">
        <w:rPr>
          <w:rFonts w:ascii="Arial LatArm" w:hAnsi="Arial LatArm"/>
        </w:rPr>
        <w:t xml:space="preserve"> </w:t>
      </w:r>
      <w:r w:rsidRPr="00F50C26">
        <w:rPr>
          <w:rFonts w:ascii="GHEA Grapalat" w:hAnsi="GHEA Grapalat"/>
        </w:rPr>
        <w:t>անբաժանելի</w:t>
      </w:r>
      <w:r w:rsidRPr="00F50C26">
        <w:rPr>
          <w:rFonts w:ascii="Arial LatArm" w:hAnsi="Arial LatArm"/>
        </w:rPr>
        <w:t xml:space="preserve"> </w:t>
      </w:r>
      <w:r w:rsidRPr="00F50C26">
        <w:rPr>
          <w:rFonts w:ascii="GHEA Grapalat" w:hAnsi="GHEA Grapalat"/>
        </w:rPr>
        <w:t>մասը</w:t>
      </w:r>
      <w:r w:rsidRPr="00F50C26">
        <w:rPr>
          <w:rFonts w:ascii="Arial LatArm" w:hAnsi="Arial LatArm"/>
        </w:rPr>
        <w:t xml:space="preserve">, </w:t>
      </w:r>
      <w:r w:rsidRPr="00F50C26">
        <w:rPr>
          <w:rFonts w:ascii="GHEA Grapalat" w:hAnsi="GHEA Grapalat"/>
        </w:rPr>
        <w:t>որի</w:t>
      </w:r>
      <w:r w:rsidRPr="00F50C26">
        <w:rPr>
          <w:rFonts w:ascii="Arial LatArm" w:hAnsi="Arial LatArm"/>
        </w:rPr>
        <w:t xml:space="preserve"> </w:t>
      </w:r>
      <w:r w:rsidRPr="00F50C26">
        <w:rPr>
          <w:rFonts w:ascii="GHEA Grapalat" w:hAnsi="GHEA Grapalat"/>
        </w:rPr>
        <w:t>նախագիծը</w:t>
      </w:r>
      <w:r w:rsidRPr="00F50C26">
        <w:rPr>
          <w:rFonts w:ascii="Arial LatArm" w:hAnsi="Arial LatArm"/>
        </w:rPr>
        <w:t xml:space="preserve"> </w:t>
      </w:r>
      <w:r w:rsidRPr="00F50C26">
        <w:rPr>
          <w:rFonts w:ascii="GHEA Grapalat" w:hAnsi="GHEA Grapalat"/>
        </w:rPr>
        <w:t>ներկայացված</w:t>
      </w:r>
      <w:r w:rsidRPr="00F50C26">
        <w:rPr>
          <w:rFonts w:ascii="Arial LatArm" w:hAnsi="Arial LatArm"/>
        </w:rPr>
        <w:t xml:space="preserve"> </w:t>
      </w:r>
      <w:r w:rsidRPr="00F50C26">
        <w:rPr>
          <w:rFonts w:ascii="GHEA Grapalat" w:hAnsi="GHEA Grapalat"/>
        </w:rPr>
        <w:t>է</w:t>
      </w:r>
      <w:r w:rsidRPr="00F50C26">
        <w:rPr>
          <w:rFonts w:ascii="Arial LatArm" w:hAnsi="Arial LatArm"/>
        </w:rPr>
        <w:t xml:space="preserve"> </w:t>
      </w:r>
      <w:r w:rsidRPr="00F50C26">
        <w:rPr>
          <w:rFonts w:ascii="GHEA Grapalat" w:hAnsi="GHEA Grapalat"/>
        </w:rPr>
        <w:t>սույն</w:t>
      </w:r>
      <w:r w:rsidRPr="00F50C26">
        <w:rPr>
          <w:rFonts w:ascii="Arial LatArm" w:hAnsi="Arial LatArm"/>
        </w:rPr>
        <w:t xml:space="preserve"> </w:t>
      </w:r>
      <w:r w:rsidRPr="00F50C26">
        <w:rPr>
          <w:rFonts w:ascii="GHEA Grapalat" w:hAnsi="GHEA Grapalat"/>
        </w:rPr>
        <w:t>հրավերի</w:t>
      </w:r>
      <w:r w:rsidRPr="00F50C26">
        <w:rPr>
          <w:rFonts w:ascii="Arial LatArm" w:hAnsi="Arial LatArm"/>
        </w:rPr>
        <w:t xml:space="preserve"> N 6 </w:t>
      </w:r>
      <w:r w:rsidRPr="00F50C26">
        <w:rPr>
          <w:rFonts w:ascii="GHEA Grapalat" w:hAnsi="GHEA Grapalat"/>
        </w:rPr>
        <w:t>հավելվածում։</w:t>
      </w:r>
    </w:p>
    <w:p w:rsidR="00D43703" w:rsidRPr="00F50C26" w:rsidRDefault="00D43703" w:rsidP="00D43703">
      <w:pPr>
        <w:pStyle w:val="23"/>
        <w:spacing w:line="240" w:lineRule="auto"/>
        <w:ind w:firstLine="567"/>
        <w:rPr>
          <w:rFonts w:ascii="Arial LatArm" w:hAnsi="Arial LatArm"/>
        </w:rPr>
      </w:pPr>
      <w:r w:rsidRPr="00F50C26">
        <w:rPr>
          <w:rFonts w:ascii="Arial LatArm" w:hAnsi="Arial LatArm"/>
        </w:rPr>
        <w:t xml:space="preserve">1.2 </w:t>
      </w:r>
      <w:r w:rsidRPr="00F50C26">
        <w:rPr>
          <w:rFonts w:ascii="GHEA Grapalat" w:hAnsi="GHEA Grapalat"/>
        </w:rPr>
        <w:t>Սույն</w:t>
      </w:r>
      <w:r w:rsidRPr="00F50C26">
        <w:rPr>
          <w:rFonts w:ascii="Arial LatArm" w:hAnsi="Arial LatArm"/>
        </w:rPr>
        <w:t xml:space="preserve"> </w:t>
      </w:r>
      <w:r w:rsidRPr="00F50C26">
        <w:rPr>
          <w:rFonts w:ascii="GHEA Grapalat" w:hAnsi="GHEA Grapalat"/>
        </w:rPr>
        <w:t>ընթացակարգի</w:t>
      </w:r>
      <w:r w:rsidRPr="00F50C26">
        <w:rPr>
          <w:rFonts w:ascii="Arial LatArm" w:hAnsi="Arial LatArm"/>
        </w:rPr>
        <w:t xml:space="preserve"> </w:t>
      </w:r>
      <w:r w:rsidRPr="00F50C26">
        <w:rPr>
          <w:rFonts w:ascii="GHEA Grapalat" w:hAnsi="GHEA Grapalat"/>
        </w:rPr>
        <w:t>շրջանակում</w:t>
      </w:r>
      <w:r w:rsidRPr="00F50C26">
        <w:rPr>
          <w:rFonts w:ascii="Arial LatArm" w:hAnsi="Arial LatArm"/>
        </w:rPr>
        <w:t xml:space="preserve">, </w:t>
      </w:r>
      <w:r w:rsidRPr="00F50C26">
        <w:rPr>
          <w:rFonts w:ascii="GHEA Grapalat" w:hAnsi="GHEA Grapalat"/>
        </w:rPr>
        <w:t>ընտրված</w:t>
      </w:r>
      <w:r w:rsidRPr="00F50C26">
        <w:rPr>
          <w:rFonts w:ascii="Arial LatArm" w:hAnsi="Arial LatArm"/>
        </w:rPr>
        <w:t xml:space="preserve"> </w:t>
      </w:r>
      <w:r w:rsidRPr="00F50C26">
        <w:rPr>
          <w:rFonts w:ascii="GHEA Grapalat" w:hAnsi="GHEA Grapalat"/>
        </w:rPr>
        <w:t>մասնակցի</w:t>
      </w:r>
      <w:r w:rsidRPr="00F50C26">
        <w:rPr>
          <w:rFonts w:ascii="Arial LatArm" w:hAnsi="Arial LatArm"/>
        </w:rPr>
        <w:t xml:space="preserve"> </w:t>
      </w:r>
      <w:r w:rsidRPr="00F50C26">
        <w:rPr>
          <w:rFonts w:ascii="GHEA Grapalat" w:hAnsi="GHEA Grapalat"/>
        </w:rPr>
        <w:t>առաջարկության</w:t>
      </w:r>
      <w:r w:rsidRPr="00F50C26">
        <w:rPr>
          <w:rFonts w:ascii="Arial LatArm" w:hAnsi="Arial LatArm"/>
        </w:rPr>
        <w:t xml:space="preserve"> </w:t>
      </w:r>
      <w:r w:rsidRPr="00F50C26">
        <w:rPr>
          <w:rFonts w:ascii="GHEA Grapalat" w:hAnsi="GHEA Grapalat"/>
        </w:rPr>
        <w:t>հիման</w:t>
      </w:r>
      <w:r w:rsidRPr="00F50C26">
        <w:rPr>
          <w:rFonts w:ascii="Arial LatArm" w:hAnsi="Arial LatArm"/>
        </w:rPr>
        <w:t xml:space="preserve"> </w:t>
      </w:r>
      <w:r w:rsidRPr="00F50C26">
        <w:rPr>
          <w:rFonts w:ascii="GHEA Grapalat" w:hAnsi="GHEA Grapalat"/>
        </w:rPr>
        <w:t>վրա</w:t>
      </w:r>
      <w:r w:rsidRPr="00F50C26">
        <w:rPr>
          <w:rFonts w:ascii="Arial LatArm" w:hAnsi="Arial LatArm"/>
        </w:rPr>
        <w:t xml:space="preserve">, </w:t>
      </w:r>
      <w:r w:rsidRPr="00F50C26">
        <w:rPr>
          <w:rFonts w:ascii="GHEA Grapalat" w:hAnsi="GHEA Grapalat"/>
        </w:rPr>
        <w:t>կհատկացվի</w:t>
      </w:r>
      <w:r w:rsidRPr="00F50C26">
        <w:rPr>
          <w:rFonts w:ascii="Arial LatArm" w:hAnsi="Arial LatArm"/>
        </w:rPr>
        <w:t xml:space="preserve"> </w:t>
      </w:r>
      <w:r w:rsidRPr="00F50C26">
        <w:rPr>
          <w:rFonts w:ascii="GHEA Grapalat" w:hAnsi="GHEA Grapalat"/>
        </w:rPr>
        <w:t>կանխավճար</w:t>
      </w:r>
      <w:r w:rsidRPr="00F50C26">
        <w:rPr>
          <w:rFonts w:ascii="Arial LatArm" w:hAnsi="Arial LatArm"/>
        </w:rPr>
        <w:t xml:space="preserve">` </w:t>
      </w:r>
      <w:r w:rsidRPr="00F50C26">
        <w:rPr>
          <w:rFonts w:ascii="GHEA Grapalat" w:hAnsi="GHEA Grapalat"/>
        </w:rPr>
        <w:t>ներքոհիշյալ</w:t>
      </w:r>
      <w:r w:rsidRPr="00F50C26">
        <w:rPr>
          <w:rFonts w:ascii="Arial LatArm" w:hAnsi="Arial LatArm"/>
        </w:rPr>
        <w:t xml:space="preserve"> </w:t>
      </w:r>
      <w:r w:rsidRPr="00F50C26">
        <w:rPr>
          <w:rFonts w:ascii="GHEA Grapalat" w:hAnsi="GHEA Grapalat"/>
        </w:rPr>
        <w:t>չափով</w:t>
      </w:r>
      <w:r w:rsidRPr="00F50C26">
        <w:rPr>
          <w:rFonts w:ascii="Arial LatArm" w:hAnsi="Arial LatArm"/>
        </w:rPr>
        <w:t xml:space="preserve"> </w:t>
      </w:r>
      <w:r w:rsidRPr="00F50C26">
        <w:rPr>
          <w:rFonts w:ascii="GHEA Grapalat" w:hAnsi="GHEA Grapalat"/>
        </w:rPr>
        <w:t>և</w:t>
      </w:r>
      <w:r w:rsidRPr="00F50C26">
        <w:rPr>
          <w:rFonts w:ascii="Arial LatArm" w:hAnsi="Arial LatArm"/>
        </w:rPr>
        <w:t xml:space="preserve"> </w:t>
      </w:r>
      <w:r w:rsidRPr="00F50C26">
        <w:rPr>
          <w:rFonts w:ascii="GHEA Grapalat" w:hAnsi="GHEA Grapalat"/>
        </w:rPr>
        <w:t>ժամկետներում</w:t>
      </w:r>
      <w:r w:rsidRPr="00F50C26">
        <w:rPr>
          <w:rFonts w:ascii="Arial LatArm" w:hAnsi="Arial LatArm"/>
        </w:rPr>
        <w:t>`</w:t>
      </w:r>
    </w:p>
    <w:p w:rsidR="00D43703" w:rsidRPr="00F50C26" w:rsidRDefault="00D43703" w:rsidP="00D43703">
      <w:pPr>
        <w:pStyle w:val="23"/>
        <w:spacing w:line="240" w:lineRule="auto"/>
        <w:ind w:firstLine="567"/>
        <w:rPr>
          <w:rFonts w:ascii="Arial LatArm" w:hAnsi="Arial LatAr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D43703" w:rsidRPr="00F50C26" w:rsidTr="0070498E">
        <w:trPr>
          <w:jc w:val="center"/>
        </w:trPr>
        <w:tc>
          <w:tcPr>
            <w:tcW w:w="6356" w:type="dxa"/>
            <w:gridSpan w:val="2"/>
          </w:tcPr>
          <w:p w:rsidR="00D43703" w:rsidRPr="00F50C26" w:rsidRDefault="00D43703" w:rsidP="0070498E">
            <w:pPr>
              <w:pStyle w:val="23"/>
              <w:spacing w:line="240" w:lineRule="auto"/>
              <w:ind w:firstLine="0"/>
              <w:jc w:val="center"/>
              <w:rPr>
                <w:rFonts w:ascii="Arial LatArm" w:hAnsi="Arial LatArm" w:cs="Sylfaen"/>
                <w:b/>
                <w:i/>
                <w:sz w:val="16"/>
                <w:szCs w:val="16"/>
                <w:lang w:val="es-ES"/>
              </w:rPr>
            </w:pPr>
            <w:r w:rsidRPr="00F50C26">
              <w:rPr>
                <w:rFonts w:ascii="GHEA Grapalat" w:hAnsi="GHEA Grapalat" w:cs="Sylfaen"/>
                <w:b/>
                <w:i/>
                <w:sz w:val="16"/>
                <w:szCs w:val="16"/>
                <w:lang w:val="es-ES"/>
              </w:rPr>
              <w:t>Կանխավճարի</w:t>
            </w:r>
            <w:r w:rsidRPr="00F50C26">
              <w:rPr>
                <w:rFonts w:ascii="Arial LatArm" w:hAnsi="Arial LatArm" w:cs="Sylfaen"/>
                <w:b/>
                <w:i/>
                <w:sz w:val="16"/>
                <w:szCs w:val="16"/>
                <w:lang w:val="es-ES"/>
              </w:rPr>
              <w:t xml:space="preserve"> </w:t>
            </w:r>
            <w:r w:rsidRPr="00F50C26">
              <w:rPr>
                <w:rFonts w:ascii="GHEA Grapalat" w:hAnsi="GHEA Grapalat" w:cs="Sylfaen"/>
                <w:b/>
                <w:i/>
                <w:sz w:val="16"/>
                <w:szCs w:val="16"/>
                <w:lang w:val="es-ES"/>
              </w:rPr>
              <w:t>հատկացման</w:t>
            </w:r>
          </w:p>
        </w:tc>
      </w:tr>
      <w:tr w:rsidR="00D43703" w:rsidRPr="00F50C26" w:rsidTr="0070498E">
        <w:trPr>
          <w:jc w:val="center"/>
        </w:trPr>
        <w:tc>
          <w:tcPr>
            <w:tcW w:w="2580" w:type="dxa"/>
            <w:vAlign w:val="center"/>
          </w:tcPr>
          <w:p w:rsidR="00D43703" w:rsidRPr="00F50C26" w:rsidRDefault="00D43703" w:rsidP="0070498E">
            <w:pPr>
              <w:pStyle w:val="23"/>
              <w:spacing w:line="240" w:lineRule="auto"/>
              <w:ind w:firstLine="0"/>
              <w:jc w:val="center"/>
              <w:rPr>
                <w:rFonts w:ascii="Arial LatArm" w:hAnsi="Arial LatArm" w:cs="Sylfaen"/>
                <w:b/>
                <w:i/>
                <w:sz w:val="16"/>
                <w:szCs w:val="16"/>
                <w:lang w:val="es-ES"/>
              </w:rPr>
            </w:pPr>
            <w:r w:rsidRPr="00F50C26">
              <w:rPr>
                <w:rFonts w:ascii="GHEA Grapalat" w:hAnsi="GHEA Grapalat" w:cs="Sylfaen"/>
                <w:b/>
                <w:i/>
                <w:sz w:val="16"/>
                <w:szCs w:val="16"/>
                <w:lang w:val="es-ES"/>
              </w:rPr>
              <w:t>առավելագույն</w:t>
            </w:r>
            <w:r w:rsidRPr="00F50C26">
              <w:rPr>
                <w:rFonts w:ascii="Arial LatArm" w:hAnsi="Arial LatArm" w:cs="Sylfaen"/>
                <w:b/>
                <w:i/>
                <w:sz w:val="16"/>
                <w:szCs w:val="16"/>
                <w:lang w:val="es-ES"/>
              </w:rPr>
              <w:t xml:space="preserve"> </w:t>
            </w:r>
            <w:r w:rsidRPr="00F50C26">
              <w:rPr>
                <w:rFonts w:ascii="GHEA Grapalat" w:hAnsi="GHEA Grapalat" w:cs="Sylfaen"/>
                <w:b/>
                <w:i/>
                <w:sz w:val="16"/>
                <w:szCs w:val="16"/>
                <w:lang w:val="es-ES"/>
              </w:rPr>
              <w:t>չափը</w:t>
            </w:r>
            <w:r w:rsidRPr="00F50C26">
              <w:rPr>
                <w:rFonts w:ascii="Arial LatArm" w:hAnsi="Arial LatArm" w:cs="Sylfaen"/>
                <w:b/>
                <w:i/>
                <w:sz w:val="16"/>
                <w:szCs w:val="16"/>
                <w:lang w:val="es-ES"/>
              </w:rPr>
              <w:t xml:space="preserve"> (</w:t>
            </w:r>
            <w:r w:rsidRPr="00F50C26">
              <w:rPr>
                <w:rFonts w:ascii="GHEA Grapalat" w:hAnsi="GHEA Grapalat" w:cs="Sylfaen"/>
                <w:b/>
                <w:i/>
                <w:sz w:val="16"/>
                <w:szCs w:val="16"/>
                <w:lang w:val="es-ES"/>
              </w:rPr>
              <w:t>ՀՀ</w:t>
            </w:r>
            <w:r w:rsidRPr="00F50C26">
              <w:rPr>
                <w:rFonts w:ascii="Arial LatArm" w:hAnsi="Arial LatArm" w:cs="Sylfaen"/>
                <w:b/>
                <w:i/>
                <w:sz w:val="16"/>
                <w:szCs w:val="16"/>
                <w:lang w:val="es-ES"/>
              </w:rPr>
              <w:t xml:space="preserve"> </w:t>
            </w:r>
            <w:r w:rsidRPr="00F50C26">
              <w:rPr>
                <w:rFonts w:ascii="GHEA Grapalat" w:hAnsi="GHEA Grapalat" w:cs="Sylfaen"/>
                <w:b/>
                <w:i/>
                <w:sz w:val="16"/>
                <w:szCs w:val="16"/>
                <w:lang w:val="es-ES"/>
              </w:rPr>
              <w:t>դրամ</w:t>
            </w:r>
            <w:r w:rsidRPr="00F50C26">
              <w:rPr>
                <w:rFonts w:ascii="Arial LatArm" w:hAnsi="Arial LatArm" w:cs="Sylfaen"/>
                <w:b/>
                <w:i/>
                <w:sz w:val="16"/>
                <w:szCs w:val="16"/>
                <w:lang w:val="es-ES"/>
              </w:rPr>
              <w:t>)</w:t>
            </w:r>
          </w:p>
        </w:tc>
        <w:tc>
          <w:tcPr>
            <w:tcW w:w="3776" w:type="dxa"/>
            <w:vAlign w:val="center"/>
          </w:tcPr>
          <w:p w:rsidR="00D43703" w:rsidRPr="00F50C26" w:rsidRDefault="00D43703" w:rsidP="0070498E">
            <w:pPr>
              <w:pStyle w:val="23"/>
              <w:spacing w:line="240" w:lineRule="auto"/>
              <w:ind w:firstLine="0"/>
              <w:jc w:val="center"/>
              <w:rPr>
                <w:rFonts w:ascii="Arial LatArm" w:hAnsi="Arial LatArm" w:cs="Sylfaen"/>
                <w:b/>
                <w:i/>
                <w:sz w:val="16"/>
                <w:szCs w:val="16"/>
                <w:lang w:val="es-ES"/>
              </w:rPr>
            </w:pPr>
            <w:r w:rsidRPr="00F50C26">
              <w:rPr>
                <w:rFonts w:ascii="GHEA Grapalat" w:hAnsi="GHEA Grapalat" w:cs="Sylfaen"/>
                <w:b/>
                <w:i/>
                <w:sz w:val="16"/>
                <w:szCs w:val="16"/>
                <w:lang w:val="es-ES"/>
              </w:rPr>
              <w:t>ժամկետը</w:t>
            </w:r>
            <w:r w:rsidRPr="00F50C26">
              <w:rPr>
                <w:rFonts w:ascii="Arial LatArm" w:hAnsi="Arial LatArm" w:cs="Sylfaen"/>
                <w:b/>
                <w:i/>
                <w:sz w:val="16"/>
                <w:szCs w:val="16"/>
                <w:lang w:val="es-ES"/>
              </w:rPr>
              <w:t xml:space="preserve"> (</w:t>
            </w:r>
            <w:r w:rsidRPr="00F50C26">
              <w:rPr>
                <w:rFonts w:ascii="GHEA Grapalat" w:hAnsi="GHEA Grapalat" w:cs="Sylfaen"/>
                <w:b/>
                <w:i/>
                <w:sz w:val="16"/>
                <w:szCs w:val="16"/>
                <w:lang w:val="es-ES"/>
              </w:rPr>
              <w:t>ամիսը</w:t>
            </w:r>
            <w:r w:rsidRPr="00F50C26">
              <w:rPr>
                <w:rFonts w:ascii="Arial LatArm" w:hAnsi="Arial LatArm" w:cs="Sylfaen"/>
                <w:b/>
                <w:i/>
                <w:sz w:val="16"/>
                <w:szCs w:val="16"/>
                <w:lang w:val="es-ES"/>
              </w:rPr>
              <w:t xml:space="preserve">, </w:t>
            </w:r>
            <w:r w:rsidRPr="00F50C26">
              <w:rPr>
                <w:rFonts w:ascii="GHEA Grapalat" w:hAnsi="GHEA Grapalat" w:cs="Sylfaen"/>
                <w:b/>
                <w:i/>
                <w:sz w:val="16"/>
                <w:szCs w:val="16"/>
                <w:lang w:val="es-ES"/>
              </w:rPr>
              <w:t>տարեթիվը</w:t>
            </w:r>
            <w:r w:rsidRPr="00F50C26">
              <w:rPr>
                <w:rFonts w:ascii="Arial LatArm" w:hAnsi="Arial LatArm" w:cs="Sylfaen"/>
                <w:b/>
                <w:i/>
                <w:sz w:val="16"/>
                <w:szCs w:val="16"/>
                <w:lang w:val="es-ES"/>
              </w:rPr>
              <w:t>)</w:t>
            </w:r>
          </w:p>
        </w:tc>
      </w:tr>
      <w:tr w:rsidR="00D43703" w:rsidRPr="00F50C26" w:rsidTr="0070498E">
        <w:trPr>
          <w:jc w:val="center"/>
        </w:trPr>
        <w:tc>
          <w:tcPr>
            <w:tcW w:w="2580" w:type="dxa"/>
          </w:tcPr>
          <w:p w:rsidR="00D43703" w:rsidRPr="00F50C26" w:rsidRDefault="00D43703" w:rsidP="0070498E">
            <w:pPr>
              <w:jc w:val="center"/>
              <w:rPr>
                <w:rFonts w:ascii="Arial LatArm" w:hAnsi="Arial LatArm"/>
                <w:sz w:val="20"/>
                <w:szCs w:val="20"/>
              </w:rPr>
            </w:pPr>
          </w:p>
        </w:tc>
        <w:tc>
          <w:tcPr>
            <w:tcW w:w="3776" w:type="dxa"/>
          </w:tcPr>
          <w:p w:rsidR="00D43703" w:rsidRPr="00F50C26" w:rsidRDefault="00D43703" w:rsidP="0070498E">
            <w:pPr>
              <w:jc w:val="center"/>
              <w:rPr>
                <w:rFonts w:ascii="Arial LatArm" w:hAnsi="Arial LatArm"/>
                <w:sz w:val="20"/>
                <w:szCs w:val="20"/>
              </w:rPr>
            </w:pPr>
          </w:p>
        </w:tc>
      </w:tr>
      <w:tr w:rsidR="00D43703" w:rsidRPr="00F50C26" w:rsidTr="0070498E">
        <w:trPr>
          <w:jc w:val="center"/>
        </w:trPr>
        <w:tc>
          <w:tcPr>
            <w:tcW w:w="2580" w:type="dxa"/>
          </w:tcPr>
          <w:p w:rsidR="00D43703" w:rsidRPr="00F50C26" w:rsidRDefault="00D43703" w:rsidP="0070498E">
            <w:pPr>
              <w:jc w:val="center"/>
              <w:rPr>
                <w:rFonts w:ascii="Arial LatArm" w:hAnsi="Arial LatArm"/>
                <w:sz w:val="20"/>
                <w:szCs w:val="20"/>
              </w:rPr>
            </w:pPr>
          </w:p>
        </w:tc>
        <w:tc>
          <w:tcPr>
            <w:tcW w:w="3776" w:type="dxa"/>
          </w:tcPr>
          <w:p w:rsidR="00D43703" w:rsidRPr="00F50C26" w:rsidRDefault="00D43703" w:rsidP="0070498E">
            <w:pPr>
              <w:jc w:val="center"/>
              <w:rPr>
                <w:rFonts w:ascii="Arial LatArm" w:hAnsi="Arial LatArm"/>
                <w:sz w:val="20"/>
                <w:szCs w:val="20"/>
              </w:rPr>
            </w:pPr>
          </w:p>
        </w:tc>
      </w:tr>
    </w:tbl>
    <w:p w:rsidR="00D43703" w:rsidRPr="00F50C26" w:rsidRDefault="00D43703" w:rsidP="00D43703">
      <w:pPr>
        <w:ind w:firstLine="375"/>
        <w:jc w:val="both"/>
        <w:rPr>
          <w:rFonts w:ascii="Arial LatArm" w:hAnsi="Arial LatArm"/>
        </w:rPr>
      </w:pPr>
    </w:p>
    <w:p w:rsidR="00D43703" w:rsidRPr="00F50C26" w:rsidRDefault="00D43703" w:rsidP="00D43703">
      <w:pPr>
        <w:pStyle w:val="23"/>
        <w:spacing w:line="240" w:lineRule="auto"/>
        <w:ind w:firstLine="567"/>
        <w:rPr>
          <w:rFonts w:ascii="Arial LatArm" w:hAnsi="Arial LatArm"/>
        </w:rPr>
      </w:pPr>
      <w:r w:rsidRPr="00F50C26">
        <w:rPr>
          <w:rFonts w:ascii="GHEA Grapalat" w:hAnsi="GHEA Grapalat"/>
        </w:rPr>
        <w:t>Ընդ</w:t>
      </w:r>
      <w:r w:rsidRPr="00F50C26">
        <w:rPr>
          <w:rFonts w:ascii="Arial LatArm" w:hAnsi="Arial LatArm"/>
        </w:rPr>
        <w:t xml:space="preserve"> </w:t>
      </w:r>
      <w:r w:rsidRPr="00F50C26">
        <w:rPr>
          <w:rFonts w:ascii="GHEA Grapalat" w:hAnsi="GHEA Grapalat"/>
        </w:rPr>
        <w:t>որում</w:t>
      </w:r>
      <w:r w:rsidRPr="00F50C26">
        <w:rPr>
          <w:rFonts w:ascii="Arial LatArm" w:hAnsi="Arial LatArm"/>
        </w:rPr>
        <w:t xml:space="preserve"> </w:t>
      </w:r>
      <w:r w:rsidRPr="00F50C26">
        <w:rPr>
          <w:rFonts w:ascii="GHEA Grapalat" w:hAnsi="GHEA Grapalat"/>
        </w:rPr>
        <w:t>կանխավճարի</w:t>
      </w:r>
      <w:r w:rsidRPr="00F50C26">
        <w:rPr>
          <w:rFonts w:ascii="Arial LatArm" w:hAnsi="Arial LatArm"/>
        </w:rPr>
        <w:t xml:space="preserve"> </w:t>
      </w:r>
      <w:r w:rsidRPr="00F50C26">
        <w:rPr>
          <w:rFonts w:ascii="GHEA Grapalat" w:hAnsi="GHEA Grapalat"/>
        </w:rPr>
        <w:t>հատկացումը</w:t>
      </w:r>
      <w:r w:rsidRPr="00F50C26">
        <w:rPr>
          <w:rFonts w:ascii="Arial LatArm" w:hAnsi="Arial LatArm"/>
        </w:rPr>
        <w:t xml:space="preserve"> </w:t>
      </w:r>
      <w:r w:rsidRPr="00F50C26">
        <w:rPr>
          <w:rFonts w:ascii="GHEA Grapalat" w:hAnsi="GHEA Grapalat"/>
        </w:rPr>
        <w:t>ընտրված</w:t>
      </w:r>
      <w:r w:rsidRPr="00F50C26">
        <w:rPr>
          <w:rFonts w:ascii="Arial LatArm" w:hAnsi="Arial LatArm"/>
        </w:rPr>
        <w:t xml:space="preserve"> </w:t>
      </w:r>
      <w:r w:rsidRPr="00F50C26">
        <w:rPr>
          <w:rFonts w:ascii="GHEA Grapalat" w:hAnsi="GHEA Grapalat"/>
        </w:rPr>
        <w:t>մասնակցին</w:t>
      </w:r>
      <w:r w:rsidRPr="00F50C26">
        <w:rPr>
          <w:rFonts w:ascii="Arial LatArm" w:hAnsi="Arial LatArm"/>
        </w:rPr>
        <w:t xml:space="preserve"> </w:t>
      </w:r>
      <w:r w:rsidRPr="00F50C26">
        <w:rPr>
          <w:rFonts w:ascii="GHEA Grapalat" w:hAnsi="GHEA Grapalat"/>
        </w:rPr>
        <w:t>կտրամադրվի</w:t>
      </w:r>
      <w:r w:rsidRPr="00F50C26">
        <w:rPr>
          <w:rFonts w:ascii="Arial LatArm" w:hAnsi="Arial LatArm"/>
        </w:rPr>
        <w:t xml:space="preserve"> </w:t>
      </w:r>
      <w:r w:rsidRPr="00F50C26">
        <w:rPr>
          <w:rFonts w:ascii="GHEA Grapalat" w:hAnsi="GHEA Grapalat"/>
        </w:rPr>
        <w:t>սույն</w:t>
      </w:r>
      <w:r w:rsidRPr="00F50C26">
        <w:rPr>
          <w:rFonts w:ascii="Arial LatArm" w:hAnsi="Arial LatArm"/>
        </w:rPr>
        <w:t xml:space="preserve"> </w:t>
      </w:r>
      <w:r w:rsidRPr="00F50C26">
        <w:rPr>
          <w:rFonts w:ascii="GHEA Grapalat" w:hAnsi="GHEA Grapalat"/>
        </w:rPr>
        <w:t>հրավերի</w:t>
      </w:r>
      <w:r w:rsidRPr="00F50C26">
        <w:rPr>
          <w:rFonts w:ascii="Arial LatArm" w:hAnsi="Arial LatArm"/>
        </w:rPr>
        <w:t xml:space="preserve"> 1-</w:t>
      </w:r>
      <w:r w:rsidRPr="00F50C26">
        <w:rPr>
          <w:rFonts w:ascii="GHEA Grapalat" w:hAnsi="GHEA Grapalat"/>
        </w:rPr>
        <w:t>ին</w:t>
      </w:r>
      <w:r w:rsidRPr="00F50C26">
        <w:rPr>
          <w:rFonts w:ascii="Arial LatArm" w:hAnsi="Arial LatArm"/>
        </w:rPr>
        <w:t xml:space="preserve"> </w:t>
      </w:r>
      <w:r w:rsidRPr="00F50C26">
        <w:rPr>
          <w:rFonts w:ascii="GHEA Grapalat" w:hAnsi="GHEA Grapalat"/>
        </w:rPr>
        <w:t>մասի</w:t>
      </w:r>
      <w:r w:rsidRPr="00F50C26">
        <w:rPr>
          <w:rFonts w:ascii="Arial LatArm" w:hAnsi="Arial LatArm"/>
        </w:rPr>
        <w:t xml:space="preserve"> 10.5 </w:t>
      </w:r>
      <w:r w:rsidRPr="00F50C26">
        <w:rPr>
          <w:rFonts w:ascii="GHEA Grapalat" w:hAnsi="GHEA Grapalat"/>
        </w:rPr>
        <w:t>կետով</w:t>
      </w:r>
      <w:r w:rsidRPr="00F50C26">
        <w:rPr>
          <w:rFonts w:ascii="Arial LatArm" w:hAnsi="Arial LatArm"/>
        </w:rPr>
        <w:t xml:space="preserve"> </w:t>
      </w:r>
      <w:r w:rsidRPr="00F50C26">
        <w:rPr>
          <w:rFonts w:ascii="GHEA Grapalat" w:hAnsi="GHEA Grapalat"/>
        </w:rPr>
        <w:t>սահմանված</w:t>
      </w:r>
      <w:r w:rsidRPr="00F50C26">
        <w:rPr>
          <w:rFonts w:ascii="Arial LatArm" w:hAnsi="Arial LatArm"/>
        </w:rPr>
        <w:t xml:space="preserve"> </w:t>
      </w:r>
      <w:r w:rsidRPr="00F50C26">
        <w:rPr>
          <w:rFonts w:ascii="GHEA Grapalat" w:hAnsi="GHEA Grapalat"/>
        </w:rPr>
        <w:t>պայմաններով</w:t>
      </w:r>
      <w:r w:rsidRPr="00F50C26">
        <w:rPr>
          <w:rFonts w:ascii="Arial LatArm" w:hAnsi="Arial LatArm"/>
        </w:rPr>
        <w:t xml:space="preserve">, </w:t>
      </w:r>
      <w:r w:rsidRPr="00F50C26">
        <w:rPr>
          <w:rFonts w:ascii="GHEA Grapalat" w:hAnsi="GHEA Grapalat"/>
        </w:rPr>
        <w:t>իսկ</w:t>
      </w:r>
      <w:r w:rsidRPr="00F50C26">
        <w:rPr>
          <w:rFonts w:ascii="Arial LatArm" w:hAnsi="Arial LatArm"/>
        </w:rPr>
        <w:t xml:space="preserve"> </w:t>
      </w:r>
      <w:r w:rsidRPr="00F50C26">
        <w:rPr>
          <w:rFonts w:ascii="GHEA Grapalat" w:hAnsi="GHEA Grapalat"/>
        </w:rPr>
        <w:t>կանխավճարի</w:t>
      </w:r>
      <w:r w:rsidRPr="00F50C26">
        <w:rPr>
          <w:rFonts w:ascii="Arial LatArm" w:hAnsi="Arial LatArm"/>
        </w:rPr>
        <w:t xml:space="preserve"> </w:t>
      </w:r>
      <w:r w:rsidRPr="00F50C26">
        <w:rPr>
          <w:rFonts w:ascii="GHEA Grapalat" w:hAnsi="GHEA Grapalat"/>
        </w:rPr>
        <w:t>մարումը</w:t>
      </w:r>
      <w:r w:rsidRPr="00F50C26">
        <w:rPr>
          <w:rFonts w:ascii="Arial LatArm" w:hAnsi="Arial LatArm"/>
        </w:rPr>
        <w:t xml:space="preserve"> </w:t>
      </w:r>
      <w:r w:rsidRPr="00F50C26">
        <w:rPr>
          <w:rFonts w:ascii="GHEA Grapalat" w:hAnsi="GHEA Grapalat"/>
        </w:rPr>
        <w:t>կիրականացվի</w:t>
      </w:r>
      <w:r w:rsidRPr="00F50C26">
        <w:rPr>
          <w:rFonts w:ascii="Arial LatArm" w:hAnsi="Arial LatArm"/>
        </w:rPr>
        <w:t xml:space="preserve"> </w:t>
      </w:r>
      <w:r w:rsidRPr="00F50C26">
        <w:rPr>
          <w:rFonts w:ascii="GHEA Grapalat" w:hAnsi="GHEA Grapalat"/>
        </w:rPr>
        <w:t>կնքվելիք</w:t>
      </w:r>
      <w:r w:rsidRPr="00F50C26">
        <w:rPr>
          <w:rFonts w:ascii="Arial LatArm" w:hAnsi="Arial LatArm"/>
        </w:rPr>
        <w:t xml:space="preserve"> </w:t>
      </w:r>
      <w:r w:rsidRPr="00F50C26">
        <w:rPr>
          <w:rFonts w:ascii="GHEA Grapalat" w:hAnsi="GHEA Grapalat"/>
        </w:rPr>
        <w:t>պայմանագրով</w:t>
      </w:r>
      <w:r w:rsidRPr="00F50C26">
        <w:rPr>
          <w:rFonts w:ascii="Arial LatArm" w:hAnsi="Arial LatArm"/>
        </w:rPr>
        <w:t xml:space="preserve"> </w:t>
      </w:r>
      <w:r w:rsidRPr="00F50C26">
        <w:rPr>
          <w:rFonts w:ascii="GHEA Grapalat" w:hAnsi="GHEA Grapalat"/>
        </w:rPr>
        <w:t>սահմանված</w:t>
      </w:r>
      <w:r w:rsidRPr="00F50C26">
        <w:rPr>
          <w:rFonts w:ascii="Arial LatArm" w:hAnsi="Arial LatArm"/>
        </w:rPr>
        <w:t xml:space="preserve"> </w:t>
      </w:r>
      <w:r w:rsidRPr="00F50C26">
        <w:rPr>
          <w:rFonts w:ascii="GHEA Grapalat" w:hAnsi="GHEA Grapalat"/>
        </w:rPr>
        <w:t>կարգով</w:t>
      </w:r>
      <w:r w:rsidRPr="00F50C26">
        <w:rPr>
          <w:rFonts w:ascii="Arial LatArm" w:hAnsi="Arial LatArm"/>
        </w:rPr>
        <w:t xml:space="preserve">:  </w:t>
      </w:r>
    </w:p>
    <w:p w:rsidR="00D43703" w:rsidRPr="00F50C26" w:rsidRDefault="00D43703" w:rsidP="00D43703">
      <w:pPr>
        <w:ind w:firstLine="567"/>
        <w:rPr>
          <w:rFonts w:ascii="Arial LatArm" w:hAnsi="Arial LatArm" w:cs="Sylfaen"/>
          <w:i/>
          <w:sz w:val="20"/>
          <w:lang w:val="es-ES"/>
        </w:rPr>
      </w:pPr>
    </w:p>
    <w:p w:rsidR="00D43703" w:rsidRPr="00F50C26" w:rsidRDefault="00D43703" w:rsidP="00D43703">
      <w:pPr>
        <w:ind w:firstLine="567"/>
        <w:rPr>
          <w:rFonts w:ascii="Arial LatArm" w:hAnsi="Arial LatArm" w:cs="Sylfaen"/>
          <w:i/>
          <w:sz w:val="20"/>
          <w:lang w:val="es-ES"/>
        </w:rPr>
      </w:pPr>
    </w:p>
    <w:p w:rsidR="00D43703" w:rsidRPr="00F50C26" w:rsidRDefault="00D43703" w:rsidP="00D43703">
      <w:pPr>
        <w:jc w:val="center"/>
        <w:rPr>
          <w:rFonts w:ascii="Arial LatArm" w:hAnsi="Arial LatArm"/>
          <w:b/>
          <w:sz w:val="20"/>
          <w:lang w:val="es-ES"/>
        </w:rPr>
      </w:pPr>
      <w:r w:rsidRPr="00F50C26">
        <w:rPr>
          <w:rFonts w:ascii="Arial LatArm" w:hAnsi="Arial LatArm"/>
          <w:b/>
          <w:sz w:val="20"/>
          <w:lang w:val="es-ES"/>
        </w:rPr>
        <w:t xml:space="preserve">2.  </w:t>
      </w:r>
      <w:r w:rsidRPr="00F50C26">
        <w:rPr>
          <w:rFonts w:ascii="GHEA Grapalat" w:hAnsi="GHEA Grapalat" w:cs="Sylfaen"/>
          <w:b/>
          <w:sz w:val="20"/>
        </w:rPr>
        <w:t>ՄԱՍՆԱԿՑԻ</w:t>
      </w:r>
      <w:r w:rsidRPr="00F50C26">
        <w:rPr>
          <w:rFonts w:ascii="Arial LatArm" w:hAnsi="Arial LatArm"/>
          <w:b/>
          <w:sz w:val="20"/>
          <w:lang w:val="es-ES"/>
        </w:rPr>
        <w:t xml:space="preserve"> </w:t>
      </w:r>
      <w:r w:rsidRPr="00F50C26">
        <w:rPr>
          <w:rFonts w:ascii="GHEA Grapalat" w:hAnsi="GHEA Grapalat" w:cs="Sylfaen"/>
          <w:b/>
          <w:sz w:val="20"/>
        </w:rPr>
        <w:t>ՄԱՍՆԱԿՑՈՒԹՅԱՆ</w:t>
      </w:r>
      <w:r w:rsidRPr="00F50C26">
        <w:rPr>
          <w:rFonts w:ascii="Arial LatArm" w:hAnsi="Arial LatArm"/>
          <w:b/>
          <w:sz w:val="20"/>
          <w:lang w:val="es-ES"/>
        </w:rPr>
        <w:t xml:space="preserve"> </w:t>
      </w:r>
      <w:r w:rsidRPr="00F50C26">
        <w:rPr>
          <w:rFonts w:ascii="GHEA Grapalat" w:hAnsi="GHEA Grapalat" w:cs="Sylfaen"/>
          <w:b/>
          <w:sz w:val="20"/>
        </w:rPr>
        <w:t>ԻՐԱՎՈՒՆՔԻ</w:t>
      </w:r>
      <w:r w:rsidRPr="00F50C26">
        <w:rPr>
          <w:rFonts w:ascii="Arial LatArm" w:hAnsi="Arial LatArm"/>
          <w:b/>
          <w:sz w:val="20"/>
          <w:lang w:val="es-ES"/>
        </w:rPr>
        <w:t xml:space="preserve"> </w:t>
      </w:r>
      <w:r w:rsidRPr="00F50C26">
        <w:rPr>
          <w:rFonts w:ascii="GHEA Grapalat" w:hAnsi="GHEA Grapalat" w:cs="Sylfaen"/>
          <w:b/>
          <w:sz w:val="20"/>
        </w:rPr>
        <w:t>ՊԱՀԱՆՋՆԵՐԸ</w:t>
      </w:r>
      <w:r w:rsidRPr="00F50C26">
        <w:rPr>
          <w:rFonts w:ascii="Arial LatArm" w:hAnsi="Arial LatArm"/>
          <w:b/>
          <w:sz w:val="20"/>
          <w:lang w:val="es-ES"/>
        </w:rPr>
        <w:t xml:space="preserve">, </w:t>
      </w:r>
      <w:r w:rsidRPr="00F50C26">
        <w:rPr>
          <w:rFonts w:ascii="GHEA Grapalat" w:hAnsi="GHEA Grapalat" w:cs="Sylfaen"/>
          <w:b/>
          <w:sz w:val="20"/>
        </w:rPr>
        <w:t>ՈՐԱԿԱՎՈՐՄԱՆ</w:t>
      </w:r>
      <w:r w:rsidRPr="00F50C26">
        <w:rPr>
          <w:rFonts w:ascii="Arial LatArm" w:hAnsi="Arial LatArm"/>
          <w:b/>
          <w:sz w:val="20"/>
          <w:lang w:val="es-ES"/>
        </w:rPr>
        <w:t xml:space="preserve"> </w:t>
      </w:r>
      <w:r w:rsidRPr="00F50C26">
        <w:rPr>
          <w:rFonts w:ascii="GHEA Grapalat" w:hAnsi="GHEA Grapalat" w:cs="Sylfaen"/>
          <w:b/>
          <w:sz w:val="20"/>
        </w:rPr>
        <w:t>ՉԱՓԱՆԻՇՆԵՐԸ</w:t>
      </w:r>
      <w:r w:rsidRPr="00F50C26">
        <w:rPr>
          <w:rFonts w:ascii="Arial LatArm" w:hAnsi="Arial LatArm"/>
          <w:b/>
          <w:sz w:val="20"/>
          <w:lang w:val="es-ES"/>
        </w:rPr>
        <w:t xml:space="preserve">  </w:t>
      </w:r>
      <w:r w:rsidRPr="00F50C26">
        <w:rPr>
          <w:rFonts w:ascii="GHEA Grapalat" w:hAnsi="GHEA Grapalat"/>
          <w:b/>
          <w:sz w:val="20"/>
          <w:lang w:val="es-ES"/>
        </w:rPr>
        <w:t>ԵՎ</w:t>
      </w:r>
      <w:r w:rsidRPr="00F50C26">
        <w:rPr>
          <w:rFonts w:ascii="Arial LatArm" w:hAnsi="Arial LatArm"/>
          <w:b/>
          <w:sz w:val="20"/>
          <w:lang w:val="es-ES"/>
        </w:rPr>
        <w:t xml:space="preserve"> </w:t>
      </w:r>
      <w:r w:rsidRPr="00F50C26">
        <w:rPr>
          <w:rFonts w:ascii="GHEA Grapalat" w:hAnsi="GHEA Grapalat" w:cs="Sylfaen"/>
          <w:b/>
          <w:sz w:val="20"/>
        </w:rPr>
        <w:t>ԴՐԱՆՑ</w:t>
      </w:r>
      <w:r w:rsidRPr="00F50C26">
        <w:rPr>
          <w:rFonts w:ascii="Arial LatArm" w:hAnsi="Arial LatArm"/>
          <w:b/>
          <w:sz w:val="20"/>
          <w:lang w:val="es-ES"/>
        </w:rPr>
        <w:t xml:space="preserve"> </w:t>
      </w:r>
      <w:r w:rsidRPr="00F50C26">
        <w:rPr>
          <w:rFonts w:ascii="GHEA Grapalat" w:hAnsi="GHEA Grapalat" w:cs="Sylfaen"/>
          <w:b/>
          <w:sz w:val="20"/>
          <w:lang w:val="es-ES"/>
        </w:rPr>
        <w:t>Գ</w:t>
      </w:r>
      <w:r w:rsidRPr="00F50C26">
        <w:rPr>
          <w:rFonts w:ascii="GHEA Grapalat" w:hAnsi="GHEA Grapalat" w:cs="Sylfaen"/>
          <w:b/>
          <w:sz w:val="20"/>
        </w:rPr>
        <w:t>ՆԱՀԱՏՄԱՆ</w:t>
      </w:r>
      <w:r w:rsidRPr="00F50C26">
        <w:rPr>
          <w:rFonts w:ascii="Arial LatArm" w:hAnsi="Arial LatArm"/>
          <w:b/>
          <w:sz w:val="20"/>
          <w:lang w:val="es-ES"/>
        </w:rPr>
        <w:t xml:space="preserve"> </w:t>
      </w:r>
      <w:r w:rsidRPr="00F50C26">
        <w:rPr>
          <w:rFonts w:ascii="GHEA Grapalat" w:hAnsi="GHEA Grapalat" w:cs="Sylfaen"/>
          <w:b/>
          <w:sz w:val="20"/>
        </w:rPr>
        <w:t>ԿԱՐ</w:t>
      </w:r>
      <w:r w:rsidRPr="00F50C26">
        <w:rPr>
          <w:rFonts w:ascii="GHEA Grapalat" w:hAnsi="GHEA Grapalat" w:cs="Sylfaen"/>
          <w:b/>
          <w:sz w:val="20"/>
          <w:lang w:val="es-ES"/>
        </w:rPr>
        <w:t>Գ</w:t>
      </w:r>
      <w:r w:rsidRPr="00F50C26">
        <w:rPr>
          <w:rFonts w:ascii="GHEA Grapalat" w:hAnsi="GHEA Grapalat" w:cs="Sylfaen"/>
          <w:b/>
          <w:sz w:val="20"/>
        </w:rPr>
        <w:t>Ը</w:t>
      </w:r>
      <w:r w:rsidRPr="00F50C26">
        <w:rPr>
          <w:rFonts w:ascii="Arial LatArm" w:hAnsi="Arial LatArm"/>
          <w:b/>
          <w:sz w:val="20"/>
          <w:lang w:val="es-ES"/>
        </w:rPr>
        <w:t xml:space="preserve"> </w:t>
      </w:r>
    </w:p>
    <w:p w:rsidR="00D43703" w:rsidRPr="00F50C26" w:rsidRDefault="00D43703" w:rsidP="00D43703">
      <w:pPr>
        <w:ind w:firstLine="567"/>
        <w:jc w:val="both"/>
        <w:rPr>
          <w:rFonts w:ascii="Arial LatArm" w:hAnsi="Arial LatArm"/>
          <w:szCs w:val="22"/>
          <w:lang w:val="es-ES"/>
        </w:rPr>
      </w:pPr>
    </w:p>
    <w:p w:rsidR="00D43703" w:rsidRPr="00F50C26" w:rsidRDefault="00D43703" w:rsidP="00D43703">
      <w:pPr>
        <w:ind w:firstLine="567"/>
        <w:jc w:val="both"/>
        <w:rPr>
          <w:rFonts w:ascii="Arial LatArm" w:hAnsi="Arial LatArm" w:cs="Arial Armenian"/>
          <w:sz w:val="20"/>
          <w:lang w:val="es-ES"/>
        </w:rPr>
      </w:pPr>
      <w:r w:rsidRPr="00F50C26">
        <w:rPr>
          <w:rFonts w:ascii="Arial LatArm" w:hAnsi="Arial LatArm" w:cs="Arial Armenian"/>
          <w:sz w:val="20"/>
          <w:lang w:val="es-ES"/>
        </w:rPr>
        <w:t xml:space="preserve">2.1 </w:t>
      </w:r>
      <w:r w:rsidRPr="00F50C26">
        <w:rPr>
          <w:rFonts w:ascii="GHEA Grapalat" w:hAnsi="GHEA Grapalat" w:cs="Sylfaen"/>
          <w:sz w:val="20"/>
          <w:lang w:val="ru-RU"/>
        </w:rPr>
        <w:t>Սույն</w:t>
      </w:r>
      <w:r w:rsidRPr="00F50C26">
        <w:rPr>
          <w:rFonts w:ascii="Arial LatArm" w:hAnsi="Arial LatArm" w:cs="Arial Armenian"/>
          <w:sz w:val="20"/>
          <w:lang w:val="es-ES"/>
        </w:rPr>
        <w:t xml:space="preserve">  </w:t>
      </w:r>
      <w:r w:rsidRPr="00F50C26">
        <w:rPr>
          <w:rFonts w:ascii="GHEA Grapalat" w:hAnsi="GHEA Grapalat" w:cs="Arial Armenian"/>
          <w:sz w:val="20"/>
          <w:lang w:val="es-ES"/>
        </w:rPr>
        <w:t>ընթացակարգին</w:t>
      </w:r>
      <w:r w:rsidRPr="00F50C26">
        <w:rPr>
          <w:rFonts w:ascii="Arial LatArm" w:hAnsi="Arial LatArm" w:cs="Arial Armenian"/>
          <w:sz w:val="20"/>
          <w:lang w:val="es-ES"/>
        </w:rPr>
        <w:t xml:space="preserve"> </w:t>
      </w:r>
      <w:r w:rsidRPr="00F50C26">
        <w:rPr>
          <w:rFonts w:ascii="GHEA Grapalat" w:hAnsi="GHEA Grapalat" w:cs="Sylfaen"/>
          <w:sz w:val="20"/>
          <w:lang w:val="ru-RU"/>
        </w:rPr>
        <w:t>մասնակցելու</w:t>
      </w:r>
      <w:r w:rsidRPr="00F50C26">
        <w:rPr>
          <w:rFonts w:ascii="Arial LatArm" w:hAnsi="Arial LatArm" w:cs="Arial Armenian"/>
          <w:sz w:val="20"/>
          <w:lang w:val="es-ES"/>
        </w:rPr>
        <w:t xml:space="preserve"> </w:t>
      </w:r>
      <w:r w:rsidRPr="00F50C26">
        <w:rPr>
          <w:rFonts w:ascii="GHEA Grapalat" w:hAnsi="GHEA Grapalat" w:cs="Sylfaen"/>
          <w:sz w:val="20"/>
          <w:lang w:val="ru-RU"/>
        </w:rPr>
        <w:t>իրավունք</w:t>
      </w:r>
      <w:r w:rsidRPr="00F50C26">
        <w:rPr>
          <w:rFonts w:ascii="Arial LatArm" w:hAnsi="Arial LatArm" w:cs="Arial Armenian"/>
          <w:sz w:val="20"/>
          <w:lang w:val="es-ES"/>
        </w:rPr>
        <w:t xml:space="preserve"> </w:t>
      </w:r>
      <w:r w:rsidRPr="00F50C26">
        <w:rPr>
          <w:rFonts w:ascii="GHEA Grapalat" w:hAnsi="GHEA Grapalat" w:cs="Sylfaen"/>
          <w:sz w:val="20"/>
          <w:lang w:val="ru-RU"/>
        </w:rPr>
        <w:t>չունեն</w:t>
      </w:r>
      <w:r w:rsidRPr="00F50C26">
        <w:rPr>
          <w:rFonts w:ascii="Arial LatArm" w:hAnsi="Arial LatArm" w:cs="Arial Armenian"/>
          <w:sz w:val="20"/>
          <w:lang w:val="es-ES"/>
        </w:rPr>
        <w:t xml:space="preserve"> </w:t>
      </w:r>
      <w:r w:rsidRPr="00F50C26">
        <w:rPr>
          <w:rFonts w:ascii="GHEA Grapalat" w:hAnsi="GHEA Grapalat" w:cs="Sylfaen"/>
          <w:sz w:val="20"/>
          <w:lang w:val="ru-RU"/>
        </w:rPr>
        <w:t>անձինք</w:t>
      </w:r>
      <w:r w:rsidRPr="00F50C26">
        <w:rPr>
          <w:rFonts w:ascii="Arial LatArm" w:hAnsi="Arial LatArm" w:cs="Sylfaen"/>
          <w:sz w:val="20"/>
          <w:lang w:val="es-ES"/>
        </w:rPr>
        <w:t>.</w:t>
      </w:r>
    </w:p>
    <w:p w:rsidR="00D43703" w:rsidRPr="00F50C26" w:rsidRDefault="00D43703" w:rsidP="00D43703">
      <w:pPr>
        <w:ind w:firstLine="720"/>
        <w:jc w:val="both"/>
        <w:rPr>
          <w:rFonts w:ascii="Arial LatArm" w:hAnsi="Arial LatArm"/>
          <w:sz w:val="20"/>
          <w:szCs w:val="20"/>
          <w:lang w:val="es-ES"/>
        </w:rPr>
      </w:pPr>
      <w:r w:rsidRPr="00F50C26">
        <w:rPr>
          <w:rFonts w:ascii="Arial LatArm" w:hAnsi="Arial LatArm"/>
          <w:sz w:val="20"/>
          <w:szCs w:val="20"/>
          <w:lang w:val="es-ES"/>
        </w:rPr>
        <w:t xml:space="preserve">1) </w:t>
      </w:r>
      <w:r w:rsidRPr="00F50C26">
        <w:rPr>
          <w:rFonts w:ascii="GHEA Grapalat" w:hAnsi="GHEA Grapalat" w:cs="Sylfaen"/>
          <w:sz w:val="20"/>
          <w:szCs w:val="20"/>
        </w:rPr>
        <w:t>որոնք</w:t>
      </w:r>
      <w:r w:rsidRPr="00F50C26">
        <w:rPr>
          <w:rFonts w:ascii="Arial LatArm" w:hAnsi="Arial LatArm" w:cs="Sylfaen"/>
          <w:sz w:val="20"/>
          <w:szCs w:val="20"/>
          <w:lang w:val="es-ES"/>
        </w:rPr>
        <w:t xml:space="preserve"> </w:t>
      </w:r>
      <w:r w:rsidRPr="00F50C26">
        <w:rPr>
          <w:rFonts w:ascii="GHEA Grapalat" w:hAnsi="GHEA Grapalat" w:cs="Sylfaen"/>
          <w:sz w:val="20"/>
          <w:szCs w:val="20"/>
        </w:rPr>
        <w:t>հայտը</w:t>
      </w:r>
      <w:r w:rsidRPr="00F50C26">
        <w:rPr>
          <w:rFonts w:ascii="Arial LatArm" w:hAnsi="Arial LatArm" w:cs="Sylfaen"/>
          <w:sz w:val="20"/>
          <w:szCs w:val="20"/>
          <w:lang w:val="es-ES"/>
        </w:rPr>
        <w:t xml:space="preserve"> </w:t>
      </w:r>
      <w:r w:rsidRPr="00F50C26">
        <w:rPr>
          <w:rFonts w:ascii="GHEA Grapalat" w:hAnsi="GHEA Grapalat" w:cs="Sylfaen"/>
          <w:sz w:val="20"/>
          <w:szCs w:val="20"/>
        </w:rPr>
        <w:t>ներկայացնելու</w:t>
      </w:r>
      <w:r w:rsidRPr="00F50C26">
        <w:rPr>
          <w:rFonts w:ascii="Arial LatArm" w:hAnsi="Arial LatArm" w:cs="Sylfaen"/>
          <w:sz w:val="20"/>
          <w:szCs w:val="20"/>
          <w:lang w:val="es-ES"/>
        </w:rPr>
        <w:t xml:space="preserve"> </w:t>
      </w:r>
      <w:r w:rsidRPr="00F50C26">
        <w:rPr>
          <w:rFonts w:ascii="GHEA Grapalat" w:hAnsi="GHEA Grapalat" w:cs="Sylfaen"/>
          <w:sz w:val="20"/>
          <w:szCs w:val="20"/>
        </w:rPr>
        <w:t>օրվա</w:t>
      </w:r>
      <w:r w:rsidRPr="00F50C26">
        <w:rPr>
          <w:rFonts w:ascii="Arial LatArm" w:hAnsi="Arial LatArm" w:cs="Sylfaen"/>
          <w:sz w:val="20"/>
          <w:szCs w:val="20"/>
          <w:lang w:val="es-ES"/>
        </w:rPr>
        <w:t xml:space="preserve"> </w:t>
      </w:r>
      <w:r w:rsidRPr="00F50C26">
        <w:rPr>
          <w:rFonts w:ascii="GHEA Grapalat" w:hAnsi="GHEA Grapalat" w:cs="Sylfaen"/>
          <w:sz w:val="20"/>
          <w:szCs w:val="20"/>
        </w:rPr>
        <w:t>դրությամբ</w:t>
      </w:r>
      <w:r w:rsidRPr="00F50C26">
        <w:rPr>
          <w:rFonts w:ascii="Arial LatArm" w:hAnsi="Arial LatArm" w:cs="Sylfaen"/>
          <w:sz w:val="20"/>
          <w:szCs w:val="20"/>
          <w:lang w:val="es-ES"/>
        </w:rPr>
        <w:t xml:space="preserve"> </w:t>
      </w:r>
      <w:r w:rsidRPr="00F50C26">
        <w:rPr>
          <w:rFonts w:ascii="GHEA Grapalat" w:hAnsi="GHEA Grapalat" w:cs="Sylfaen"/>
          <w:sz w:val="20"/>
          <w:szCs w:val="20"/>
        </w:rPr>
        <w:t>դատական</w:t>
      </w:r>
      <w:r w:rsidRPr="00F50C26">
        <w:rPr>
          <w:rFonts w:ascii="Arial LatArm" w:hAnsi="Arial LatArm"/>
          <w:sz w:val="20"/>
          <w:szCs w:val="20"/>
          <w:lang w:val="es-ES"/>
        </w:rPr>
        <w:t xml:space="preserve"> </w:t>
      </w:r>
      <w:r w:rsidRPr="00F50C26">
        <w:rPr>
          <w:rFonts w:ascii="GHEA Grapalat" w:hAnsi="GHEA Grapalat" w:cs="Sylfaen"/>
          <w:sz w:val="20"/>
          <w:szCs w:val="20"/>
        </w:rPr>
        <w:t>կարգով</w:t>
      </w:r>
      <w:r w:rsidRPr="00F50C26">
        <w:rPr>
          <w:rFonts w:ascii="Arial LatArm" w:hAnsi="Arial LatArm"/>
          <w:sz w:val="20"/>
          <w:szCs w:val="20"/>
          <w:lang w:val="es-ES"/>
        </w:rPr>
        <w:t xml:space="preserve"> </w:t>
      </w:r>
      <w:r w:rsidRPr="00F50C26">
        <w:rPr>
          <w:rFonts w:ascii="GHEA Grapalat" w:hAnsi="GHEA Grapalat" w:cs="Sylfaen"/>
          <w:sz w:val="20"/>
          <w:szCs w:val="20"/>
        </w:rPr>
        <w:t>ճանաչվել</w:t>
      </w:r>
      <w:r w:rsidRPr="00F50C26">
        <w:rPr>
          <w:rFonts w:ascii="Arial LatArm" w:hAnsi="Arial LatArm"/>
          <w:sz w:val="20"/>
          <w:szCs w:val="20"/>
          <w:lang w:val="es-ES"/>
        </w:rPr>
        <w:t xml:space="preserve"> </w:t>
      </w:r>
      <w:r w:rsidRPr="00F50C26">
        <w:rPr>
          <w:rFonts w:ascii="GHEA Grapalat" w:hAnsi="GHEA Grapalat" w:cs="Sylfaen"/>
          <w:sz w:val="20"/>
          <w:szCs w:val="20"/>
        </w:rPr>
        <w:t>են</w:t>
      </w:r>
      <w:r w:rsidRPr="00F50C26">
        <w:rPr>
          <w:rFonts w:ascii="Arial LatArm" w:hAnsi="Arial LatArm"/>
          <w:sz w:val="20"/>
          <w:szCs w:val="20"/>
          <w:lang w:val="es-ES"/>
        </w:rPr>
        <w:t xml:space="preserve"> </w:t>
      </w:r>
      <w:r w:rsidRPr="00F50C26">
        <w:rPr>
          <w:rFonts w:ascii="GHEA Grapalat" w:hAnsi="GHEA Grapalat" w:cs="Sylfaen"/>
          <w:sz w:val="20"/>
          <w:szCs w:val="20"/>
        </w:rPr>
        <w:t>սնանկ</w:t>
      </w:r>
      <w:r w:rsidRPr="00F50C26">
        <w:rPr>
          <w:rFonts w:ascii="Arial LatArm" w:hAnsi="Arial LatArm"/>
          <w:sz w:val="20"/>
          <w:szCs w:val="20"/>
          <w:lang w:val="es-ES"/>
        </w:rPr>
        <w:t xml:space="preserve">. </w:t>
      </w:r>
    </w:p>
    <w:p w:rsidR="00D43703" w:rsidRPr="00F50C26" w:rsidRDefault="00D43703" w:rsidP="00D43703">
      <w:pPr>
        <w:tabs>
          <w:tab w:val="left" w:pos="7200"/>
        </w:tabs>
        <w:ind w:firstLine="720"/>
        <w:jc w:val="both"/>
        <w:rPr>
          <w:rFonts w:ascii="Arial LatArm" w:hAnsi="Arial LatArm"/>
          <w:sz w:val="20"/>
          <w:szCs w:val="20"/>
          <w:lang w:val="es-ES"/>
        </w:rPr>
      </w:pPr>
      <w:r w:rsidRPr="00F50C26">
        <w:rPr>
          <w:rFonts w:ascii="Arial LatArm" w:hAnsi="Arial LatArm"/>
          <w:sz w:val="20"/>
          <w:szCs w:val="20"/>
          <w:lang w:val="es-ES"/>
        </w:rPr>
        <w:t xml:space="preserve">2) </w:t>
      </w:r>
      <w:r w:rsidRPr="00F50C26">
        <w:rPr>
          <w:rFonts w:ascii="GHEA Grapalat" w:hAnsi="GHEA Grapalat" w:cs="Sylfaen"/>
          <w:sz w:val="20"/>
          <w:szCs w:val="20"/>
        </w:rPr>
        <w:t>որոնք</w:t>
      </w:r>
      <w:r w:rsidRPr="00F50C26">
        <w:rPr>
          <w:rFonts w:ascii="Arial LatArm" w:hAnsi="Arial LatArm" w:cs="Sylfaen"/>
          <w:sz w:val="20"/>
          <w:szCs w:val="20"/>
          <w:lang w:val="es-ES"/>
        </w:rPr>
        <w:t xml:space="preserve"> </w:t>
      </w:r>
      <w:r w:rsidRPr="00F50C26">
        <w:rPr>
          <w:rFonts w:ascii="GHEA Grapalat" w:hAnsi="GHEA Grapalat" w:cs="Sylfaen"/>
          <w:sz w:val="20"/>
          <w:szCs w:val="20"/>
        </w:rPr>
        <w:t>հայտը</w:t>
      </w:r>
      <w:r w:rsidRPr="00F50C26">
        <w:rPr>
          <w:rFonts w:ascii="Arial LatArm" w:hAnsi="Arial LatArm" w:cs="Sylfaen"/>
          <w:sz w:val="20"/>
          <w:szCs w:val="20"/>
          <w:lang w:val="es-ES"/>
        </w:rPr>
        <w:t xml:space="preserve"> </w:t>
      </w:r>
      <w:r w:rsidRPr="00F50C26">
        <w:rPr>
          <w:rFonts w:ascii="GHEA Grapalat" w:hAnsi="GHEA Grapalat" w:cs="Sylfaen"/>
          <w:sz w:val="20"/>
          <w:szCs w:val="20"/>
        </w:rPr>
        <w:t>ներկայացնելու</w:t>
      </w:r>
      <w:r w:rsidRPr="00F50C26">
        <w:rPr>
          <w:rFonts w:ascii="Arial LatArm" w:hAnsi="Arial LatArm" w:cs="Sylfaen"/>
          <w:sz w:val="20"/>
          <w:szCs w:val="20"/>
          <w:lang w:val="es-ES"/>
        </w:rPr>
        <w:t xml:space="preserve"> </w:t>
      </w:r>
      <w:r w:rsidRPr="00F50C26">
        <w:rPr>
          <w:rFonts w:ascii="GHEA Grapalat" w:hAnsi="GHEA Grapalat" w:cs="Sylfaen"/>
          <w:sz w:val="20"/>
          <w:szCs w:val="20"/>
        </w:rPr>
        <w:t>օրվա</w:t>
      </w:r>
      <w:r w:rsidRPr="00F50C26">
        <w:rPr>
          <w:rFonts w:ascii="Arial LatArm" w:hAnsi="Arial LatArm" w:cs="Sylfaen"/>
          <w:sz w:val="20"/>
          <w:szCs w:val="20"/>
          <w:lang w:val="es-ES"/>
        </w:rPr>
        <w:t xml:space="preserve"> </w:t>
      </w:r>
      <w:r w:rsidRPr="00F50C26">
        <w:rPr>
          <w:rFonts w:ascii="GHEA Grapalat" w:hAnsi="GHEA Grapalat" w:cs="Sylfaen"/>
          <w:sz w:val="20"/>
          <w:szCs w:val="20"/>
        </w:rPr>
        <w:t>դրությամբ</w:t>
      </w:r>
      <w:r w:rsidRPr="00F50C26">
        <w:rPr>
          <w:rFonts w:ascii="Arial LatArm" w:hAnsi="Arial LatArm" w:cs="Sylfaen"/>
          <w:sz w:val="20"/>
          <w:szCs w:val="20"/>
          <w:lang w:val="es-ES"/>
        </w:rPr>
        <w:t xml:space="preserve"> </w:t>
      </w:r>
      <w:r w:rsidRPr="00F50C26">
        <w:rPr>
          <w:rFonts w:ascii="GHEA Grapalat" w:hAnsi="GHEA Grapalat"/>
          <w:sz w:val="20"/>
          <w:szCs w:val="20"/>
        </w:rPr>
        <w:t>հարկային</w:t>
      </w:r>
      <w:r w:rsidRPr="00F50C26">
        <w:rPr>
          <w:rFonts w:ascii="Arial LatArm" w:hAnsi="Arial LatArm"/>
          <w:sz w:val="20"/>
          <w:szCs w:val="20"/>
          <w:lang w:val="es-ES"/>
        </w:rPr>
        <w:t xml:space="preserve"> </w:t>
      </w:r>
      <w:r w:rsidRPr="00F50C26">
        <w:rPr>
          <w:rFonts w:ascii="GHEA Grapalat" w:hAnsi="GHEA Grapalat"/>
          <w:sz w:val="20"/>
          <w:szCs w:val="20"/>
        </w:rPr>
        <w:t>մարմնի</w:t>
      </w:r>
      <w:r w:rsidRPr="00F50C26">
        <w:rPr>
          <w:rFonts w:ascii="Arial LatArm" w:hAnsi="Arial LatArm"/>
          <w:sz w:val="20"/>
          <w:szCs w:val="20"/>
          <w:lang w:val="es-ES"/>
        </w:rPr>
        <w:t xml:space="preserve"> </w:t>
      </w:r>
      <w:r w:rsidRPr="00F50C26">
        <w:rPr>
          <w:rFonts w:ascii="GHEA Grapalat" w:hAnsi="GHEA Grapalat"/>
          <w:sz w:val="20"/>
          <w:szCs w:val="20"/>
        </w:rPr>
        <w:t>կողմից</w:t>
      </w:r>
      <w:r w:rsidRPr="00F50C26">
        <w:rPr>
          <w:rFonts w:ascii="Arial LatArm" w:hAnsi="Arial LatArm"/>
          <w:sz w:val="20"/>
          <w:szCs w:val="20"/>
          <w:lang w:val="es-ES"/>
        </w:rPr>
        <w:t xml:space="preserve"> </w:t>
      </w:r>
      <w:r w:rsidRPr="00F50C26">
        <w:rPr>
          <w:rFonts w:ascii="GHEA Grapalat" w:hAnsi="GHEA Grapalat"/>
          <w:sz w:val="20"/>
          <w:szCs w:val="20"/>
        </w:rPr>
        <w:t>վերահսկվող</w:t>
      </w:r>
      <w:r w:rsidRPr="00F50C26">
        <w:rPr>
          <w:rFonts w:ascii="Arial LatArm" w:hAnsi="Arial LatArm"/>
          <w:sz w:val="20"/>
          <w:szCs w:val="20"/>
          <w:lang w:val="es-ES"/>
        </w:rPr>
        <w:t xml:space="preserve"> </w:t>
      </w:r>
      <w:r w:rsidRPr="00F50C26">
        <w:rPr>
          <w:rFonts w:ascii="GHEA Grapalat" w:hAnsi="GHEA Grapalat"/>
          <w:sz w:val="20"/>
          <w:szCs w:val="20"/>
        </w:rPr>
        <w:t>եկամուտների</w:t>
      </w:r>
      <w:r w:rsidRPr="00F50C26">
        <w:rPr>
          <w:rFonts w:ascii="Arial LatArm" w:hAnsi="Arial LatArm"/>
          <w:sz w:val="20"/>
          <w:szCs w:val="20"/>
          <w:lang w:val="es-ES"/>
        </w:rPr>
        <w:t xml:space="preserve"> </w:t>
      </w:r>
      <w:r w:rsidRPr="00F50C26">
        <w:rPr>
          <w:rFonts w:ascii="GHEA Grapalat" w:hAnsi="GHEA Grapalat"/>
          <w:sz w:val="20"/>
          <w:szCs w:val="20"/>
        </w:rPr>
        <w:t>գծով</w:t>
      </w:r>
      <w:r w:rsidRPr="00F50C26">
        <w:rPr>
          <w:rFonts w:ascii="Arial LatArm" w:hAnsi="Arial LatArm"/>
          <w:sz w:val="20"/>
          <w:szCs w:val="20"/>
          <w:lang w:val="es-ES"/>
        </w:rPr>
        <w:t xml:space="preserve"> </w:t>
      </w:r>
      <w:r w:rsidRPr="00F50C26">
        <w:rPr>
          <w:rFonts w:ascii="GHEA Grapalat" w:hAnsi="GHEA Grapalat" w:cs="Sylfaen"/>
          <w:sz w:val="20"/>
          <w:szCs w:val="20"/>
        </w:rPr>
        <w:t>ունեն</w:t>
      </w:r>
      <w:r w:rsidRPr="00F50C26">
        <w:rPr>
          <w:rFonts w:ascii="Arial LatArm" w:hAnsi="Arial LatArm"/>
          <w:sz w:val="20"/>
          <w:szCs w:val="20"/>
          <w:lang w:val="es-ES"/>
        </w:rPr>
        <w:t xml:space="preserve"> </w:t>
      </w:r>
      <w:r w:rsidRPr="00F50C26">
        <w:rPr>
          <w:rFonts w:ascii="GHEA Grapalat" w:hAnsi="GHEA Grapalat" w:cs="Sylfaen"/>
          <w:sz w:val="20"/>
          <w:szCs w:val="20"/>
        </w:rPr>
        <w:t>իրենց</w:t>
      </w:r>
      <w:r w:rsidRPr="00F50C26">
        <w:rPr>
          <w:rFonts w:ascii="Arial LatArm" w:hAnsi="Arial LatArm" w:cs="Sylfaen"/>
          <w:sz w:val="20"/>
          <w:szCs w:val="20"/>
          <w:lang w:val="es-ES"/>
        </w:rPr>
        <w:t xml:space="preserve"> </w:t>
      </w:r>
      <w:r w:rsidRPr="00F50C26">
        <w:rPr>
          <w:rFonts w:ascii="GHEA Grapalat" w:hAnsi="GHEA Grapalat" w:cs="Sylfaen"/>
          <w:sz w:val="20"/>
          <w:szCs w:val="20"/>
        </w:rPr>
        <w:t>ներկայացրած</w:t>
      </w:r>
      <w:r w:rsidRPr="00F50C26">
        <w:rPr>
          <w:rFonts w:ascii="Arial LatArm" w:hAnsi="Arial LatArm" w:cs="Sylfaen"/>
          <w:sz w:val="20"/>
          <w:szCs w:val="20"/>
          <w:lang w:val="es-ES"/>
        </w:rPr>
        <w:t xml:space="preserve"> </w:t>
      </w:r>
      <w:r w:rsidRPr="00F50C26">
        <w:rPr>
          <w:rFonts w:ascii="GHEA Grapalat" w:hAnsi="GHEA Grapalat" w:cs="Sylfaen"/>
          <w:sz w:val="20"/>
          <w:szCs w:val="20"/>
        </w:rPr>
        <w:t>գնային</w:t>
      </w:r>
      <w:r w:rsidRPr="00F50C26">
        <w:rPr>
          <w:rFonts w:ascii="Arial LatArm" w:hAnsi="Arial LatArm" w:cs="Sylfaen"/>
          <w:sz w:val="20"/>
          <w:szCs w:val="20"/>
          <w:lang w:val="es-ES"/>
        </w:rPr>
        <w:t xml:space="preserve"> </w:t>
      </w:r>
      <w:r w:rsidRPr="00F50C26">
        <w:rPr>
          <w:rFonts w:ascii="GHEA Grapalat" w:hAnsi="GHEA Grapalat" w:cs="Sylfaen"/>
          <w:sz w:val="20"/>
          <w:szCs w:val="20"/>
        </w:rPr>
        <w:t>առաջարկի</w:t>
      </w:r>
      <w:r w:rsidRPr="00F50C26">
        <w:rPr>
          <w:rFonts w:ascii="Arial LatArm" w:hAnsi="Arial LatArm" w:cs="Sylfaen"/>
          <w:sz w:val="20"/>
          <w:szCs w:val="20"/>
          <w:lang w:val="es-ES"/>
        </w:rPr>
        <w:t xml:space="preserve"> </w:t>
      </w:r>
      <w:r w:rsidRPr="00F50C26">
        <w:rPr>
          <w:rFonts w:ascii="GHEA Grapalat" w:hAnsi="GHEA Grapalat" w:cs="Sylfaen"/>
          <w:sz w:val="20"/>
          <w:szCs w:val="20"/>
        </w:rPr>
        <w:t>մինչև</w:t>
      </w:r>
      <w:r w:rsidRPr="00F50C26">
        <w:rPr>
          <w:rFonts w:ascii="Arial LatArm" w:hAnsi="Arial LatArm" w:cs="Sylfaen"/>
          <w:sz w:val="20"/>
          <w:szCs w:val="20"/>
          <w:lang w:val="es-ES"/>
        </w:rPr>
        <w:t xml:space="preserve"> </w:t>
      </w:r>
      <w:r w:rsidRPr="00F50C26">
        <w:rPr>
          <w:rFonts w:ascii="GHEA Grapalat" w:hAnsi="GHEA Grapalat" w:cs="Sylfaen"/>
          <w:sz w:val="20"/>
          <w:szCs w:val="20"/>
        </w:rPr>
        <w:t>մեկ</w:t>
      </w:r>
      <w:r w:rsidRPr="00F50C26">
        <w:rPr>
          <w:rFonts w:ascii="Arial LatArm" w:hAnsi="Arial LatArm" w:cs="Sylfaen"/>
          <w:sz w:val="20"/>
          <w:szCs w:val="20"/>
          <w:lang w:val="es-ES"/>
        </w:rPr>
        <w:t xml:space="preserve"> </w:t>
      </w:r>
      <w:r w:rsidRPr="00F50C26">
        <w:rPr>
          <w:rFonts w:ascii="GHEA Grapalat" w:hAnsi="GHEA Grapalat" w:cs="Sylfaen"/>
          <w:sz w:val="20"/>
          <w:szCs w:val="20"/>
        </w:rPr>
        <w:t>տոկոսը</w:t>
      </w:r>
      <w:r w:rsidRPr="00F50C26">
        <w:rPr>
          <w:rFonts w:ascii="Arial LatArm" w:hAnsi="Arial LatArm" w:cs="Sylfaen"/>
          <w:sz w:val="20"/>
          <w:szCs w:val="20"/>
          <w:lang w:val="es-ES"/>
        </w:rPr>
        <w:t xml:space="preserve">, </w:t>
      </w:r>
      <w:r w:rsidRPr="00F50C26">
        <w:rPr>
          <w:rFonts w:ascii="GHEA Grapalat" w:hAnsi="GHEA Grapalat" w:cs="Sylfaen"/>
          <w:sz w:val="20"/>
          <w:szCs w:val="20"/>
        </w:rPr>
        <w:t>բայց</w:t>
      </w:r>
      <w:r w:rsidRPr="00F50C26">
        <w:rPr>
          <w:rFonts w:ascii="Arial LatArm" w:hAnsi="Arial LatArm" w:cs="Sylfaen"/>
          <w:sz w:val="20"/>
          <w:szCs w:val="20"/>
          <w:lang w:val="es-ES"/>
        </w:rPr>
        <w:t xml:space="preserve"> </w:t>
      </w:r>
      <w:r w:rsidRPr="00F50C26">
        <w:rPr>
          <w:rFonts w:ascii="GHEA Grapalat" w:hAnsi="GHEA Grapalat" w:cs="Sylfaen"/>
          <w:sz w:val="20"/>
          <w:szCs w:val="20"/>
        </w:rPr>
        <w:t>ոչ</w:t>
      </w:r>
      <w:r w:rsidRPr="00F50C26">
        <w:rPr>
          <w:rFonts w:ascii="Arial LatArm" w:hAnsi="Arial LatArm" w:cs="Sylfaen"/>
          <w:sz w:val="20"/>
          <w:szCs w:val="20"/>
          <w:lang w:val="es-ES"/>
        </w:rPr>
        <w:t xml:space="preserve"> </w:t>
      </w:r>
      <w:r w:rsidRPr="00F50C26">
        <w:rPr>
          <w:rFonts w:ascii="GHEA Grapalat" w:hAnsi="GHEA Grapalat" w:cs="Sylfaen"/>
          <w:sz w:val="20"/>
          <w:szCs w:val="20"/>
        </w:rPr>
        <w:t>ավելի</w:t>
      </w:r>
      <w:r w:rsidRPr="00F50C26">
        <w:rPr>
          <w:rFonts w:ascii="Arial LatArm" w:hAnsi="Arial LatArm" w:cs="Sylfaen"/>
          <w:sz w:val="20"/>
          <w:szCs w:val="20"/>
          <w:lang w:val="es-ES"/>
        </w:rPr>
        <w:t xml:space="preserve">, </w:t>
      </w:r>
      <w:r w:rsidRPr="00F50C26">
        <w:rPr>
          <w:rFonts w:ascii="GHEA Grapalat" w:hAnsi="GHEA Grapalat" w:cs="Sylfaen"/>
          <w:sz w:val="20"/>
          <w:szCs w:val="20"/>
        </w:rPr>
        <w:t>քան</w:t>
      </w:r>
      <w:r w:rsidRPr="00F50C26">
        <w:rPr>
          <w:rFonts w:ascii="Arial LatArm" w:hAnsi="Arial LatArm" w:cs="Sylfaen"/>
          <w:sz w:val="20"/>
          <w:szCs w:val="20"/>
          <w:lang w:val="es-ES"/>
        </w:rPr>
        <w:t xml:space="preserve"> </w:t>
      </w:r>
      <w:r w:rsidRPr="00F50C26">
        <w:rPr>
          <w:rFonts w:ascii="GHEA Grapalat" w:hAnsi="GHEA Grapalat" w:cs="Sylfaen"/>
          <w:sz w:val="20"/>
          <w:szCs w:val="20"/>
        </w:rPr>
        <w:t>հիսուն</w:t>
      </w:r>
      <w:r w:rsidRPr="00F50C26">
        <w:rPr>
          <w:rFonts w:ascii="Arial LatArm" w:hAnsi="Arial LatArm" w:cs="Sylfaen"/>
          <w:sz w:val="20"/>
          <w:szCs w:val="20"/>
          <w:lang w:val="es-ES"/>
        </w:rPr>
        <w:t xml:space="preserve"> </w:t>
      </w:r>
      <w:r w:rsidRPr="00F50C26">
        <w:rPr>
          <w:rFonts w:ascii="GHEA Grapalat" w:hAnsi="GHEA Grapalat" w:cs="Sylfaen"/>
          <w:sz w:val="20"/>
          <w:szCs w:val="20"/>
        </w:rPr>
        <w:t>հազար</w:t>
      </w:r>
      <w:r w:rsidRPr="00F50C26">
        <w:rPr>
          <w:rFonts w:ascii="Arial LatArm" w:hAnsi="Arial LatArm" w:cs="Sylfaen"/>
          <w:sz w:val="20"/>
          <w:szCs w:val="20"/>
          <w:lang w:val="es-ES"/>
        </w:rPr>
        <w:t xml:space="preserve"> </w:t>
      </w:r>
      <w:r w:rsidRPr="00F50C26">
        <w:rPr>
          <w:rFonts w:ascii="GHEA Grapalat" w:hAnsi="GHEA Grapalat" w:cs="Sylfaen"/>
          <w:sz w:val="20"/>
          <w:szCs w:val="20"/>
        </w:rPr>
        <w:t>Հայաստանի</w:t>
      </w:r>
      <w:r w:rsidRPr="00F50C26">
        <w:rPr>
          <w:rFonts w:ascii="Arial LatArm" w:hAnsi="Arial LatArm" w:cs="Sylfaen"/>
          <w:sz w:val="20"/>
          <w:szCs w:val="20"/>
          <w:lang w:val="es-ES"/>
        </w:rPr>
        <w:t xml:space="preserve"> </w:t>
      </w:r>
      <w:r w:rsidRPr="00F50C26">
        <w:rPr>
          <w:rFonts w:ascii="GHEA Grapalat" w:hAnsi="GHEA Grapalat" w:cs="Sylfaen"/>
          <w:sz w:val="20"/>
          <w:szCs w:val="20"/>
        </w:rPr>
        <w:t>Հանրապետության</w:t>
      </w:r>
      <w:r w:rsidRPr="00F50C26">
        <w:rPr>
          <w:rFonts w:ascii="Arial LatArm" w:hAnsi="Arial LatArm" w:cs="Sylfaen"/>
          <w:sz w:val="20"/>
          <w:szCs w:val="20"/>
          <w:lang w:val="es-ES"/>
        </w:rPr>
        <w:t xml:space="preserve"> </w:t>
      </w:r>
      <w:r w:rsidRPr="00F50C26">
        <w:rPr>
          <w:rFonts w:ascii="GHEA Grapalat" w:hAnsi="GHEA Grapalat" w:cs="Sylfaen"/>
          <w:sz w:val="20"/>
          <w:szCs w:val="20"/>
        </w:rPr>
        <w:t>դրամը</w:t>
      </w:r>
      <w:r w:rsidRPr="00F50C26">
        <w:rPr>
          <w:rFonts w:ascii="Arial LatArm" w:hAnsi="Arial LatArm" w:cs="Sylfaen"/>
          <w:sz w:val="20"/>
          <w:szCs w:val="20"/>
          <w:lang w:val="es-ES"/>
        </w:rPr>
        <w:t xml:space="preserve"> </w:t>
      </w:r>
      <w:r w:rsidRPr="00F50C26">
        <w:rPr>
          <w:rFonts w:ascii="GHEA Grapalat" w:hAnsi="GHEA Grapalat"/>
          <w:sz w:val="20"/>
          <w:szCs w:val="20"/>
        </w:rPr>
        <w:t>գերազանցող</w:t>
      </w:r>
      <w:r w:rsidRPr="00F50C26">
        <w:rPr>
          <w:rFonts w:ascii="Arial LatArm" w:hAnsi="Arial LatArm"/>
          <w:sz w:val="20"/>
          <w:szCs w:val="20"/>
          <w:lang w:val="es-ES"/>
        </w:rPr>
        <w:t xml:space="preserve"> </w:t>
      </w:r>
      <w:r w:rsidRPr="00F50C26">
        <w:rPr>
          <w:rFonts w:ascii="GHEA Grapalat" w:hAnsi="GHEA Grapalat"/>
          <w:sz w:val="20"/>
          <w:szCs w:val="20"/>
        </w:rPr>
        <w:t>ժամկետանց</w:t>
      </w:r>
      <w:r w:rsidRPr="00F50C26">
        <w:rPr>
          <w:rFonts w:ascii="Arial LatArm" w:hAnsi="Arial LatArm"/>
          <w:sz w:val="20"/>
          <w:szCs w:val="20"/>
          <w:lang w:val="es-ES"/>
        </w:rPr>
        <w:t xml:space="preserve"> </w:t>
      </w:r>
      <w:r w:rsidRPr="00F50C26">
        <w:rPr>
          <w:rFonts w:ascii="GHEA Grapalat" w:hAnsi="GHEA Grapalat"/>
          <w:sz w:val="20"/>
          <w:szCs w:val="20"/>
        </w:rPr>
        <w:t>պարտավորություններ</w:t>
      </w:r>
      <w:r w:rsidRPr="00F50C26">
        <w:rPr>
          <w:rFonts w:ascii="Arial LatArm" w:hAnsi="Arial LatArm"/>
          <w:sz w:val="20"/>
          <w:szCs w:val="20"/>
          <w:lang w:val="es-ES"/>
        </w:rPr>
        <w:t>.</w:t>
      </w:r>
    </w:p>
    <w:p w:rsidR="00D43703" w:rsidRPr="00F50C26" w:rsidRDefault="00D43703" w:rsidP="00D43703">
      <w:pPr>
        <w:ind w:firstLine="720"/>
        <w:jc w:val="both"/>
        <w:rPr>
          <w:rFonts w:ascii="Arial LatArm" w:hAnsi="Arial LatArm"/>
          <w:sz w:val="20"/>
          <w:szCs w:val="20"/>
          <w:lang w:val="es-ES"/>
        </w:rPr>
      </w:pPr>
      <w:r w:rsidRPr="00F50C26">
        <w:rPr>
          <w:rFonts w:ascii="Arial LatArm" w:hAnsi="Arial LatArm"/>
          <w:sz w:val="20"/>
          <w:szCs w:val="20"/>
          <w:lang w:val="es-ES"/>
        </w:rPr>
        <w:t xml:space="preserve">3) </w:t>
      </w:r>
      <w:r w:rsidRPr="00F50C26">
        <w:rPr>
          <w:rFonts w:ascii="GHEA Grapalat" w:hAnsi="GHEA Grapalat"/>
          <w:sz w:val="20"/>
          <w:szCs w:val="20"/>
        </w:rPr>
        <w:t>որոնք</w:t>
      </w:r>
      <w:r w:rsidRPr="00F50C26">
        <w:rPr>
          <w:rFonts w:ascii="Arial LatArm" w:hAnsi="Arial LatArm"/>
          <w:sz w:val="20"/>
          <w:szCs w:val="20"/>
          <w:lang w:val="es-ES"/>
        </w:rPr>
        <w:t xml:space="preserve"> </w:t>
      </w:r>
      <w:r w:rsidRPr="00F50C26">
        <w:rPr>
          <w:rFonts w:ascii="GHEA Grapalat" w:hAnsi="GHEA Grapalat"/>
          <w:sz w:val="20"/>
          <w:szCs w:val="20"/>
        </w:rPr>
        <w:t>կամ</w:t>
      </w:r>
      <w:r w:rsidRPr="00F50C26">
        <w:rPr>
          <w:rFonts w:ascii="Arial LatArm" w:hAnsi="Arial LatArm"/>
          <w:sz w:val="20"/>
          <w:szCs w:val="20"/>
          <w:lang w:val="es-ES"/>
        </w:rPr>
        <w:t xml:space="preserve"> </w:t>
      </w:r>
      <w:r w:rsidRPr="00F50C26">
        <w:rPr>
          <w:rFonts w:ascii="GHEA Grapalat" w:hAnsi="GHEA Grapalat"/>
          <w:sz w:val="20"/>
          <w:szCs w:val="20"/>
        </w:rPr>
        <w:t>որոնց</w:t>
      </w:r>
      <w:r w:rsidRPr="00F50C26">
        <w:rPr>
          <w:rFonts w:ascii="Arial LatArm" w:hAnsi="Arial LatArm"/>
          <w:sz w:val="20"/>
          <w:szCs w:val="20"/>
          <w:lang w:val="es-ES"/>
        </w:rPr>
        <w:t xml:space="preserve"> </w:t>
      </w:r>
      <w:r w:rsidRPr="00F50C26">
        <w:rPr>
          <w:rFonts w:ascii="GHEA Grapalat" w:hAnsi="GHEA Grapalat" w:cs="Sylfaen"/>
          <w:sz w:val="20"/>
          <w:szCs w:val="20"/>
        </w:rPr>
        <w:t>գործադիր</w:t>
      </w:r>
      <w:r w:rsidRPr="00F50C26">
        <w:rPr>
          <w:rFonts w:ascii="Arial LatArm" w:hAnsi="Arial LatArm"/>
          <w:sz w:val="20"/>
          <w:szCs w:val="20"/>
          <w:lang w:val="es-ES"/>
        </w:rPr>
        <w:t xml:space="preserve"> </w:t>
      </w:r>
      <w:r w:rsidRPr="00F50C26">
        <w:rPr>
          <w:rFonts w:ascii="GHEA Grapalat" w:hAnsi="GHEA Grapalat" w:cs="Sylfaen"/>
          <w:sz w:val="20"/>
          <w:szCs w:val="20"/>
        </w:rPr>
        <w:t>մարմնի</w:t>
      </w:r>
      <w:r w:rsidRPr="00F50C26">
        <w:rPr>
          <w:rFonts w:ascii="Arial LatArm" w:hAnsi="Arial LatArm"/>
          <w:sz w:val="20"/>
          <w:szCs w:val="20"/>
          <w:lang w:val="es-ES"/>
        </w:rPr>
        <w:t xml:space="preserve"> </w:t>
      </w:r>
      <w:r w:rsidRPr="00F50C26">
        <w:rPr>
          <w:rFonts w:ascii="GHEA Grapalat" w:hAnsi="GHEA Grapalat" w:cs="Sylfaen"/>
          <w:sz w:val="20"/>
          <w:szCs w:val="20"/>
        </w:rPr>
        <w:t>ներկայացուցիչը</w:t>
      </w:r>
      <w:r w:rsidRPr="00F50C26">
        <w:rPr>
          <w:rFonts w:ascii="Arial LatArm" w:hAnsi="Arial LatArm"/>
          <w:sz w:val="20"/>
          <w:szCs w:val="20"/>
          <w:lang w:val="es-ES"/>
        </w:rPr>
        <w:t xml:space="preserve"> </w:t>
      </w:r>
      <w:r w:rsidRPr="00F50C26">
        <w:rPr>
          <w:rFonts w:ascii="GHEA Grapalat" w:hAnsi="GHEA Grapalat" w:cs="Sylfaen"/>
          <w:sz w:val="20"/>
          <w:szCs w:val="20"/>
        </w:rPr>
        <w:t>հայտը</w:t>
      </w:r>
      <w:r w:rsidRPr="00F50C26">
        <w:rPr>
          <w:rFonts w:ascii="Arial LatArm" w:hAnsi="Arial LatArm"/>
          <w:sz w:val="20"/>
          <w:szCs w:val="20"/>
          <w:lang w:val="es-ES"/>
        </w:rPr>
        <w:t xml:space="preserve"> </w:t>
      </w:r>
      <w:r w:rsidRPr="00F50C26">
        <w:rPr>
          <w:rFonts w:ascii="GHEA Grapalat" w:hAnsi="GHEA Grapalat" w:cs="Sylfaen"/>
          <w:sz w:val="20"/>
          <w:szCs w:val="20"/>
        </w:rPr>
        <w:t>ներկայացնելու</w:t>
      </w:r>
      <w:r w:rsidRPr="00F50C26">
        <w:rPr>
          <w:rFonts w:ascii="Arial LatArm" w:hAnsi="Arial LatArm"/>
          <w:sz w:val="20"/>
          <w:szCs w:val="20"/>
          <w:lang w:val="es-ES"/>
        </w:rPr>
        <w:t xml:space="preserve"> </w:t>
      </w:r>
      <w:r w:rsidRPr="00F50C26">
        <w:rPr>
          <w:rFonts w:ascii="GHEA Grapalat" w:hAnsi="GHEA Grapalat" w:cs="Sylfaen"/>
          <w:sz w:val="20"/>
          <w:szCs w:val="20"/>
        </w:rPr>
        <w:t>օրվան</w:t>
      </w:r>
      <w:r w:rsidRPr="00F50C26">
        <w:rPr>
          <w:rFonts w:ascii="Arial LatArm" w:hAnsi="Arial LatArm"/>
          <w:sz w:val="20"/>
          <w:szCs w:val="20"/>
          <w:lang w:val="es-ES"/>
        </w:rPr>
        <w:t xml:space="preserve"> </w:t>
      </w:r>
      <w:r w:rsidRPr="00F50C26">
        <w:rPr>
          <w:rFonts w:ascii="GHEA Grapalat" w:hAnsi="GHEA Grapalat" w:cs="Sylfaen"/>
          <w:sz w:val="20"/>
          <w:szCs w:val="20"/>
        </w:rPr>
        <w:t>նախորդող</w:t>
      </w:r>
      <w:r w:rsidRPr="00F50C26">
        <w:rPr>
          <w:rFonts w:ascii="Arial LatArm" w:hAnsi="Arial LatArm"/>
          <w:sz w:val="20"/>
          <w:szCs w:val="20"/>
          <w:lang w:val="es-ES"/>
        </w:rPr>
        <w:t xml:space="preserve"> </w:t>
      </w:r>
      <w:r w:rsidRPr="00F50C26">
        <w:rPr>
          <w:rFonts w:ascii="GHEA Grapalat" w:hAnsi="GHEA Grapalat" w:cs="Sylfaen"/>
          <w:sz w:val="20"/>
          <w:szCs w:val="20"/>
        </w:rPr>
        <w:t>երեք</w:t>
      </w:r>
      <w:r w:rsidRPr="00F50C26">
        <w:rPr>
          <w:rFonts w:ascii="Arial LatArm" w:hAnsi="Arial LatArm"/>
          <w:sz w:val="20"/>
          <w:szCs w:val="20"/>
          <w:lang w:val="es-ES"/>
        </w:rPr>
        <w:t xml:space="preserve"> </w:t>
      </w:r>
      <w:r w:rsidRPr="00F50C26">
        <w:rPr>
          <w:rFonts w:ascii="GHEA Grapalat" w:hAnsi="GHEA Grapalat" w:cs="Sylfaen"/>
          <w:sz w:val="20"/>
          <w:szCs w:val="20"/>
        </w:rPr>
        <w:t>տարիների</w:t>
      </w:r>
      <w:r w:rsidRPr="00F50C26">
        <w:rPr>
          <w:rFonts w:ascii="Arial LatArm" w:hAnsi="Arial LatArm"/>
          <w:sz w:val="20"/>
          <w:szCs w:val="20"/>
          <w:lang w:val="es-ES"/>
        </w:rPr>
        <w:t xml:space="preserve"> </w:t>
      </w:r>
      <w:r w:rsidRPr="00F50C26">
        <w:rPr>
          <w:rFonts w:ascii="GHEA Grapalat" w:hAnsi="GHEA Grapalat" w:cs="Sylfaen"/>
          <w:sz w:val="20"/>
          <w:szCs w:val="20"/>
        </w:rPr>
        <w:t>ընթացքում</w:t>
      </w:r>
      <w:r w:rsidRPr="00F50C26">
        <w:rPr>
          <w:rFonts w:ascii="Arial LatArm" w:hAnsi="Arial LatArm"/>
          <w:sz w:val="20"/>
          <w:szCs w:val="20"/>
          <w:lang w:val="es-ES"/>
        </w:rPr>
        <w:t xml:space="preserve"> </w:t>
      </w:r>
      <w:r w:rsidRPr="00F50C26">
        <w:rPr>
          <w:rFonts w:ascii="GHEA Grapalat" w:hAnsi="GHEA Grapalat" w:cs="Sylfaen"/>
          <w:sz w:val="20"/>
          <w:szCs w:val="20"/>
        </w:rPr>
        <w:t>դատապարտված</w:t>
      </w:r>
      <w:r w:rsidRPr="00F50C26">
        <w:rPr>
          <w:rFonts w:ascii="Arial LatArm" w:hAnsi="Arial LatArm"/>
          <w:sz w:val="20"/>
          <w:szCs w:val="20"/>
          <w:lang w:val="es-ES"/>
        </w:rPr>
        <w:t xml:space="preserve"> </w:t>
      </w:r>
      <w:r w:rsidRPr="00F50C26">
        <w:rPr>
          <w:rFonts w:ascii="GHEA Grapalat" w:hAnsi="GHEA Grapalat" w:cs="Sylfaen"/>
          <w:sz w:val="20"/>
          <w:szCs w:val="20"/>
        </w:rPr>
        <w:t>է</w:t>
      </w:r>
      <w:r w:rsidRPr="00F50C26">
        <w:rPr>
          <w:rFonts w:ascii="Arial LatArm" w:hAnsi="Arial LatArm"/>
          <w:sz w:val="20"/>
          <w:szCs w:val="20"/>
          <w:lang w:val="es-ES"/>
        </w:rPr>
        <w:t xml:space="preserve"> </w:t>
      </w:r>
      <w:r w:rsidRPr="00F50C26">
        <w:rPr>
          <w:rFonts w:ascii="GHEA Grapalat" w:hAnsi="GHEA Grapalat" w:cs="Sylfaen"/>
          <w:sz w:val="20"/>
          <w:szCs w:val="20"/>
        </w:rPr>
        <w:t>եղել</w:t>
      </w:r>
      <w:r w:rsidRPr="00F50C26">
        <w:rPr>
          <w:rFonts w:ascii="Arial LatArm" w:hAnsi="Arial LatArm"/>
          <w:sz w:val="20"/>
          <w:szCs w:val="20"/>
          <w:lang w:val="es-ES"/>
        </w:rPr>
        <w:t xml:space="preserve"> </w:t>
      </w:r>
      <w:r w:rsidRPr="00F50C26">
        <w:rPr>
          <w:rFonts w:ascii="GHEA Grapalat" w:hAnsi="GHEA Grapalat"/>
          <w:sz w:val="20"/>
          <w:szCs w:val="20"/>
        </w:rPr>
        <w:t>ահաբեկչության</w:t>
      </w:r>
      <w:r w:rsidRPr="00F50C26">
        <w:rPr>
          <w:rFonts w:ascii="Arial LatArm" w:hAnsi="Arial LatArm"/>
          <w:sz w:val="20"/>
          <w:szCs w:val="20"/>
          <w:lang w:val="es-ES"/>
        </w:rPr>
        <w:t xml:space="preserve"> </w:t>
      </w:r>
      <w:r w:rsidRPr="00F50C26">
        <w:rPr>
          <w:rFonts w:ascii="GHEA Grapalat" w:hAnsi="GHEA Grapalat"/>
          <w:sz w:val="20"/>
          <w:szCs w:val="20"/>
        </w:rPr>
        <w:t>ֆինանսավորման</w:t>
      </w:r>
      <w:r w:rsidRPr="00F50C26">
        <w:rPr>
          <w:rFonts w:ascii="Arial LatArm" w:hAnsi="Arial LatArm"/>
          <w:sz w:val="20"/>
          <w:szCs w:val="20"/>
          <w:lang w:val="es-ES"/>
        </w:rPr>
        <w:t xml:space="preserve">, </w:t>
      </w:r>
      <w:r w:rsidRPr="00F50C26">
        <w:rPr>
          <w:rFonts w:ascii="GHEA Grapalat" w:hAnsi="GHEA Grapalat"/>
          <w:sz w:val="20"/>
          <w:szCs w:val="20"/>
        </w:rPr>
        <w:t>երեխայի</w:t>
      </w:r>
      <w:r w:rsidRPr="00F50C26">
        <w:rPr>
          <w:rFonts w:ascii="Arial LatArm" w:hAnsi="Arial LatArm"/>
          <w:sz w:val="20"/>
          <w:szCs w:val="20"/>
          <w:lang w:val="es-ES"/>
        </w:rPr>
        <w:t xml:space="preserve"> </w:t>
      </w:r>
      <w:r w:rsidRPr="00F50C26">
        <w:rPr>
          <w:rFonts w:ascii="GHEA Grapalat" w:hAnsi="GHEA Grapalat"/>
          <w:sz w:val="20"/>
          <w:szCs w:val="20"/>
        </w:rPr>
        <w:t>շահագործման</w:t>
      </w:r>
      <w:r w:rsidRPr="00F50C26">
        <w:rPr>
          <w:rFonts w:ascii="Arial LatArm" w:hAnsi="Arial LatArm"/>
          <w:sz w:val="20"/>
          <w:szCs w:val="20"/>
          <w:lang w:val="es-ES"/>
        </w:rPr>
        <w:t xml:space="preserve"> </w:t>
      </w:r>
      <w:r w:rsidRPr="00F50C26">
        <w:rPr>
          <w:rFonts w:ascii="GHEA Grapalat" w:hAnsi="GHEA Grapalat"/>
          <w:sz w:val="20"/>
          <w:szCs w:val="20"/>
        </w:rPr>
        <w:t>կամ</w:t>
      </w:r>
      <w:r w:rsidRPr="00F50C26">
        <w:rPr>
          <w:rFonts w:ascii="Arial LatArm" w:hAnsi="Arial LatArm"/>
          <w:sz w:val="20"/>
          <w:szCs w:val="20"/>
          <w:lang w:val="es-ES"/>
        </w:rPr>
        <w:t xml:space="preserve"> </w:t>
      </w:r>
      <w:r w:rsidRPr="00F50C26">
        <w:rPr>
          <w:rFonts w:ascii="GHEA Grapalat" w:hAnsi="GHEA Grapalat"/>
          <w:sz w:val="20"/>
          <w:szCs w:val="20"/>
        </w:rPr>
        <w:t>մարդկային</w:t>
      </w:r>
      <w:r w:rsidRPr="00F50C26">
        <w:rPr>
          <w:rFonts w:ascii="Arial LatArm" w:hAnsi="Arial LatArm"/>
          <w:sz w:val="20"/>
          <w:szCs w:val="20"/>
          <w:lang w:val="es-ES"/>
        </w:rPr>
        <w:t xml:space="preserve"> </w:t>
      </w:r>
      <w:r w:rsidRPr="00F50C26">
        <w:rPr>
          <w:rFonts w:ascii="GHEA Grapalat" w:hAnsi="GHEA Grapalat"/>
          <w:sz w:val="20"/>
          <w:szCs w:val="20"/>
        </w:rPr>
        <w:t>թրաֆիքինգ</w:t>
      </w:r>
      <w:r w:rsidRPr="00F50C26">
        <w:rPr>
          <w:rFonts w:ascii="Arial LatArm" w:hAnsi="Arial LatArm"/>
          <w:sz w:val="20"/>
          <w:szCs w:val="20"/>
          <w:lang w:val="es-ES"/>
        </w:rPr>
        <w:t xml:space="preserve"> </w:t>
      </w:r>
      <w:r w:rsidRPr="00F50C26">
        <w:rPr>
          <w:rFonts w:ascii="GHEA Grapalat" w:hAnsi="GHEA Grapalat"/>
          <w:sz w:val="20"/>
          <w:szCs w:val="20"/>
        </w:rPr>
        <w:t>ներառող</w:t>
      </w:r>
      <w:r w:rsidRPr="00F50C26">
        <w:rPr>
          <w:rFonts w:ascii="Arial LatArm" w:hAnsi="Arial LatArm"/>
          <w:sz w:val="20"/>
          <w:szCs w:val="20"/>
          <w:lang w:val="es-ES"/>
        </w:rPr>
        <w:t xml:space="preserve"> </w:t>
      </w:r>
      <w:r w:rsidRPr="00F50C26">
        <w:rPr>
          <w:rFonts w:ascii="GHEA Grapalat" w:hAnsi="GHEA Grapalat"/>
          <w:sz w:val="20"/>
          <w:szCs w:val="20"/>
        </w:rPr>
        <w:t>հանցագործության</w:t>
      </w:r>
      <w:r w:rsidRPr="00F50C26">
        <w:rPr>
          <w:rFonts w:ascii="Arial LatArm" w:hAnsi="Arial LatArm"/>
          <w:sz w:val="20"/>
          <w:szCs w:val="20"/>
          <w:lang w:val="es-ES"/>
        </w:rPr>
        <w:t xml:space="preserve">, </w:t>
      </w:r>
      <w:r w:rsidRPr="00F50C26">
        <w:rPr>
          <w:rFonts w:ascii="GHEA Grapalat" w:hAnsi="GHEA Grapalat" w:cs="Sylfaen"/>
          <w:sz w:val="20"/>
          <w:szCs w:val="20"/>
        </w:rPr>
        <w:t>հանցավոր</w:t>
      </w:r>
      <w:r w:rsidRPr="00F50C26">
        <w:rPr>
          <w:rFonts w:ascii="Arial LatArm" w:hAnsi="Arial LatArm" w:cs="Sylfaen"/>
          <w:sz w:val="20"/>
          <w:szCs w:val="20"/>
          <w:lang w:val="es-ES"/>
        </w:rPr>
        <w:t xml:space="preserve"> </w:t>
      </w:r>
      <w:r w:rsidRPr="00F50C26">
        <w:rPr>
          <w:rFonts w:ascii="GHEA Grapalat" w:hAnsi="GHEA Grapalat" w:cs="Sylfaen"/>
          <w:sz w:val="20"/>
          <w:szCs w:val="20"/>
        </w:rPr>
        <w:t>համագործակցություն</w:t>
      </w:r>
      <w:r w:rsidRPr="00F50C26">
        <w:rPr>
          <w:rFonts w:ascii="Arial LatArm" w:hAnsi="Arial LatArm" w:cs="Sylfaen"/>
          <w:sz w:val="20"/>
          <w:szCs w:val="20"/>
          <w:lang w:val="es-ES"/>
        </w:rPr>
        <w:t xml:space="preserve"> </w:t>
      </w:r>
      <w:r w:rsidRPr="00F50C26">
        <w:rPr>
          <w:rFonts w:ascii="GHEA Grapalat" w:hAnsi="GHEA Grapalat" w:cs="Sylfaen"/>
          <w:sz w:val="20"/>
          <w:szCs w:val="20"/>
        </w:rPr>
        <w:t>ստեղծելու</w:t>
      </w:r>
      <w:r w:rsidRPr="00F50C26">
        <w:rPr>
          <w:rFonts w:ascii="Arial LatArm" w:hAnsi="Arial LatArm" w:cs="Sylfaen"/>
          <w:sz w:val="20"/>
          <w:szCs w:val="20"/>
          <w:lang w:val="es-ES"/>
        </w:rPr>
        <w:t xml:space="preserve"> </w:t>
      </w:r>
      <w:r w:rsidRPr="00F50C26">
        <w:rPr>
          <w:rFonts w:ascii="GHEA Grapalat" w:hAnsi="GHEA Grapalat" w:cs="Sylfaen"/>
          <w:sz w:val="20"/>
          <w:szCs w:val="20"/>
        </w:rPr>
        <w:t>կամ</w:t>
      </w:r>
      <w:r w:rsidRPr="00F50C26">
        <w:rPr>
          <w:rFonts w:ascii="Arial LatArm" w:hAnsi="Arial LatArm" w:cs="Sylfaen"/>
          <w:sz w:val="20"/>
          <w:szCs w:val="20"/>
          <w:lang w:val="es-ES"/>
        </w:rPr>
        <w:t xml:space="preserve"> </w:t>
      </w:r>
      <w:r w:rsidRPr="00F50C26">
        <w:rPr>
          <w:rFonts w:ascii="GHEA Grapalat" w:hAnsi="GHEA Grapalat" w:cs="Sylfaen"/>
          <w:sz w:val="20"/>
          <w:szCs w:val="20"/>
        </w:rPr>
        <w:t>դրան</w:t>
      </w:r>
      <w:r w:rsidRPr="00F50C26">
        <w:rPr>
          <w:rFonts w:ascii="Arial LatArm" w:hAnsi="Arial LatArm" w:cs="Sylfaen"/>
          <w:sz w:val="20"/>
          <w:szCs w:val="20"/>
          <w:lang w:val="es-ES"/>
        </w:rPr>
        <w:t xml:space="preserve"> </w:t>
      </w:r>
      <w:r w:rsidRPr="00F50C26">
        <w:rPr>
          <w:rFonts w:ascii="GHEA Grapalat" w:hAnsi="GHEA Grapalat" w:cs="Sylfaen"/>
          <w:sz w:val="20"/>
          <w:szCs w:val="20"/>
        </w:rPr>
        <w:t>մասնակցելու</w:t>
      </w:r>
      <w:r w:rsidRPr="00F50C26">
        <w:rPr>
          <w:rFonts w:ascii="Arial LatArm" w:hAnsi="Arial LatArm" w:cs="Sylfaen"/>
          <w:sz w:val="20"/>
          <w:szCs w:val="20"/>
          <w:lang w:val="es-ES"/>
        </w:rPr>
        <w:t xml:space="preserve">, </w:t>
      </w:r>
      <w:r w:rsidRPr="00F50C26">
        <w:rPr>
          <w:rFonts w:ascii="GHEA Grapalat" w:hAnsi="GHEA Grapalat" w:cs="Sylfaen"/>
          <w:sz w:val="20"/>
          <w:szCs w:val="20"/>
        </w:rPr>
        <w:t>կաշառք</w:t>
      </w:r>
      <w:r w:rsidRPr="00F50C26">
        <w:rPr>
          <w:rFonts w:ascii="Arial LatArm" w:hAnsi="Arial LatArm" w:cs="Sylfaen"/>
          <w:sz w:val="20"/>
          <w:szCs w:val="20"/>
          <w:lang w:val="es-ES"/>
        </w:rPr>
        <w:t xml:space="preserve"> </w:t>
      </w:r>
      <w:r w:rsidRPr="00F50C26">
        <w:rPr>
          <w:rFonts w:ascii="GHEA Grapalat" w:hAnsi="GHEA Grapalat" w:cs="Sylfaen"/>
          <w:sz w:val="20"/>
          <w:szCs w:val="20"/>
        </w:rPr>
        <w:t>ստանալու</w:t>
      </w:r>
      <w:r w:rsidRPr="00F50C26">
        <w:rPr>
          <w:rFonts w:ascii="Arial LatArm" w:hAnsi="Arial LatArm"/>
          <w:sz w:val="20"/>
          <w:szCs w:val="20"/>
          <w:lang w:val="es-ES"/>
        </w:rPr>
        <w:t xml:space="preserve">, </w:t>
      </w:r>
      <w:r w:rsidRPr="00F50C26">
        <w:rPr>
          <w:rFonts w:ascii="GHEA Grapalat" w:hAnsi="GHEA Grapalat"/>
          <w:sz w:val="20"/>
          <w:szCs w:val="20"/>
        </w:rPr>
        <w:t>կաշառք</w:t>
      </w:r>
      <w:r w:rsidRPr="00F50C26">
        <w:rPr>
          <w:rFonts w:ascii="Arial LatArm" w:hAnsi="Arial LatArm"/>
          <w:sz w:val="20"/>
          <w:szCs w:val="20"/>
          <w:lang w:val="es-ES"/>
        </w:rPr>
        <w:t xml:space="preserve"> </w:t>
      </w:r>
      <w:r w:rsidRPr="00F50C26">
        <w:rPr>
          <w:rFonts w:ascii="GHEA Grapalat" w:hAnsi="GHEA Grapalat"/>
          <w:sz w:val="20"/>
          <w:szCs w:val="20"/>
        </w:rPr>
        <w:t>տալու</w:t>
      </w:r>
      <w:r w:rsidRPr="00F50C26">
        <w:rPr>
          <w:rFonts w:ascii="Arial LatArm" w:hAnsi="Arial LatArm"/>
          <w:sz w:val="20"/>
          <w:szCs w:val="20"/>
          <w:lang w:val="es-ES"/>
        </w:rPr>
        <w:t xml:space="preserve"> </w:t>
      </w:r>
      <w:r w:rsidRPr="00F50C26">
        <w:rPr>
          <w:rFonts w:ascii="GHEA Grapalat" w:hAnsi="GHEA Grapalat"/>
          <w:sz w:val="20"/>
          <w:szCs w:val="20"/>
        </w:rPr>
        <w:t>կամ</w:t>
      </w:r>
      <w:r w:rsidRPr="00F50C26">
        <w:rPr>
          <w:rFonts w:ascii="Arial LatArm" w:hAnsi="Arial LatArm"/>
          <w:sz w:val="20"/>
          <w:szCs w:val="20"/>
          <w:lang w:val="es-ES"/>
        </w:rPr>
        <w:t xml:space="preserve"> </w:t>
      </w:r>
      <w:r w:rsidRPr="00F50C26">
        <w:rPr>
          <w:rFonts w:ascii="GHEA Grapalat" w:hAnsi="GHEA Grapalat"/>
          <w:sz w:val="20"/>
          <w:szCs w:val="20"/>
        </w:rPr>
        <w:t>կաշառքի</w:t>
      </w:r>
      <w:r w:rsidRPr="00F50C26">
        <w:rPr>
          <w:rFonts w:ascii="Arial LatArm" w:hAnsi="Arial LatArm"/>
          <w:sz w:val="20"/>
          <w:szCs w:val="20"/>
          <w:lang w:val="es-ES"/>
        </w:rPr>
        <w:t xml:space="preserve"> </w:t>
      </w:r>
      <w:r w:rsidRPr="00F50C26">
        <w:rPr>
          <w:rFonts w:ascii="GHEA Grapalat" w:hAnsi="GHEA Grapalat"/>
          <w:sz w:val="20"/>
          <w:szCs w:val="20"/>
        </w:rPr>
        <w:t>միջնորդության</w:t>
      </w:r>
      <w:r w:rsidRPr="00F50C26">
        <w:rPr>
          <w:rFonts w:ascii="Arial LatArm" w:hAnsi="Arial LatArm"/>
          <w:sz w:val="20"/>
          <w:szCs w:val="20"/>
          <w:lang w:val="es-ES"/>
        </w:rPr>
        <w:t xml:space="preserve"> </w:t>
      </w:r>
      <w:r w:rsidRPr="00F50C26">
        <w:rPr>
          <w:rFonts w:ascii="GHEA Grapalat" w:hAnsi="GHEA Grapalat"/>
          <w:sz w:val="20"/>
          <w:szCs w:val="20"/>
        </w:rPr>
        <w:t>և</w:t>
      </w:r>
      <w:r w:rsidRPr="00F50C26">
        <w:rPr>
          <w:rFonts w:ascii="Arial LatArm" w:hAnsi="Arial LatArm"/>
          <w:sz w:val="20"/>
          <w:szCs w:val="20"/>
          <w:lang w:val="es-ES"/>
        </w:rPr>
        <w:t xml:space="preserve"> </w:t>
      </w:r>
      <w:r w:rsidRPr="00F50C26">
        <w:rPr>
          <w:rFonts w:ascii="GHEA Grapalat" w:hAnsi="GHEA Grapalat"/>
          <w:sz w:val="20"/>
          <w:szCs w:val="20"/>
        </w:rPr>
        <w:t>օրենքով</w:t>
      </w:r>
      <w:r w:rsidRPr="00F50C26">
        <w:rPr>
          <w:rFonts w:ascii="Arial LatArm" w:hAnsi="Arial LatArm"/>
          <w:sz w:val="20"/>
          <w:szCs w:val="20"/>
          <w:lang w:val="es-ES"/>
        </w:rPr>
        <w:t xml:space="preserve"> </w:t>
      </w:r>
      <w:r w:rsidRPr="00F50C26">
        <w:rPr>
          <w:rFonts w:ascii="GHEA Grapalat" w:hAnsi="GHEA Grapalat"/>
          <w:sz w:val="20"/>
          <w:szCs w:val="20"/>
        </w:rPr>
        <w:t>նախատեսված</w:t>
      </w:r>
      <w:r w:rsidRPr="00F50C26">
        <w:rPr>
          <w:rFonts w:ascii="Arial LatArm" w:hAnsi="Arial LatArm"/>
          <w:sz w:val="20"/>
          <w:szCs w:val="20"/>
          <w:lang w:val="es-ES"/>
        </w:rPr>
        <w:t xml:space="preserve"> </w:t>
      </w:r>
      <w:r w:rsidRPr="00F50C26">
        <w:rPr>
          <w:rFonts w:ascii="GHEA Grapalat" w:hAnsi="GHEA Grapalat"/>
          <w:sz w:val="20"/>
          <w:szCs w:val="20"/>
        </w:rPr>
        <w:t>տնտեսական</w:t>
      </w:r>
      <w:r w:rsidRPr="00F50C26">
        <w:rPr>
          <w:rFonts w:ascii="Arial LatArm" w:hAnsi="Arial LatArm"/>
          <w:sz w:val="20"/>
          <w:szCs w:val="20"/>
          <w:lang w:val="es-ES"/>
        </w:rPr>
        <w:t xml:space="preserve"> </w:t>
      </w:r>
      <w:r w:rsidRPr="00F50C26">
        <w:rPr>
          <w:rFonts w:ascii="GHEA Grapalat" w:hAnsi="GHEA Grapalat"/>
          <w:sz w:val="20"/>
          <w:szCs w:val="20"/>
        </w:rPr>
        <w:t>գործունեության</w:t>
      </w:r>
      <w:r w:rsidRPr="00F50C26">
        <w:rPr>
          <w:rFonts w:ascii="Arial LatArm" w:hAnsi="Arial LatArm"/>
          <w:sz w:val="20"/>
          <w:szCs w:val="20"/>
          <w:lang w:val="es-ES"/>
        </w:rPr>
        <w:t xml:space="preserve"> </w:t>
      </w:r>
      <w:r w:rsidRPr="00F50C26">
        <w:rPr>
          <w:rFonts w:ascii="GHEA Grapalat" w:hAnsi="GHEA Grapalat"/>
          <w:sz w:val="20"/>
          <w:szCs w:val="20"/>
        </w:rPr>
        <w:t>դեմ</w:t>
      </w:r>
      <w:r w:rsidRPr="00F50C26">
        <w:rPr>
          <w:rFonts w:ascii="Arial LatArm" w:hAnsi="Arial LatArm"/>
          <w:sz w:val="20"/>
          <w:szCs w:val="20"/>
          <w:lang w:val="es-ES"/>
        </w:rPr>
        <w:t xml:space="preserve"> </w:t>
      </w:r>
      <w:r w:rsidRPr="00F50C26">
        <w:rPr>
          <w:rFonts w:ascii="GHEA Grapalat" w:hAnsi="GHEA Grapalat"/>
          <w:sz w:val="20"/>
          <w:szCs w:val="20"/>
        </w:rPr>
        <w:t>ուղղված</w:t>
      </w:r>
      <w:r w:rsidRPr="00F50C26">
        <w:rPr>
          <w:rFonts w:ascii="Arial LatArm" w:hAnsi="Arial LatArm"/>
          <w:sz w:val="20"/>
          <w:szCs w:val="20"/>
          <w:lang w:val="es-ES"/>
        </w:rPr>
        <w:t xml:space="preserve"> </w:t>
      </w:r>
      <w:r w:rsidRPr="00F50C26">
        <w:rPr>
          <w:rFonts w:ascii="GHEA Grapalat" w:hAnsi="GHEA Grapalat"/>
          <w:sz w:val="20"/>
          <w:szCs w:val="20"/>
        </w:rPr>
        <w:t>հանցագործությունների</w:t>
      </w:r>
      <w:r w:rsidRPr="00F50C26">
        <w:rPr>
          <w:rFonts w:ascii="Arial LatArm" w:hAnsi="Arial LatArm"/>
          <w:sz w:val="20"/>
          <w:szCs w:val="20"/>
          <w:lang w:val="es-ES"/>
        </w:rPr>
        <w:t xml:space="preserve"> </w:t>
      </w:r>
      <w:r w:rsidRPr="00F50C26">
        <w:rPr>
          <w:rFonts w:ascii="GHEA Grapalat" w:hAnsi="GHEA Grapalat"/>
          <w:sz w:val="20"/>
          <w:szCs w:val="20"/>
        </w:rPr>
        <w:t>համար</w:t>
      </w:r>
      <w:r w:rsidRPr="00F50C26">
        <w:rPr>
          <w:rFonts w:ascii="Arial LatArm" w:hAnsi="Arial LatArm"/>
          <w:sz w:val="20"/>
          <w:szCs w:val="20"/>
          <w:lang w:val="es-ES"/>
        </w:rPr>
        <w:t>,</w:t>
      </w:r>
      <w:r w:rsidRPr="00F50C26">
        <w:rPr>
          <w:rFonts w:ascii="Arial LatArm" w:hAnsi="Arial LatArm" w:cs="Sylfaen"/>
          <w:sz w:val="20"/>
          <w:szCs w:val="20"/>
          <w:lang w:val="es-ES"/>
        </w:rPr>
        <w:t xml:space="preserve"> </w:t>
      </w:r>
      <w:r w:rsidRPr="00F50C26">
        <w:rPr>
          <w:rFonts w:ascii="GHEA Grapalat" w:hAnsi="GHEA Grapalat" w:cs="Sylfaen"/>
          <w:sz w:val="20"/>
          <w:szCs w:val="20"/>
        </w:rPr>
        <w:t>բացառությամբ</w:t>
      </w:r>
      <w:r w:rsidRPr="00F50C26">
        <w:rPr>
          <w:rFonts w:ascii="Arial LatArm" w:hAnsi="Arial LatArm"/>
          <w:sz w:val="20"/>
          <w:szCs w:val="20"/>
          <w:lang w:val="es-ES"/>
        </w:rPr>
        <w:t xml:space="preserve"> </w:t>
      </w:r>
      <w:r w:rsidRPr="00F50C26">
        <w:rPr>
          <w:rFonts w:ascii="GHEA Grapalat" w:hAnsi="GHEA Grapalat" w:cs="Sylfaen"/>
          <w:sz w:val="20"/>
          <w:szCs w:val="20"/>
        </w:rPr>
        <w:t>այն</w:t>
      </w:r>
      <w:r w:rsidRPr="00F50C26">
        <w:rPr>
          <w:rFonts w:ascii="Arial LatArm" w:hAnsi="Arial LatArm"/>
          <w:sz w:val="20"/>
          <w:szCs w:val="20"/>
          <w:lang w:val="es-ES"/>
        </w:rPr>
        <w:t xml:space="preserve"> </w:t>
      </w:r>
      <w:r w:rsidRPr="00F50C26">
        <w:rPr>
          <w:rFonts w:ascii="GHEA Grapalat" w:hAnsi="GHEA Grapalat" w:cs="Sylfaen"/>
          <w:sz w:val="20"/>
          <w:szCs w:val="20"/>
        </w:rPr>
        <w:t>դեպքերի</w:t>
      </w:r>
      <w:r w:rsidRPr="00F50C26">
        <w:rPr>
          <w:rFonts w:ascii="Arial LatArm" w:hAnsi="Arial LatArm"/>
          <w:sz w:val="20"/>
          <w:szCs w:val="20"/>
          <w:lang w:val="es-ES"/>
        </w:rPr>
        <w:t xml:space="preserve">, </w:t>
      </w:r>
      <w:r w:rsidRPr="00F50C26">
        <w:rPr>
          <w:rFonts w:ascii="GHEA Grapalat" w:hAnsi="GHEA Grapalat" w:cs="Sylfaen"/>
          <w:sz w:val="20"/>
          <w:szCs w:val="20"/>
        </w:rPr>
        <w:t>երբ</w:t>
      </w:r>
      <w:r w:rsidRPr="00F50C26">
        <w:rPr>
          <w:rFonts w:ascii="Arial LatArm" w:hAnsi="Arial LatArm"/>
          <w:sz w:val="20"/>
          <w:szCs w:val="20"/>
          <w:lang w:val="es-ES"/>
        </w:rPr>
        <w:t xml:space="preserve"> </w:t>
      </w:r>
      <w:r w:rsidRPr="00F50C26">
        <w:rPr>
          <w:rFonts w:ascii="GHEA Grapalat" w:hAnsi="GHEA Grapalat" w:cs="Sylfaen"/>
          <w:sz w:val="20"/>
          <w:szCs w:val="20"/>
        </w:rPr>
        <w:t>դատվածությունը</w:t>
      </w:r>
      <w:r w:rsidRPr="00F50C26">
        <w:rPr>
          <w:rFonts w:ascii="Arial LatArm" w:hAnsi="Arial LatArm"/>
          <w:sz w:val="20"/>
          <w:szCs w:val="20"/>
          <w:lang w:val="es-ES"/>
        </w:rPr>
        <w:t xml:space="preserve"> </w:t>
      </w:r>
      <w:r w:rsidRPr="00F50C26">
        <w:rPr>
          <w:rFonts w:ascii="GHEA Grapalat" w:hAnsi="GHEA Grapalat" w:cs="Sylfaen"/>
          <w:sz w:val="20"/>
          <w:szCs w:val="20"/>
        </w:rPr>
        <w:t>օրենքով</w:t>
      </w:r>
      <w:r w:rsidRPr="00F50C26">
        <w:rPr>
          <w:rFonts w:ascii="Arial LatArm" w:hAnsi="Arial LatArm"/>
          <w:sz w:val="20"/>
          <w:szCs w:val="20"/>
          <w:lang w:val="es-ES"/>
        </w:rPr>
        <w:t xml:space="preserve"> </w:t>
      </w:r>
      <w:r w:rsidRPr="00F50C26">
        <w:rPr>
          <w:rFonts w:ascii="GHEA Grapalat" w:hAnsi="GHEA Grapalat" w:cs="Sylfaen"/>
          <w:sz w:val="20"/>
          <w:szCs w:val="20"/>
        </w:rPr>
        <w:t>սահմանված</w:t>
      </w:r>
      <w:r w:rsidRPr="00F50C26">
        <w:rPr>
          <w:rFonts w:ascii="Arial LatArm" w:hAnsi="Arial LatArm"/>
          <w:sz w:val="20"/>
          <w:szCs w:val="20"/>
          <w:lang w:val="es-ES"/>
        </w:rPr>
        <w:t xml:space="preserve"> </w:t>
      </w:r>
      <w:r w:rsidRPr="00F50C26">
        <w:rPr>
          <w:rFonts w:ascii="GHEA Grapalat" w:hAnsi="GHEA Grapalat" w:cs="Sylfaen"/>
          <w:sz w:val="20"/>
          <w:szCs w:val="20"/>
        </w:rPr>
        <w:t>կարգով</w:t>
      </w:r>
      <w:r w:rsidRPr="00F50C26">
        <w:rPr>
          <w:rFonts w:ascii="Arial LatArm" w:hAnsi="Arial LatArm"/>
          <w:sz w:val="20"/>
          <w:szCs w:val="20"/>
          <w:lang w:val="es-ES"/>
        </w:rPr>
        <w:t xml:space="preserve"> </w:t>
      </w:r>
      <w:r w:rsidRPr="00F50C26">
        <w:rPr>
          <w:rFonts w:ascii="GHEA Grapalat" w:hAnsi="GHEA Grapalat" w:cs="Sylfaen"/>
          <w:sz w:val="20"/>
          <w:szCs w:val="20"/>
        </w:rPr>
        <w:t>հանված</w:t>
      </w:r>
      <w:r w:rsidRPr="00F50C26">
        <w:rPr>
          <w:rFonts w:ascii="Arial LatArm" w:hAnsi="Arial LatArm"/>
          <w:sz w:val="20"/>
          <w:szCs w:val="20"/>
          <w:lang w:val="es-ES"/>
        </w:rPr>
        <w:t xml:space="preserve"> </w:t>
      </w:r>
      <w:r w:rsidRPr="00F50C26">
        <w:rPr>
          <w:rFonts w:ascii="GHEA Grapalat" w:hAnsi="GHEA Grapalat" w:cs="Sylfaen"/>
          <w:sz w:val="20"/>
          <w:szCs w:val="20"/>
        </w:rPr>
        <w:t>կամ</w:t>
      </w:r>
      <w:r w:rsidRPr="00F50C26">
        <w:rPr>
          <w:rFonts w:ascii="Arial LatArm" w:hAnsi="Arial LatArm"/>
          <w:sz w:val="20"/>
          <w:szCs w:val="20"/>
          <w:lang w:val="es-ES"/>
        </w:rPr>
        <w:t xml:space="preserve"> </w:t>
      </w:r>
      <w:r w:rsidRPr="00F50C26">
        <w:rPr>
          <w:rFonts w:ascii="GHEA Grapalat" w:hAnsi="GHEA Grapalat" w:cs="Sylfaen"/>
          <w:sz w:val="20"/>
          <w:szCs w:val="20"/>
        </w:rPr>
        <w:t>մարված</w:t>
      </w:r>
      <w:r w:rsidRPr="00F50C26">
        <w:rPr>
          <w:rFonts w:ascii="Arial LatArm" w:hAnsi="Arial LatArm"/>
          <w:sz w:val="20"/>
          <w:szCs w:val="20"/>
          <w:lang w:val="es-ES"/>
        </w:rPr>
        <w:t xml:space="preserve"> </w:t>
      </w:r>
      <w:r w:rsidRPr="00F50C26">
        <w:rPr>
          <w:rFonts w:ascii="GHEA Grapalat" w:hAnsi="GHEA Grapalat" w:cs="Sylfaen"/>
          <w:sz w:val="20"/>
          <w:szCs w:val="20"/>
        </w:rPr>
        <w:t>է</w:t>
      </w:r>
      <w:r w:rsidRPr="00F50C26">
        <w:rPr>
          <w:rFonts w:ascii="Arial LatArm" w:hAnsi="Arial LatArm"/>
          <w:sz w:val="20"/>
          <w:szCs w:val="20"/>
          <w:lang w:val="es-ES"/>
        </w:rPr>
        <w:t xml:space="preserve">.  </w:t>
      </w:r>
    </w:p>
    <w:p w:rsidR="00D43703" w:rsidRPr="00F50C26" w:rsidRDefault="00D43703" w:rsidP="00D43703">
      <w:pPr>
        <w:ind w:firstLine="720"/>
        <w:jc w:val="both"/>
        <w:rPr>
          <w:rFonts w:ascii="Arial LatArm" w:hAnsi="Arial LatArm"/>
          <w:sz w:val="20"/>
          <w:szCs w:val="20"/>
          <w:lang w:val="es-ES"/>
        </w:rPr>
      </w:pPr>
      <w:r w:rsidRPr="00F50C26">
        <w:rPr>
          <w:rFonts w:ascii="Arial LatArm" w:hAnsi="Arial LatArm" w:cs="Sylfaen"/>
          <w:sz w:val="20"/>
          <w:szCs w:val="20"/>
          <w:lang w:val="es-ES"/>
        </w:rPr>
        <w:t>4)</w:t>
      </w:r>
      <w:r w:rsidRPr="00F50C26">
        <w:rPr>
          <w:rFonts w:ascii="Arial LatArm" w:hAnsi="Arial LatArm"/>
          <w:sz w:val="20"/>
          <w:szCs w:val="20"/>
          <w:lang w:val="es-ES"/>
        </w:rPr>
        <w:t xml:space="preserve"> </w:t>
      </w:r>
      <w:r w:rsidRPr="00F50C26">
        <w:rPr>
          <w:rFonts w:ascii="GHEA Grapalat" w:hAnsi="GHEA Grapalat"/>
          <w:sz w:val="20"/>
          <w:szCs w:val="20"/>
        </w:rPr>
        <w:t>որոնց</w:t>
      </w:r>
      <w:r w:rsidRPr="00F50C26">
        <w:rPr>
          <w:rFonts w:ascii="Arial LatArm" w:hAnsi="Arial LatArm"/>
          <w:sz w:val="20"/>
          <w:szCs w:val="20"/>
          <w:lang w:val="es-ES"/>
        </w:rPr>
        <w:t xml:space="preserve"> </w:t>
      </w:r>
      <w:r w:rsidRPr="00F50C26">
        <w:rPr>
          <w:rFonts w:ascii="GHEA Grapalat" w:hAnsi="GHEA Grapalat"/>
          <w:sz w:val="20"/>
          <w:szCs w:val="20"/>
        </w:rPr>
        <w:t>վերաբերյալ</w:t>
      </w:r>
      <w:r w:rsidRPr="00F50C26">
        <w:rPr>
          <w:rFonts w:ascii="Arial LatArm" w:hAnsi="Arial LatArm"/>
          <w:sz w:val="20"/>
          <w:szCs w:val="20"/>
          <w:lang w:val="es-ES"/>
        </w:rPr>
        <w:t xml:space="preserve"> </w:t>
      </w:r>
      <w:r w:rsidRPr="00F50C26">
        <w:rPr>
          <w:rFonts w:ascii="GHEA Grapalat" w:hAnsi="GHEA Grapalat"/>
          <w:sz w:val="20"/>
          <w:szCs w:val="20"/>
        </w:rPr>
        <w:t>հայտը</w:t>
      </w:r>
      <w:r w:rsidRPr="00F50C26">
        <w:rPr>
          <w:rFonts w:ascii="Arial LatArm" w:hAnsi="Arial LatArm"/>
          <w:sz w:val="20"/>
          <w:szCs w:val="20"/>
          <w:lang w:val="es-ES"/>
        </w:rPr>
        <w:t xml:space="preserve"> </w:t>
      </w:r>
      <w:r w:rsidRPr="00F50C26">
        <w:rPr>
          <w:rFonts w:ascii="GHEA Grapalat" w:hAnsi="GHEA Grapalat"/>
          <w:sz w:val="20"/>
          <w:szCs w:val="20"/>
        </w:rPr>
        <w:t>ներկայացվելու</w:t>
      </w:r>
      <w:r w:rsidRPr="00F50C26">
        <w:rPr>
          <w:rFonts w:ascii="Arial LatArm" w:hAnsi="Arial LatArm"/>
          <w:sz w:val="20"/>
          <w:szCs w:val="20"/>
          <w:lang w:val="es-ES"/>
        </w:rPr>
        <w:t xml:space="preserve"> </w:t>
      </w:r>
      <w:r w:rsidRPr="00F50C26">
        <w:rPr>
          <w:rFonts w:ascii="GHEA Grapalat" w:hAnsi="GHEA Grapalat"/>
          <w:sz w:val="20"/>
          <w:szCs w:val="20"/>
        </w:rPr>
        <w:t>օրվան</w:t>
      </w:r>
      <w:r w:rsidRPr="00F50C26">
        <w:rPr>
          <w:rFonts w:ascii="Arial LatArm" w:hAnsi="Arial LatArm"/>
          <w:sz w:val="20"/>
          <w:szCs w:val="20"/>
          <w:lang w:val="es-ES"/>
        </w:rPr>
        <w:t xml:space="preserve"> </w:t>
      </w:r>
      <w:r w:rsidRPr="00F50C26">
        <w:rPr>
          <w:rFonts w:ascii="GHEA Grapalat" w:hAnsi="GHEA Grapalat"/>
          <w:sz w:val="20"/>
          <w:szCs w:val="20"/>
        </w:rPr>
        <w:t>նախորդող</w:t>
      </w:r>
      <w:r w:rsidRPr="00F50C26">
        <w:rPr>
          <w:rFonts w:ascii="Arial LatArm" w:hAnsi="Arial LatArm"/>
          <w:sz w:val="20"/>
          <w:szCs w:val="20"/>
          <w:lang w:val="es-ES"/>
        </w:rPr>
        <w:t xml:space="preserve"> </w:t>
      </w:r>
      <w:r w:rsidRPr="00F50C26">
        <w:rPr>
          <w:rFonts w:ascii="GHEA Grapalat" w:hAnsi="GHEA Grapalat"/>
          <w:sz w:val="20"/>
          <w:szCs w:val="20"/>
        </w:rPr>
        <w:t>մեկ</w:t>
      </w:r>
      <w:r w:rsidRPr="00F50C26">
        <w:rPr>
          <w:rFonts w:ascii="Arial LatArm" w:hAnsi="Arial LatArm"/>
          <w:sz w:val="20"/>
          <w:szCs w:val="20"/>
          <w:lang w:val="es-ES"/>
        </w:rPr>
        <w:t xml:space="preserve"> </w:t>
      </w:r>
      <w:r w:rsidRPr="00F50C26">
        <w:rPr>
          <w:rFonts w:ascii="GHEA Grapalat" w:hAnsi="GHEA Grapalat"/>
          <w:sz w:val="20"/>
          <w:szCs w:val="20"/>
        </w:rPr>
        <w:t>տարվա</w:t>
      </w:r>
      <w:r w:rsidRPr="00F50C26">
        <w:rPr>
          <w:rFonts w:ascii="Arial LatArm" w:hAnsi="Arial LatArm"/>
          <w:sz w:val="20"/>
          <w:szCs w:val="20"/>
          <w:lang w:val="es-ES"/>
        </w:rPr>
        <w:t xml:space="preserve"> </w:t>
      </w:r>
      <w:r w:rsidRPr="00F50C26">
        <w:rPr>
          <w:rFonts w:ascii="GHEA Grapalat" w:hAnsi="GHEA Grapalat"/>
          <w:sz w:val="20"/>
          <w:szCs w:val="20"/>
        </w:rPr>
        <w:t>ընթացքում</w:t>
      </w:r>
      <w:r w:rsidRPr="00F50C26">
        <w:rPr>
          <w:rFonts w:ascii="Arial LatArm" w:hAnsi="Arial LatArm"/>
          <w:sz w:val="20"/>
          <w:szCs w:val="20"/>
          <w:lang w:val="es-ES"/>
        </w:rPr>
        <w:t xml:space="preserve"> </w:t>
      </w:r>
      <w:r w:rsidRPr="00F50C26">
        <w:rPr>
          <w:rFonts w:ascii="GHEA Grapalat" w:hAnsi="GHEA Grapalat"/>
          <w:sz w:val="20"/>
          <w:szCs w:val="20"/>
        </w:rPr>
        <w:t>առկա</w:t>
      </w:r>
      <w:r w:rsidRPr="00F50C26">
        <w:rPr>
          <w:rFonts w:ascii="Arial LatArm" w:hAnsi="Arial LatArm"/>
          <w:sz w:val="20"/>
          <w:szCs w:val="20"/>
          <w:lang w:val="es-ES"/>
        </w:rPr>
        <w:t xml:space="preserve"> </w:t>
      </w:r>
      <w:r w:rsidRPr="00F50C26">
        <w:rPr>
          <w:rFonts w:ascii="GHEA Grapalat" w:hAnsi="GHEA Grapalat"/>
          <w:sz w:val="20"/>
          <w:szCs w:val="20"/>
        </w:rPr>
        <w:t>է</w:t>
      </w:r>
      <w:r w:rsidRPr="00F50C26">
        <w:rPr>
          <w:rFonts w:ascii="Arial LatArm" w:hAnsi="Arial LatArm"/>
          <w:sz w:val="20"/>
          <w:szCs w:val="20"/>
          <w:lang w:val="es-ES"/>
        </w:rPr>
        <w:t xml:space="preserve"> </w:t>
      </w:r>
      <w:r w:rsidRPr="00F50C26">
        <w:rPr>
          <w:rFonts w:ascii="GHEA Grapalat" w:hAnsi="GHEA Grapalat"/>
          <w:sz w:val="20"/>
          <w:szCs w:val="20"/>
        </w:rPr>
        <w:t>օրենքով</w:t>
      </w:r>
      <w:r w:rsidRPr="00F50C26">
        <w:rPr>
          <w:rFonts w:ascii="Arial LatArm" w:hAnsi="Arial LatArm"/>
          <w:sz w:val="20"/>
          <w:szCs w:val="20"/>
          <w:lang w:val="es-ES"/>
        </w:rPr>
        <w:t xml:space="preserve"> </w:t>
      </w:r>
      <w:r w:rsidRPr="00F50C26">
        <w:rPr>
          <w:rFonts w:ascii="GHEA Grapalat" w:hAnsi="GHEA Grapalat"/>
          <w:sz w:val="20"/>
          <w:szCs w:val="20"/>
        </w:rPr>
        <w:t>սահմանված</w:t>
      </w:r>
      <w:r w:rsidRPr="00F50C26">
        <w:rPr>
          <w:rFonts w:ascii="Arial LatArm" w:hAnsi="Arial LatArm"/>
          <w:sz w:val="20"/>
          <w:szCs w:val="20"/>
          <w:lang w:val="es-ES"/>
        </w:rPr>
        <w:t xml:space="preserve"> </w:t>
      </w:r>
      <w:r w:rsidRPr="00F50C26">
        <w:rPr>
          <w:rFonts w:ascii="GHEA Grapalat" w:hAnsi="GHEA Grapalat"/>
          <w:sz w:val="20"/>
          <w:szCs w:val="20"/>
        </w:rPr>
        <w:t>կարգով</w:t>
      </w:r>
      <w:r w:rsidRPr="00F50C26">
        <w:rPr>
          <w:rFonts w:ascii="Arial LatArm" w:hAnsi="Arial LatArm"/>
          <w:sz w:val="20"/>
          <w:szCs w:val="20"/>
          <w:lang w:val="es-ES"/>
        </w:rPr>
        <w:t xml:space="preserve"> </w:t>
      </w:r>
      <w:r w:rsidRPr="00F50C26">
        <w:rPr>
          <w:rFonts w:ascii="GHEA Grapalat" w:hAnsi="GHEA Grapalat"/>
          <w:sz w:val="20"/>
          <w:szCs w:val="20"/>
        </w:rPr>
        <w:t>կայացված</w:t>
      </w:r>
      <w:r w:rsidRPr="00F50C26">
        <w:rPr>
          <w:rFonts w:ascii="Arial LatArm" w:hAnsi="Arial LatArm"/>
          <w:sz w:val="20"/>
          <w:szCs w:val="20"/>
          <w:lang w:val="es-ES"/>
        </w:rPr>
        <w:t xml:space="preserve"> </w:t>
      </w:r>
      <w:r w:rsidRPr="00F50C26">
        <w:rPr>
          <w:rFonts w:ascii="GHEA Grapalat" w:hAnsi="GHEA Grapalat"/>
          <w:sz w:val="20"/>
          <w:szCs w:val="20"/>
        </w:rPr>
        <w:t>անբողոքարկելի</w:t>
      </w:r>
      <w:r w:rsidRPr="00F50C26">
        <w:rPr>
          <w:rFonts w:ascii="Arial LatArm" w:hAnsi="Arial LatArm"/>
          <w:sz w:val="20"/>
          <w:szCs w:val="20"/>
          <w:lang w:val="es-ES"/>
        </w:rPr>
        <w:t xml:space="preserve"> </w:t>
      </w:r>
      <w:r w:rsidRPr="00F50C26">
        <w:rPr>
          <w:rFonts w:ascii="GHEA Grapalat" w:hAnsi="GHEA Grapalat"/>
          <w:sz w:val="20"/>
          <w:szCs w:val="20"/>
        </w:rPr>
        <w:t>վարչական</w:t>
      </w:r>
      <w:r w:rsidRPr="00F50C26">
        <w:rPr>
          <w:rFonts w:ascii="Arial LatArm" w:hAnsi="Arial LatArm"/>
          <w:sz w:val="20"/>
          <w:szCs w:val="20"/>
          <w:lang w:val="es-ES"/>
        </w:rPr>
        <w:t xml:space="preserve"> </w:t>
      </w:r>
      <w:r w:rsidRPr="00F50C26">
        <w:rPr>
          <w:rFonts w:ascii="GHEA Grapalat" w:hAnsi="GHEA Grapalat"/>
          <w:sz w:val="20"/>
          <w:szCs w:val="20"/>
        </w:rPr>
        <w:t>ակտ</w:t>
      </w:r>
      <w:r w:rsidRPr="00F50C26">
        <w:rPr>
          <w:rFonts w:ascii="Arial LatArm" w:hAnsi="Arial LatArm"/>
          <w:sz w:val="20"/>
          <w:szCs w:val="20"/>
          <w:lang w:val="es-ES"/>
        </w:rPr>
        <w:t xml:space="preserve">` </w:t>
      </w:r>
      <w:r w:rsidRPr="00F50C26">
        <w:rPr>
          <w:rFonts w:ascii="GHEA Grapalat" w:hAnsi="GHEA Grapalat"/>
          <w:sz w:val="20"/>
          <w:szCs w:val="20"/>
        </w:rPr>
        <w:t>գնումների</w:t>
      </w:r>
      <w:r w:rsidRPr="00F50C26">
        <w:rPr>
          <w:rFonts w:ascii="Arial LatArm" w:hAnsi="Arial LatArm"/>
          <w:sz w:val="20"/>
          <w:szCs w:val="20"/>
          <w:lang w:val="es-ES"/>
        </w:rPr>
        <w:t xml:space="preserve"> </w:t>
      </w:r>
      <w:r w:rsidRPr="00F50C26">
        <w:rPr>
          <w:rFonts w:ascii="GHEA Grapalat" w:hAnsi="GHEA Grapalat"/>
          <w:sz w:val="20"/>
          <w:szCs w:val="20"/>
        </w:rPr>
        <w:t>ոլորտում</w:t>
      </w:r>
      <w:r w:rsidRPr="00F50C26">
        <w:rPr>
          <w:rFonts w:ascii="Arial LatArm" w:hAnsi="Arial LatArm"/>
          <w:sz w:val="20"/>
          <w:szCs w:val="20"/>
          <w:lang w:val="es-ES"/>
        </w:rPr>
        <w:t xml:space="preserve"> </w:t>
      </w:r>
      <w:r w:rsidRPr="00F50C26">
        <w:rPr>
          <w:rFonts w:ascii="GHEA Grapalat" w:hAnsi="GHEA Grapalat" w:cs="Sylfaen"/>
          <w:sz w:val="20"/>
          <w:szCs w:val="20"/>
        </w:rPr>
        <w:t>հակամրցակցային</w:t>
      </w:r>
      <w:r w:rsidRPr="00F50C26">
        <w:rPr>
          <w:rFonts w:ascii="Arial LatArm" w:hAnsi="Arial LatArm"/>
          <w:sz w:val="20"/>
          <w:szCs w:val="20"/>
          <w:lang w:val="es-ES"/>
        </w:rPr>
        <w:t xml:space="preserve"> </w:t>
      </w:r>
      <w:r w:rsidRPr="00F50C26">
        <w:rPr>
          <w:rFonts w:ascii="GHEA Grapalat" w:hAnsi="GHEA Grapalat" w:cs="Sylfaen"/>
          <w:sz w:val="20"/>
          <w:szCs w:val="20"/>
        </w:rPr>
        <w:t>համաձայնության</w:t>
      </w:r>
      <w:r w:rsidRPr="00F50C26">
        <w:rPr>
          <w:rFonts w:ascii="Arial LatArm" w:hAnsi="Arial LatArm"/>
          <w:sz w:val="20"/>
          <w:szCs w:val="20"/>
          <w:lang w:val="es-ES"/>
        </w:rPr>
        <w:t xml:space="preserve"> </w:t>
      </w:r>
      <w:r w:rsidRPr="00F50C26">
        <w:rPr>
          <w:rFonts w:ascii="GHEA Grapalat" w:hAnsi="GHEA Grapalat" w:cs="Sylfaen"/>
          <w:sz w:val="20"/>
          <w:szCs w:val="20"/>
        </w:rPr>
        <w:t>կամ</w:t>
      </w:r>
      <w:r w:rsidRPr="00F50C26">
        <w:rPr>
          <w:rFonts w:ascii="Arial LatArm" w:hAnsi="Arial LatArm"/>
          <w:sz w:val="20"/>
          <w:szCs w:val="20"/>
          <w:lang w:val="es-ES"/>
        </w:rPr>
        <w:t xml:space="preserve"> </w:t>
      </w:r>
      <w:r w:rsidRPr="00F50C26">
        <w:rPr>
          <w:rFonts w:ascii="GHEA Grapalat" w:hAnsi="GHEA Grapalat" w:cs="Sylfaen"/>
          <w:sz w:val="20"/>
          <w:szCs w:val="20"/>
        </w:rPr>
        <w:t>գերիշխող</w:t>
      </w:r>
      <w:r w:rsidRPr="00F50C26">
        <w:rPr>
          <w:rFonts w:ascii="Arial LatArm" w:hAnsi="Arial LatArm"/>
          <w:sz w:val="20"/>
          <w:szCs w:val="20"/>
          <w:lang w:val="es-ES"/>
        </w:rPr>
        <w:t xml:space="preserve"> </w:t>
      </w:r>
      <w:r w:rsidRPr="00F50C26">
        <w:rPr>
          <w:rFonts w:ascii="GHEA Grapalat" w:hAnsi="GHEA Grapalat" w:cs="Sylfaen"/>
          <w:sz w:val="20"/>
          <w:szCs w:val="20"/>
        </w:rPr>
        <w:t>դիրքի</w:t>
      </w:r>
      <w:r w:rsidRPr="00F50C26">
        <w:rPr>
          <w:rFonts w:ascii="Arial LatArm" w:hAnsi="Arial LatArm"/>
          <w:sz w:val="20"/>
          <w:szCs w:val="20"/>
          <w:lang w:val="es-ES"/>
        </w:rPr>
        <w:t xml:space="preserve"> </w:t>
      </w:r>
      <w:r w:rsidRPr="00F50C26">
        <w:rPr>
          <w:rFonts w:ascii="GHEA Grapalat" w:hAnsi="GHEA Grapalat" w:cs="Sylfaen"/>
          <w:sz w:val="20"/>
          <w:szCs w:val="20"/>
        </w:rPr>
        <w:t>չարաշահման</w:t>
      </w:r>
      <w:r w:rsidRPr="00F50C26">
        <w:rPr>
          <w:rFonts w:ascii="Arial LatArm" w:hAnsi="Arial LatArm"/>
          <w:sz w:val="20"/>
          <w:szCs w:val="20"/>
          <w:lang w:val="es-ES"/>
        </w:rPr>
        <w:t xml:space="preserve"> </w:t>
      </w:r>
      <w:r w:rsidRPr="00F50C26">
        <w:rPr>
          <w:rFonts w:ascii="GHEA Grapalat" w:hAnsi="GHEA Grapalat" w:cs="Sylfaen"/>
          <w:sz w:val="20"/>
          <w:szCs w:val="20"/>
        </w:rPr>
        <w:t>համար</w:t>
      </w:r>
      <w:r w:rsidRPr="00F50C26">
        <w:rPr>
          <w:rFonts w:ascii="Arial LatArm" w:hAnsi="Arial LatArm" w:cs="Sylfaen"/>
          <w:sz w:val="20"/>
          <w:szCs w:val="20"/>
          <w:lang w:val="es-ES"/>
        </w:rPr>
        <w:t>.</w:t>
      </w:r>
    </w:p>
    <w:p w:rsidR="00D43703" w:rsidRPr="00F50C26" w:rsidRDefault="00D43703" w:rsidP="00D43703">
      <w:pPr>
        <w:ind w:firstLine="720"/>
        <w:jc w:val="both"/>
        <w:rPr>
          <w:rFonts w:ascii="Arial LatArm" w:hAnsi="Arial LatArm"/>
          <w:sz w:val="20"/>
          <w:szCs w:val="20"/>
          <w:lang w:val="es-ES"/>
        </w:rPr>
      </w:pPr>
      <w:r w:rsidRPr="00F50C26">
        <w:rPr>
          <w:rFonts w:ascii="Arial LatArm" w:hAnsi="Arial LatArm" w:cs="Sylfaen"/>
          <w:sz w:val="20"/>
          <w:szCs w:val="20"/>
          <w:lang w:val="es-ES"/>
        </w:rPr>
        <w:t xml:space="preserve">5) </w:t>
      </w:r>
      <w:r w:rsidRPr="00F50C26">
        <w:rPr>
          <w:rFonts w:ascii="GHEA Grapalat" w:hAnsi="GHEA Grapalat" w:cs="Sylfaen"/>
          <w:sz w:val="20"/>
          <w:szCs w:val="20"/>
        </w:rPr>
        <w:t>որոնք</w:t>
      </w:r>
      <w:r w:rsidRPr="00F50C26">
        <w:rPr>
          <w:rFonts w:ascii="Arial LatArm" w:hAnsi="Arial LatArm" w:cs="Sylfaen"/>
          <w:sz w:val="20"/>
          <w:szCs w:val="20"/>
          <w:lang w:val="es-ES"/>
        </w:rPr>
        <w:t xml:space="preserve"> </w:t>
      </w:r>
      <w:r w:rsidRPr="00F50C26">
        <w:rPr>
          <w:rFonts w:ascii="GHEA Grapalat" w:hAnsi="GHEA Grapalat" w:cs="Sylfaen"/>
          <w:sz w:val="20"/>
          <w:szCs w:val="20"/>
        </w:rPr>
        <w:t>հայտը</w:t>
      </w:r>
      <w:r w:rsidRPr="00F50C26">
        <w:rPr>
          <w:rFonts w:ascii="Arial LatArm" w:hAnsi="Arial LatArm" w:cs="Sylfaen"/>
          <w:sz w:val="20"/>
          <w:szCs w:val="20"/>
          <w:lang w:val="es-ES"/>
        </w:rPr>
        <w:t xml:space="preserve"> </w:t>
      </w:r>
      <w:r w:rsidRPr="00F50C26">
        <w:rPr>
          <w:rFonts w:ascii="GHEA Grapalat" w:hAnsi="GHEA Grapalat" w:cs="Sylfaen"/>
          <w:sz w:val="20"/>
          <w:szCs w:val="20"/>
        </w:rPr>
        <w:t>ներկայացնելու</w:t>
      </w:r>
      <w:r w:rsidRPr="00F50C26">
        <w:rPr>
          <w:rFonts w:ascii="Arial LatArm" w:hAnsi="Arial LatArm" w:cs="Sylfaen"/>
          <w:sz w:val="20"/>
          <w:szCs w:val="20"/>
          <w:lang w:val="es-ES"/>
        </w:rPr>
        <w:t xml:space="preserve"> </w:t>
      </w:r>
      <w:r w:rsidRPr="00F50C26">
        <w:rPr>
          <w:rFonts w:ascii="GHEA Grapalat" w:hAnsi="GHEA Grapalat" w:cs="Sylfaen"/>
          <w:sz w:val="20"/>
          <w:szCs w:val="20"/>
        </w:rPr>
        <w:t>օրվա</w:t>
      </w:r>
      <w:r w:rsidRPr="00F50C26">
        <w:rPr>
          <w:rFonts w:ascii="Arial LatArm" w:hAnsi="Arial LatArm" w:cs="Sylfaen"/>
          <w:sz w:val="20"/>
          <w:szCs w:val="20"/>
          <w:lang w:val="es-ES"/>
        </w:rPr>
        <w:t xml:space="preserve"> </w:t>
      </w:r>
      <w:r w:rsidRPr="00F50C26">
        <w:rPr>
          <w:rFonts w:ascii="GHEA Grapalat" w:hAnsi="GHEA Grapalat" w:cs="Sylfaen"/>
          <w:sz w:val="20"/>
          <w:szCs w:val="20"/>
        </w:rPr>
        <w:t>դրությամբ</w:t>
      </w:r>
      <w:r w:rsidRPr="00F50C26">
        <w:rPr>
          <w:rFonts w:ascii="Arial LatArm" w:hAnsi="Arial LatArm" w:cs="Sylfaen"/>
          <w:sz w:val="20"/>
          <w:szCs w:val="20"/>
          <w:lang w:val="es-ES"/>
        </w:rPr>
        <w:t xml:space="preserve"> </w:t>
      </w:r>
      <w:r w:rsidRPr="00F50C26">
        <w:rPr>
          <w:rFonts w:ascii="GHEA Grapalat" w:hAnsi="GHEA Grapalat" w:cs="Sylfaen"/>
          <w:sz w:val="20"/>
          <w:szCs w:val="20"/>
        </w:rPr>
        <w:t>ներառված</w:t>
      </w:r>
      <w:r w:rsidRPr="00F50C26">
        <w:rPr>
          <w:rFonts w:ascii="Arial LatArm" w:hAnsi="Arial LatArm" w:cs="Sylfaen"/>
          <w:sz w:val="20"/>
          <w:szCs w:val="20"/>
          <w:lang w:val="es-ES"/>
        </w:rPr>
        <w:t xml:space="preserve"> </w:t>
      </w:r>
      <w:r w:rsidRPr="00F50C26">
        <w:rPr>
          <w:rFonts w:ascii="GHEA Grapalat" w:hAnsi="GHEA Grapalat" w:cs="Sylfaen"/>
          <w:sz w:val="20"/>
          <w:szCs w:val="20"/>
        </w:rPr>
        <w:t>են</w:t>
      </w:r>
      <w:r w:rsidRPr="00F50C26">
        <w:rPr>
          <w:rFonts w:ascii="Arial LatArm" w:hAnsi="Arial LatArm" w:cs="Sylfaen"/>
          <w:sz w:val="20"/>
          <w:szCs w:val="20"/>
          <w:lang w:val="es-ES"/>
        </w:rPr>
        <w:t xml:space="preserve"> </w:t>
      </w:r>
      <w:r w:rsidRPr="00F50C26">
        <w:rPr>
          <w:rFonts w:ascii="GHEA Grapalat" w:hAnsi="GHEA Grapalat" w:cs="Sylfaen"/>
          <w:sz w:val="20"/>
          <w:szCs w:val="20"/>
        </w:rPr>
        <w:t>Եվրասիական</w:t>
      </w:r>
      <w:r w:rsidRPr="00F50C26">
        <w:rPr>
          <w:rFonts w:ascii="Arial LatArm" w:hAnsi="Arial LatArm" w:cs="Sylfaen"/>
          <w:sz w:val="20"/>
          <w:szCs w:val="20"/>
          <w:lang w:val="es-ES"/>
        </w:rPr>
        <w:t xml:space="preserve"> </w:t>
      </w:r>
      <w:r w:rsidRPr="00F50C26">
        <w:rPr>
          <w:rFonts w:ascii="GHEA Grapalat" w:hAnsi="GHEA Grapalat" w:cs="Sylfaen"/>
          <w:sz w:val="20"/>
          <w:szCs w:val="20"/>
        </w:rPr>
        <w:t>տնտեսական</w:t>
      </w:r>
      <w:r w:rsidRPr="00F50C26">
        <w:rPr>
          <w:rFonts w:ascii="Arial LatArm" w:hAnsi="Arial LatArm" w:cs="Sylfaen"/>
          <w:sz w:val="20"/>
          <w:szCs w:val="20"/>
          <w:lang w:val="es-ES"/>
        </w:rPr>
        <w:t xml:space="preserve"> </w:t>
      </w:r>
      <w:r w:rsidRPr="00F50C26">
        <w:rPr>
          <w:rFonts w:ascii="GHEA Grapalat" w:hAnsi="GHEA Grapalat" w:cs="Sylfaen"/>
          <w:sz w:val="20"/>
          <w:szCs w:val="20"/>
        </w:rPr>
        <w:t>միությանն</w:t>
      </w:r>
      <w:r w:rsidRPr="00F50C26">
        <w:rPr>
          <w:rFonts w:ascii="Arial LatArm" w:hAnsi="Arial LatArm" w:cs="Sylfaen"/>
          <w:sz w:val="20"/>
          <w:szCs w:val="20"/>
          <w:lang w:val="es-ES"/>
        </w:rPr>
        <w:t xml:space="preserve"> </w:t>
      </w:r>
      <w:r w:rsidRPr="00F50C26">
        <w:rPr>
          <w:rFonts w:ascii="GHEA Grapalat" w:hAnsi="GHEA Grapalat" w:cs="Sylfaen"/>
          <w:sz w:val="20"/>
          <w:szCs w:val="20"/>
        </w:rPr>
        <w:t>անդամակցող</w:t>
      </w:r>
      <w:r w:rsidRPr="00F50C26">
        <w:rPr>
          <w:rFonts w:ascii="Arial LatArm" w:hAnsi="Arial LatArm" w:cs="Sylfaen"/>
          <w:sz w:val="20"/>
          <w:szCs w:val="20"/>
          <w:lang w:val="es-ES"/>
        </w:rPr>
        <w:t xml:space="preserve"> </w:t>
      </w:r>
      <w:r w:rsidRPr="00F50C26">
        <w:rPr>
          <w:rFonts w:ascii="GHEA Grapalat" w:hAnsi="GHEA Grapalat" w:cs="Sylfaen"/>
          <w:sz w:val="20"/>
          <w:szCs w:val="20"/>
        </w:rPr>
        <w:t>երկրների</w:t>
      </w:r>
      <w:r w:rsidRPr="00F50C26">
        <w:rPr>
          <w:rFonts w:ascii="Arial LatArm" w:hAnsi="Arial LatArm" w:cs="Sylfaen"/>
          <w:sz w:val="20"/>
          <w:szCs w:val="20"/>
          <w:lang w:val="es-ES"/>
        </w:rPr>
        <w:t xml:space="preserve"> </w:t>
      </w:r>
      <w:r w:rsidRPr="00F50C26">
        <w:rPr>
          <w:rFonts w:ascii="GHEA Grapalat" w:hAnsi="GHEA Grapalat" w:cs="Sylfaen"/>
          <w:sz w:val="20"/>
          <w:szCs w:val="20"/>
        </w:rPr>
        <w:t>գնումների</w:t>
      </w:r>
      <w:r w:rsidRPr="00F50C26">
        <w:rPr>
          <w:rFonts w:ascii="Arial LatArm" w:hAnsi="Arial LatArm" w:cs="Sylfaen"/>
          <w:sz w:val="20"/>
          <w:szCs w:val="20"/>
          <w:lang w:val="es-ES"/>
        </w:rPr>
        <w:t xml:space="preserve"> </w:t>
      </w:r>
      <w:r w:rsidRPr="00F50C26">
        <w:rPr>
          <w:rFonts w:ascii="GHEA Grapalat" w:hAnsi="GHEA Grapalat" w:cs="Sylfaen"/>
          <w:sz w:val="20"/>
          <w:szCs w:val="20"/>
        </w:rPr>
        <w:t>մասին</w:t>
      </w:r>
      <w:r w:rsidRPr="00F50C26">
        <w:rPr>
          <w:rFonts w:ascii="Arial LatArm" w:hAnsi="Arial LatArm" w:cs="Sylfaen"/>
          <w:sz w:val="20"/>
          <w:szCs w:val="20"/>
          <w:lang w:val="es-ES"/>
        </w:rPr>
        <w:t xml:space="preserve"> </w:t>
      </w:r>
      <w:r w:rsidRPr="00F50C26">
        <w:rPr>
          <w:rFonts w:ascii="GHEA Grapalat" w:hAnsi="GHEA Grapalat" w:cs="Sylfaen"/>
          <w:sz w:val="20"/>
          <w:szCs w:val="20"/>
        </w:rPr>
        <w:t>օրենսդրության</w:t>
      </w:r>
      <w:r w:rsidRPr="00F50C26">
        <w:rPr>
          <w:rFonts w:ascii="Arial LatArm" w:hAnsi="Arial LatArm" w:cs="Sylfaen"/>
          <w:sz w:val="20"/>
          <w:szCs w:val="20"/>
          <w:lang w:val="es-ES"/>
        </w:rPr>
        <w:t xml:space="preserve"> </w:t>
      </w:r>
      <w:r w:rsidRPr="00F50C26">
        <w:rPr>
          <w:rFonts w:ascii="GHEA Grapalat" w:hAnsi="GHEA Grapalat" w:cs="Sylfaen"/>
          <w:sz w:val="20"/>
          <w:szCs w:val="20"/>
        </w:rPr>
        <w:t>համաձայն</w:t>
      </w:r>
      <w:r w:rsidRPr="00F50C26">
        <w:rPr>
          <w:rFonts w:ascii="Arial LatArm" w:hAnsi="Arial LatArm" w:cs="Sylfaen"/>
          <w:sz w:val="20"/>
          <w:szCs w:val="20"/>
          <w:lang w:val="es-ES"/>
        </w:rPr>
        <w:t xml:space="preserve"> </w:t>
      </w:r>
      <w:r w:rsidRPr="00F50C26">
        <w:rPr>
          <w:rFonts w:ascii="GHEA Grapalat" w:hAnsi="GHEA Grapalat" w:cs="Sylfaen"/>
          <w:sz w:val="20"/>
          <w:szCs w:val="20"/>
        </w:rPr>
        <w:t>հրապարակված</w:t>
      </w:r>
      <w:r w:rsidRPr="00F50C26">
        <w:rPr>
          <w:rFonts w:ascii="Arial LatArm" w:hAnsi="Arial LatArm" w:cs="Sylfaen"/>
          <w:sz w:val="20"/>
          <w:szCs w:val="20"/>
          <w:lang w:val="es-ES"/>
        </w:rPr>
        <w:t xml:space="preserve"> </w:t>
      </w:r>
      <w:r w:rsidRPr="00F50C26">
        <w:rPr>
          <w:rFonts w:ascii="GHEA Grapalat" w:hAnsi="GHEA Grapalat" w:cs="Sylfaen"/>
          <w:sz w:val="20"/>
          <w:szCs w:val="20"/>
        </w:rPr>
        <w:t>գնումների</w:t>
      </w:r>
      <w:r w:rsidRPr="00F50C26">
        <w:rPr>
          <w:rFonts w:ascii="Arial LatArm" w:hAnsi="Arial LatArm" w:cs="Sylfaen"/>
          <w:sz w:val="20"/>
          <w:szCs w:val="20"/>
          <w:lang w:val="es-ES"/>
        </w:rPr>
        <w:t xml:space="preserve"> </w:t>
      </w:r>
      <w:r w:rsidRPr="00F50C26">
        <w:rPr>
          <w:rFonts w:ascii="GHEA Grapalat" w:hAnsi="GHEA Grapalat" w:cs="Sylfaen"/>
          <w:sz w:val="20"/>
          <w:szCs w:val="20"/>
        </w:rPr>
        <w:t>գործընթացին</w:t>
      </w:r>
      <w:r w:rsidRPr="00F50C26">
        <w:rPr>
          <w:rFonts w:ascii="Arial LatArm" w:hAnsi="Arial LatArm"/>
          <w:sz w:val="20"/>
          <w:szCs w:val="20"/>
          <w:lang w:val="es-ES"/>
        </w:rPr>
        <w:t xml:space="preserve"> </w:t>
      </w:r>
      <w:r w:rsidRPr="00F50C26">
        <w:rPr>
          <w:rFonts w:ascii="GHEA Grapalat" w:hAnsi="GHEA Grapalat" w:cs="Sylfaen"/>
          <w:sz w:val="20"/>
          <w:szCs w:val="20"/>
        </w:rPr>
        <w:t>մասնակցելու</w:t>
      </w:r>
      <w:r w:rsidRPr="00F50C26">
        <w:rPr>
          <w:rFonts w:ascii="Arial LatArm" w:hAnsi="Arial LatArm"/>
          <w:sz w:val="20"/>
          <w:szCs w:val="20"/>
          <w:lang w:val="es-ES"/>
        </w:rPr>
        <w:t xml:space="preserve"> </w:t>
      </w:r>
      <w:r w:rsidRPr="00F50C26">
        <w:rPr>
          <w:rFonts w:ascii="GHEA Grapalat" w:hAnsi="GHEA Grapalat" w:cs="Sylfaen"/>
          <w:sz w:val="20"/>
          <w:szCs w:val="20"/>
        </w:rPr>
        <w:t>իրավունք</w:t>
      </w:r>
      <w:r w:rsidRPr="00F50C26">
        <w:rPr>
          <w:rFonts w:ascii="Arial LatArm" w:hAnsi="Arial LatArm"/>
          <w:sz w:val="20"/>
          <w:szCs w:val="20"/>
          <w:lang w:val="es-ES"/>
        </w:rPr>
        <w:t xml:space="preserve"> </w:t>
      </w:r>
      <w:r w:rsidRPr="00F50C26">
        <w:rPr>
          <w:rFonts w:ascii="GHEA Grapalat" w:hAnsi="GHEA Grapalat" w:cs="Sylfaen"/>
          <w:sz w:val="20"/>
          <w:szCs w:val="20"/>
        </w:rPr>
        <w:t>չունեցող</w:t>
      </w:r>
      <w:r w:rsidRPr="00F50C26">
        <w:rPr>
          <w:rFonts w:ascii="Arial LatArm" w:hAnsi="Arial LatArm"/>
          <w:sz w:val="20"/>
          <w:szCs w:val="20"/>
          <w:lang w:val="es-ES"/>
        </w:rPr>
        <w:t xml:space="preserve"> </w:t>
      </w:r>
      <w:r w:rsidRPr="00F50C26">
        <w:rPr>
          <w:rFonts w:ascii="GHEA Grapalat" w:hAnsi="GHEA Grapalat" w:cs="Sylfaen"/>
          <w:sz w:val="20"/>
          <w:szCs w:val="20"/>
        </w:rPr>
        <w:t>մասնակիցների</w:t>
      </w:r>
      <w:r w:rsidRPr="00F50C26">
        <w:rPr>
          <w:rFonts w:ascii="Arial LatArm" w:hAnsi="Arial LatArm"/>
          <w:sz w:val="20"/>
          <w:szCs w:val="20"/>
          <w:lang w:val="es-ES"/>
        </w:rPr>
        <w:t xml:space="preserve"> </w:t>
      </w:r>
      <w:r w:rsidRPr="00F50C26">
        <w:rPr>
          <w:rFonts w:ascii="GHEA Grapalat" w:hAnsi="GHEA Grapalat" w:cs="Sylfaen"/>
          <w:sz w:val="20"/>
          <w:szCs w:val="20"/>
        </w:rPr>
        <w:t>ցուցակում</w:t>
      </w:r>
      <w:r w:rsidRPr="00F50C26">
        <w:rPr>
          <w:rFonts w:ascii="Arial LatArm" w:hAnsi="Arial LatArm" w:cs="Sylfaen"/>
          <w:sz w:val="20"/>
          <w:szCs w:val="20"/>
          <w:lang w:val="es-ES"/>
        </w:rPr>
        <w:t xml:space="preserve">. </w:t>
      </w:r>
    </w:p>
    <w:p w:rsidR="00D43703" w:rsidRPr="00F50C26" w:rsidRDefault="00D43703" w:rsidP="00D43703">
      <w:pPr>
        <w:ind w:firstLine="567"/>
        <w:jc w:val="both"/>
        <w:rPr>
          <w:rFonts w:ascii="Arial LatArm" w:hAnsi="Arial LatArm"/>
          <w:sz w:val="20"/>
          <w:szCs w:val="20"/>
          <w:lang w:val="es-ES"/>
        </w:rPr>
      </w:pPr>
      <w:r w:rsidRPr="00F50C26">
        <w:rPr>
          <w:rFonts w:ascii="Arial LatArm" w:hAnsi="Arial LatArm"/>
          <w:sz w:val="20"/>
          <w:szCs w:val="20"/>
          <w:lang w:val="es-ES"/>
        </w:rPr>
        <w:t xml:space="preserve">   6) </w:t>
      </w:r>
      <w:r w:rsidRPr="00F50C26">
        <w:rPr>
          <w:rFonts w:ascii="GHEA Grapalat" w:hAnsi="GHEA Grapalat"/>
          <w:sz w:val="20"/>
          <w:szCs w:val="20"/>
        </w:rPr>
        <w:t>որոնք</w:t>
      </w:r>
      <w:r w:rsidRPr="00F50C26">
        <w:rPr>
          <w:rFonts w:ascii="Arial LatArm" w:hAnsi="Arial LatArm"/>
          <w:sz w:val="20"/>
          <w:szCs w:val="20"/>
          <w:lang w:val="es-ES"/>
        </w:rPr>
        <w:t xml:space="preserve"> </w:t>
      </w:r>
      <w:r w:rsidRPr="00F50C26">
        <w:rPr>
          <w:rFonts w:ascii="GHEA Grapalat" w:hAnsi="GHEA Grapalat"/>
          <w:sz w:val="20"/>
          <w:szCs w:val="20"/>
        </w:rPr>
        <w:t>հայտը</w:t>
      </w:r>
      <w:r w:rsidRPr="00F50C26">
        <w:rPr>
          <w:rFonts w:ascii="Arial LatArm" w:hAnsi="Arial LatArm"/>
          <w:sz w:val="20"/>
          <w:szCs w:val="20"/>
          <w:lang w:val="es-ES"/>
        </w:rPr>
        <w:t xml:space="preserve"> </w:t>
      </w:r>
      <w:r w:rsidRPr="00F50C26">
        <w:rPr>
          <w:rFonts w:ascii="GHEA Grapalat" w:hAnsi="GHEA Grapalat"/>
          <w:sz w:val="20"/>
          <w:szCs w:val="20"/>
        </w:rPr>
        <w:t>ներկայացնելու</w:t>
      </w:r>
      <w:r w:rsidRPr="00F50C26">
        <w:rPr>
          <w:rFonts w:ascii="Arial LatArm" w:hAnsi="Arial LatArm"/>
          <w:sz w:val="20"/>
          <w:szCs w:val="20"/>
          <w:lang w:val="es-ES"/>
        </w:rPr>
        <w:t xml:space="preserve"> </w:t>
      </w:r>
      <w:r w:rsidRPr="00F50C26">
        <w:rPr>
          <w:rFonts w:ascii="GHEA Grapalat" w:hAnsi="GHEA Grapalat"/>
          <w:sz w:val="20"/>
          <w:szCs w:val="20"/>
        </w:rPr>
        <w:t>օրվա</w:t>
      </w:r>
      <w:r w:rsidRPr="00F50C26">
        <w:rPr>
          <w:rFonts w:ascii="Arial LatArm" w:hAnsi="Arial LatArm"/>
          <w:sz w:val="20"/>
          <w:szCs w:val="20"/>
          <w:lang w:val="es-ES"/>
        </w:rPr>
        <w:t xml:space="preserve"> </w:t>
      </w:r>
      <w:r w:rsidRPr="00F50C26">
        <w:rPr>
          <w:rFonts w:ascii="GHEA Grapalat" w:hAnsi="GHEA Grapalat"/>
          <w:sz w:val="20"/>
          <w:szCs w:val="20"/>
        </w:rPr>
        <w:t>դրությամբ</w:t>
      </w:r>
      <w:r w:rsidRPr="00F50C26">
        <w:rPr>
          <w:rFonts w:ascii="Arial LatArm" w:hAnsi="Arial LatArm"/>
          <w:sz w:val="20"/>
          <w:szCs w:val="20"/>
          <w:lang w:val="es-ES"/>
        </w:rPr>
        <w:t xml:space="preserve"> </w:t>
      </w:r>
      <w:r w:rsidRPr="00F50C26">
        <w:rPr>
          <w:rFonts w:ascii="GHEA Grapalat" w:hAnsi="GHEA Grapalat" w:cs="Sylfaen"/>
          <w:sz w:val="20"/>
          <w:szCs w:val="20"/>
        </w:rPr>
        <w:t>ներառված</w:t>
      </w:r>
      <w:r w:rsidRPr="00F50C26">
        <w:rPr>
          <w:rFonts w:ascii="Arial LatArm" w:hAnsi="Arial LatArm"/>
          <w:sz w:val="20"/>
          <w:szCs w:val="20"/>
          <w:lang w:val="es-ES"/>
        </w:rPr>
        <w:t xml:space="preserve"> </w:t>
      </w:r>
      <w:r w:rsidRPr="00F50C26">
        <w:rPr>
          <w:rFonts w:ascii="GHEA Grapalat" w:hAnsi="GHEA Grapalat" w:cs="Sylfaen"/>
          <w:sz w:val="20"/>
          <w:szCs w:val="20"/>
        </w:rPr>
        <w:t>են</w:t>
      </w:r>
      <w:r w:rsidRPr="00F50C26">
        <w:rPr>
          <w:rFonts w:ascii="Arial LatArm" w:hAnsi="Arial LatArm"/>
          <w:sz w:val="20"/>
          <w:szCs w:val="20"/>
          <w:lang w:val="es-ES"/>
        </w:rPr>
        <w:t xml:space="preserve"> </w:t>
      </w:r>
      <w:r w:rsidRPr="00F50C26">
        <w:rPr>
          <w:rFonts w:ascii="GHEA Grapalat" w:hAnsi="GHEA Grapalat" w:cs="Sylfaen"/>
          <w:sz w:val="20"/>
          <w:szCs w:val="20"/>
        </w:rPr>
        <w:t>գնումների</w:t>
      </w:r>
      <w:r w:rsidRPr="00F50C26">
        <w:rPr>
          <w:rFonts w:ascii="Arial LatArm" w:hAnsi="Arial LatArm" w:cs="Sylfaen"/>
          <w:sz w:val="20"/>
          <w:szCs w:val="20"/>
          <w:lang w:val="es-ES"/>
        </w:rPr>
        <w:t xml:space="preserve"> </w:t>
      </w:r>
      <w:r w:rsidRPr="00F50C26">
        <w:rPr>
          <w:rFonts w:ascii="GHEA Grapalat" w:hAnsi="GHEA Grapalat" w:cs="Sylfaen"/>
          <w:sz w:val="20"/>
          <w:szCs w:val="20"/>
        </w:rPr>
        <w:t>գործընթացին</w:t>
      </w:r>
      <w:r w:rsidRPr="00F50C26">
        <w:rPr>
          <w:rFonts w:ascii="Arial LatArm" w:hAnsi="Arial LatArm"/>
          <w:sz w:val="20"/>
          <w:szCs w:val="20"/>
          <w:lang w:val="es-ES"/>
        </w:rPr>
        <w:t xml:space="preserve"> </w:t>
      </w:r>
      <w:r w:rsidRPr="00F50C26">
        <w:rPr>
          <w:rFonts w:ascii="GHEA Grapalat" w:hAnsi="GHEA Grapalat" w:cs="Sylfaen"/>
          <w:sz w:val="20"/>
          <w:szCs w:val="20"/>
        </w:rPr>
        <w:t>մասնակցելու</w:t>
      </w:r>
      <w:r w:rsidRPr="00F50C26">
        <w:rPr>
          <w:rFonts w:ascii="Arial LatArm" w:hAnsi="Arial LatArm"/>
          <w:sz w:val="20"/>
          <w:szCs w:val="20"/>
          <w:lang w:val="es-ES"/>
        </w:rPr>
        <w:t xml:space="preserve"> </w:t>
      </w:r>
      <w:r w:rsidRPr="00F50C26">
        <w:rPr>
          <w:rFonts w:ascii="GHEA Grapalat" w:hAnsi="GHEA Grapalat" w:cs="Sylfaen"/>
          <w:sz w:val="20"/>
          <w:szCs w:val="20"/>
        </w:rPr>
        <w:t>իրավունք</w:t>
      </w:r>
      <w:r w:rsidRPr="00F50C26">
        <w:rPr>
          <w:rFonts w:ascii="Arial LatArm" w:hAnsi="Arial LatArm"/>
          <w:sz w:val="20"/>
          <w:szCs w:val="20"/>
          <w:lang w:val="es-ES"/>
        </w:rPr>
        <w:t xml:space="preserve"> </w:t>
      </w:r>
      <w:r w:rsidRPr="00F50C26">
        <w:rPr>
          <w:rFonts w:ascii="GHEA Grapalat" w:hAnsi="GHEA Grapalat" w:cs="Sylfaen"/>
          <w:sz w:val="20"/>
          <w:szCs w:val="20"/>
        </w:rPr>
        <w:t>չունեցող</w:t>
      </w:r>
      <w:r w:rsidRPr="00F50C26">
        <w:rPr>
          <w:rFonts w:ascii="Arial LatArm" w:hAnsi="Arial LatArm"/>
          <w:sz w:val="20"/>
          <w:szCs w:val="20"/>
          <w:lang w:val="es-ES"/>
        </w:rPr>
        <w:t xml:space="preserve"> </w:t>
      </w:r>
      <w:r w:rsidRPr="00F50C26">
        <w:rPr>
          <w:rFonts w:ascii="GHEA Grapalat" w:hAnsi="GHEA Grapalat" w:cs="Sylfaen"/>
          <w:sz w:val="20"/>
          <w:szCs w:val="20"/>
        </w:rPr>
        <w:t>մասնակիցների</w:t>
      </w:r>
      <w:r w:rsidRPr="00F50C26">
        <w:rPr>
          <w:rFonts w:ascii="Arial LatArm" w:hAnsi="Arial LatArm"/>
          <w:sz w:val="20"/>
          <w:szCs w:val="20"/>
          <w:lang w:val="es-ES"/>
        </w:rPr>
        <w:t xml:space="preserve"> </w:t>
      </w:r>
      <w:r w:rsidRPr="00F50C26">
        <w:rPr>
          <w:rFonts w:ascii="GHEA Grapalat" w:hAnsi="GHEA Grapalat" w:cs="Sylfaen"/>
          <w:sz w:val="20"/>
          <w:szCs w:val="20"/>
        </w:rPr>
        <w:t>ցուցակում</w:t>
      </w:r>
      <w:r w:rsidRPr="00F50C26">
        <w:rPr>
          <w:rFonts w:ascii="Arial LatArm" w:hAnsi="Arial LatArm"/>
          <w:sz w:val="20"/>
          <w:szCs w:val="20"/>
          <w:lang w:val="es-ES"/>
        </w:rPr>
        <w:t>:</w:t>
      </w:r>
    </w:p>
    <w:p w:rsidR="00D43703" w:rsidRPr="00F50C26" w:rsidRDefault="00D43703" w:rsidP="00D43703">
      <w:pPr>
        <w:ind w:firstLine="567"/>
        <w:jc w:val="both"/>
        <w:rPr>
          <w:rFonts w:ascii="Arial LatArm" w:hAnsi="Arial LatArm" w:cs="Sylfaen"/>
          <w:sz w:val="20"/>
          <w:lang w:val="es-ES"/>
        </w:rPr>
      </w:pPr>
      <w:r w:rsidRPr="00F50C26">
        <w:rPr>
          <w:rFonts w:ascii="GHEA Grapalat" w:hAnsi="GHEA Grapalat" w:cs="Sylfaen"/>
          <w:sz w:val="20"/>
          <w:lang w:val="es-ES"/>
        </w:rPr>
        <w:t>Ընդ</w:t>
      </w:r>
      <w:r w:rsidRPr="00F50C26">
        <w:rPr>
          <w:rFonts w:ascii="Arial LatArm" w:hAnsi="Arial LatArm" w:cs="Sylfaen"/>
          <w:sz w:val="20"/>
          <w:lang w:val="es-ES"/>
        </w:rPr>
        <w:t xml:space="preserve"> </w:t>
      </w:r>
      <w:r w:rsidRPr="00F50C26">
        <w:rPr>
          <w:rFonts w:ascii="GHEA Grapalat" w:hAnsi="GHEA Grapalat" w:cs="Sylfaen"/>
          <w:sz w:val="20"/>
          <w:lang w:val="es-ES"/>
        </w:rPr>
        <w:t>որում</w:t>
      </w:r>
      <w:r w:rsidRPr="00F50C26">
        <w:rPr>
          <w:rFonts w:ascii="Arial LatArm" w:hAnsi="Arial LatArm" w:cs="Sylfaen"/>
          <w:sz w:val="20"/>
          <w:lang w:val="es-ES"/>
        </w:rPr>
        <w:t xml:space="preserve">, </w:t>
      </w:r>
      <w:r w:rsidRPr="00F50C26">
        <w:rPr>
          <w:rFonts w:ascii="GHEA Grapalat" w:hAnsi="GHEA Grapalat" w:cs="Sylfaen"/>
          <w:sz w:val="20"/>
          <w:lang w:val="es-ES"/>
        </w:rPr>
        <w:t>եթե</w:t>
      </w:r>
      <w:r w:rsidRPr="00F50C26">
        <w:rPr>
          <w:rFonts w:ascii="Arial LatArm" w:hAnsi="Arial LatArm" w:cs="Sylfaen"/>
          <w:sz w:val="20"/>
          <w:lang w:val="es-ES"/>
        </w:rPr>
        <w:t xml:space="preserve"> </w:t>
      </w:r>
      <w:r w:rsidRPr="00F50C26">
        <w:rPr>
          <w:rFonts w:ascii="GHEA Grapalat" w:hAnsi="GHEA Grapalat" w:cs="Sylfaen"/>
          <w:sz w:val="20"/>
          <w:lang w:val="es-ES"/>
        </w:rPr>
        <w:t>մասնակիցը</w:t>
      </w:r>
      <w:r w:rsidRPr="00F50C26">
        <w:rPr>
          <w:rFonts w:ascii="Arial LatArm" w:hAnsi="Arial LatArm" w:cs="Sylfaen"/>
          <w:sz w:val="20"/>
          <w:lang w:val="es-ES"/>
        </w:rPr>
        <w:t xml:space="preserve"> </w:t>
      </w:r>
      <w:r w:rsidRPr="00F50C26">
        <w:rPr>
          <w:rFonts w:ascii="GHEA Grapalat" w:hAnsi="GHEA Grapalat" w:cs="Sylfaen"/>
          <w:sz w:val="20"/>
          <w:lang w:val="es-ES"/>
        </w:rPr>
        <w:t>սույն</w:t>
      </w:r>
      <w:r w:rsidRPr="00F50C26">
        <w:rPr>
          <w:rFonts w:ascii="Arial LatArm" w:hAnsi="Arial LatArm" w:cs="Sylfaen"/>
          <w:sz w:val="20"/>
          <w:lang w:val="es-ES"/>
        </w:rPr>
        <w:t xml:space="preserve"> </w:t>
      </w:r>
      <w:r w:rsidRPr="00F50C26">
        <w:rPr>
          <w:rFonts w:ascii="GHEA Grapalat" w:hAnsi="GHEA Grapalat" w:cs="Sylfaen"/>
          <w:sz w:val="20"/>
          <w:lang w:val="es-ES"/>
        </w:rPr>
        <w:t>կետի</w:t>
      </w:r>
      <w:r w:rsidRPr="00F50C26">
        <w:rPr>
          <w:rFonts w:ascii="Arial LatArm" w:hAnsi="Arial LatArm" w:cs="Sylfaen"/>
          <w:sz w:val="20"/>
          <w:lang w:val="es-ES"/>
        </w:rPr>
        <w:t xml:space="preserve"> 5-</w:t>
      </w:r>
      <w:r w:rsidRPr="00F50C26">
        <w:rPr>
          <w:rFonts w:ascii="GHEA Grapalat" w:hAnsi="GHEA Grapalat" w:cs="Sylfaen"/>
          <w:sz w:val="20"/>
          <w:lang w:val="es-ES"/>
        </w:rPr>
        <w:t>րդ</w:t>
      </w:r>
      <w:r w:rsidRPr="00F50C26">
        <w:rPr>
          <w:rFonts w:ascii="Arial LatArm" w:hAnsi="Arial LatArm" w:cs="Sylfaen"/>
          <w:sz w:val="20"/>
          <w:lang w:val="es-ES"/>
        </w:rPr>
        <w:t xml:space="preserve"> </w:t>
      </w:r>
      <w:r w:rsidRPr="00F50C26">
        <w:rPr>
          <w:rFonts w:ascii="GHEA Grapalat" w:hAnsi="GHEA Grapalat" w:cs="Sylfaen"/>
          <w:sz w:val="20"/>
          <w:lang w:val="es-ES"/>
        </w:rPr>
        <w:t>և</w:t>
      </w:r>
      <w:r w:rsidRPr="00F50C26">
        <w:rPr>
          <w:rFonts w:ascii="Arial LatArm" w:hAnsi="Arial LatArm" w:cs="Sylfaen"/>
          <w:sz w:val="20"/>
          <w:lang w:val="es-ES"/>
        </w:rPr>
        <w:t xml:space="preserve"> 6-</w:t>
      </w:r>
      <w:r w:rsidRPr="00F50C26">
        <w:rPr>
          <w:rFonts w:ascii="GHEA Grapalat" w:hAnsi="GHEA Grapalat" w:cs="Sylfaen"/>
          <w:sz w:val="20"/>
          <w:lang w:val="es-ES"/>
        </w:rPr>
        <w:t>րդ</w:t>
      </w:r>
      <w:r w:rsidRPr="00F50C26">
        <w:rPr>
          <w:rFonts w:ascii="Arial LatArm" w:hAnsi="Arial LatArm" w:cs="Sylfaen"/>
          <w:sz w:val="20"/>
          <w:lang w:val="es-ES"/>
        </w:rPr>
        <w:t xml:space="preserve"> </w:t>
      </w:r>
      <w:r w:rsidRPr="00F50C26">
        <w:rPr>
          <w:rFonts w:ascii="GHEA Grapalat" w:hAnsi="GHEA Grapalat" w:cs="Sylfaen"/>
          <w:sz w:val="20"/>
          <w:lang w:val="es-ES"/>
        </w:rPr>
        <w:t>ենթակետերով</w:t>
      </w:r>
      <w:r w:rsidRPr="00F50C26">
        <w:rPr>
          <w:rFonts w:ascii="Arial LatArm" w:hAnsi="Arial LatArm" w:cs="Sylfaen"/>
          <w:sz w:val="20"/>
          <w:lang w:val="es-ES"/>
        </w:rPr>
        <w:t xml:space="preserve"> </w:t>
      </w:r>
      <w:r w:rsidRPr="00F50C26">
        <w:rPr>
          <w:rFonts w:ascii="GHEA Grapalat" w:hAnsi="GHEA Grapalat" w:cs="Sylfaen"/>
          <w:sz w:val="20"/>
          <w:lang w:val="es-ES"/>
        </w:rPr>
        <w:t>նախատեսված</w:t>
      </w:r>
      <w:r w:rsidRPr="00F50C26">
        <w:rPr>
          <w:rFonts w:ascii="Arial LatArm" w:hAnsi="Arial LatArm" w:cs="Sylfaen"/>
          <w:sz w:val="20"/>
          <w:lang w:val="es-ES"/>
        </w:rPr>
        <w:t xml:space="preserve"> </w:t>
      </w:r>
      <w:r w:rsidRPr="00F50C26">
        <w:rPr>
          <w:rFonts w:ascii="GHEA Grapalat" w:hAnsi="GHEA Grapalat" w:cs="Sylfaen"/>
          <w:sz w:val="20"/>
          <w:lang w:val="es-ES"/>
        </w:rPr>
        <w:t>ցուցակներում</w:t>
      </w:r>
      <w:r w:rsidRPr="00F50C26">
        <w:rPr>
          <w:rFonts w:ascii="Arial LatArm" w:hAnsi="Arial LatArm" w:cs="Sylfaen"/>
          <w:sz w:val="20"/>
          <w:lang w:val="es-ES"/>
        </w:rPr>
        <w:t xml:space="preserve"> </w:t>
      </w:r>
      <w:r w:rsidRPr="00F50C26">
        <w:rPr>
          <w:rFonts w:ascii="GHEA Grapalat" w:hAnsi="GHEA Grapalat" w:cs="Sylfaen"/>
          <w:sz w:val="20"/>
          <w:lang w:val="es-ES"/>
        </w:rPr>
        <w:t>ներառվել</w:t>
      </w:r>
      <w:r w:rsidRPr="00F50C26">
        <w:rPr>
          <w:rFonts w:ascii="Arial LatArm" w:hAnsi="Arial LatArm" w:cs="Sylfaen"/>
          <w:sz w:val="20"/>
          <w:lang w:val="es-ES"/>
        </w:rPr>
        <w:t xml:space="preserve"> </w:t>
      </w:r>
      <w:r w:rsidRPr="00F50C26">
        <w:rPr>
          <w:rFonts w:ascii="GHEA Grapalat" w:hAnsi="GHEA Grapalat" w:cs="Sylfaen"/>
          <w:sz w:val="20"/>
          <w:lang w:val="es-ES"/>
        </w:rPr>
        <w:t>է</w:t>
      </w:r>
      <w:r w:rsidRPr="00F50C26">
        <w:rPr>
          <w:rFonts w:ascii="Arial LatArm" w:hAnsi="Arial LatArm" w:cs="Sylfaen"/>
          <w:sz w:val="20"/>
          <w:lang w:val="es-ES"/>
        </w:rPr>
        <w:t xml:space="preserve"> </w:t>
      </w:r>
      <w:r w:rsidRPr="00F50C26">
        <w:rPr>
          <w:rFonts w:ascii="GHEA Grapalat" w:hAnsi="GHEA Grapalat" w:cs="Sylfaen"/>
          <w:sz w:val="20"/>
          <w:lang w:val="es-ES"/>
        </w:rPr>
        <w:t>հայտը</w:t>
      </w:r>
      <w:r w:rsidRPr="00F50C26">
        <w:rPr>
          <w:rFonts w:ascii="Arial LatArm" w:hAnsi="Arial LatArm" w:cs="Sylfaen"/>
          <w:sz w:val="20"/>
          <w:lang w:val="es-ES"/>
        </w:rPr>
        <w:t xml:space="preserve"> </w:t>
      </w:r>
      <w:r w:rsidRPr="00F50C26">
        <w:rPr>
          <w:rFonts w:ascii="GHEA Grapalat" w:hAnsi="GHEA Grapalat" w:cs="Sylfaen"/>
          <w:sz w:val="20"/>
          <w:lang w:val="es-ES"/>
        </w:rPr>
        <w:t>ներկայացնելու</w:t>
      </w:r>
      <w:r w:rsidRPr="00F50C26">
        <w:rPr>
          <w:rFonts w:ascii="Arial LatArm" w:hAnsi="Arial LatArm" w:cs="Sylfaen"/>
          <w:sz w:val="20"/>
          <w:lang w:val="es-ES"/>
        </w:rPr>
        <w:t xml:space="preserve"> </w:t>
      </w:r>
      <w:r w:rsidRPr="00F50C26">
        <w:rPr>
          <w:rFonts w:ascii="GHEA Grapalat" w:hAnsi="GHEA Grapalat" w:cs="Sylfaen"/>
          <w:sz w:val="20"/>
          <w:lang w:val="es-ES"/>
        </w:rPr>
        <w:t>օրվանից</w:t>
      </w:r>
      <w:r w:rsidRPr="00F50C26">
        <w:rPr>
          <w:rFonts w:ascii="Arial LatArm" w:hAnsi="Arial LatArm" w:cs="Sylfaen"/>
          <w:sz w:val="20"/>
          <w:lang w:val="es-ES"/>
        </w:rPr>
        <w:t xml:space="preserve"> </w:t>
      </w:r>
      <w:r w:rsidRPr="00F50C26">
        <w:rPr>
          <w:rFonts w:ascii="GHEA Grapalat" w:hAnsi="GHEA Grapalat" w:cs="Sylfaen"/>
          <w:sz w:val="20"/>
          <w:lang w:val="es-ES"/>
        </w:rPr>
        <w:t>հետո</w:t>
      </w:r>
      <w:r w:rsidRPr="00F50C26">
        <w:rPr>
          <w:rFonts w:ascii="Arial LatArm" w:hAnsi="Arial LatArm" w:cs="Sylfaen"/>
          <w:sz w:val="20"/>
          <w:lang w:val="es-ES"/>
        </w:rPr>
        <w:t xml:space="preserve">, </w:t>
      </w:r>
      <w:r w:rsidRPr="00F50C26">
        <w:rPr>
          <w:rFonts w:ascii="GHEA Grapalat" w:hAnsi="GHEA Grapalat" w:cs="Sylfaen"/>
          <w:sz w:val="20"/>
          <w:lang w:val="es-ES"/>
        </w:rPr>
        <w:t>ապա</w:t>
      </w:r>
      <w:r w:rsidRPr="00F50C26">
        <w:rPr>
          <w:rFonts w:ascii="Arial LatArm" w:hAnsi="Arial LatArm" w:cs="Sylfaen"/>
          <w:sz w:val="20"/>
          <w:lang w:val="es-ES"/>
        </w:rPr>
        <w:t xml:space="preserve"> </w:t>
      </w:r>
      <w:r w:rsidRPr="00F50C26">
        <w:rPr>
          <w:rFonts w:ascii="GHEA Grapalat" w:hAnsi="GHEA Grapalat" w:cs="Sylfaen"/>
          <w:sz w:val="20"/>
          <w:lang w:val="es-ES"/>
        </w:rPr>
        <w:t>նրա</w:t>
      </w:r>
      <w:r w:rsidRPr="00F50C26">
        <w:rPr>
          <w:rFonts w:ascii="Arial LatArm" w:hAnsi="Arial LatArm" w:cs="Sylfaen"/>
          <w:sz w:val="20"/>
          <w:lang w:val="es-ES"/>
        </w:rPr>
        <w:t xml:space="preserve"> </w:t>
      </w:r>
      <w:r w:rsidRPr="00F50C26">
        <w:rPr>
          <w:rFonts w:ascii="GHEA Grapalat" w:hAnsi="GHEA Grapalat" w:cs="Sylfaen"/>
          <w:sz w:val="20"/>
          <w:lang w:val="es-ES"/>
        </w:rPr>
        <w:t>տվյալ</w:t>
      </w:r>
      <w:r w:rsidRPr="00F50C26">
        <w:rPr>
          <w:rFonts w:ascii="Arial LatArm" w:hAnsi="Arial LatArm" w:cs="Sylfaen"/>
          <w:sz w:val="20"/>
          <w:lang w:val="es-ES"/>
        </w:rPr>
        <w:t xml:space="preserve"> </w:t>
      </w:r>
      <w:r w:rsidRPr="00F50C26">
        <w:rPr>
          <w:rFonts w:ascii="GHEA Grapalat" w:hAnsi="GHEA Grapalat" w:cs="Sylfaen"/>
          <w:sz w:val="20"/>
          <w:lang w:val="es-ES"/>
        </w:rPr>
        <w:t>հայտը</w:t>
      </w:r>
      <w:r w:rsidRPr="00F50C26">
        <w:rPr>
          <w:rFonts w:ascii="Arial LatArm" w:hAnsi="Arial LatArm" w:cs="Sylfaen"/>
          <w:sz w:val="20"/>
          <w:lang w:val="es-ES"/>
        </w:rPr>
        <w:t xml:space="preserve"> </w:t>
      </w:r>
      <w:r w:rsidRPr="00F50C26">
        <w:rPr>
          <w:rFonts w:ascii="GHEA Grapalat" w:hAnsi="GHEA Grapalat" w:cs="Sylfaen"/>
          <w:sz w:val="20"/>
          <w:lang w:val="es-ES"/>
        </w:rPr>
        <w:t>ենթակա</w:t>
      </w:r>
      <w:r w:rsidRPr="00F50C26">
        <w:rPr>
          <w:rFonts w:ascii="Arial LatArm" w:hAnsi="Arial LatArm" w:cs="Sylfaen"/>
          <w:sz w:val="20"/>
          <w:lang w:val="es-ES"/>
        </w:rPr>
        <w:t xml:space="preserve"> </w:t>
      </w:r>
      <w:r w:rsidRPr="00F50C26">
        <w:rPr>
          <w:rFonts w:ascii="GHEA Grapalat" w:hAnsi="GHEA Grapalat" w:cs="Sylfaen"/>
          <w:sz w:val="20"/>
          <w:lang w:val="es-ES"/>
        </w:rPr>
        <w:t>չէ</w:t>
      </w:r>
      <w:r w:rsidRPr="00F50C26">
        <w:rPr>
          <w:rFonts w:ascii="Arial LatArm" w:hAnsi="Arial LatArm" w:cs="Sylfaen"/>
          <w:sz w:val="20"/>
          <w:lang w:val="es-ES"/>
        </w:rPr>
        <w:t xml:space="preserve"> </w:t>
      </w:r>
      <w:r w:rsidRPr="00F50C26">
        <w:rPr>
          <w:rFonts w:ascii="GHEA Grapalat" w:hAnsi="GHEA Grapalat" w:cs="Sylfaen"/>
          <w:sz w:val="20"/>
          <w:lang w:val="es-ES"/>
        </w:rPr>
        <w:t>մերժման</w:t>
      </w:r>
      <w:r w:rsidRPr="00F50C26">
        <w:rPr>
          <w:rFonts w:ascii="Arial LatArm" w:hAnsi="Arial LatArm" w:cs="Sylfaen"/>
          <w:sz w:val="20"/>
          <w:lang w:val="es-ES"/>
        </w:rPr>
        <w:t>:</w:t>
      </w:r>
    </w:p>
    <w:p w:rsidR="00D43703" w:rsidRPr="00F50C26" w:rsidRDefault="00D43703" w:rsidP="00D43703">
      <w:pPr>
        <w:ind w:firstLine="567"/>
        <w:jc w:val="both"/>
        <w:rPr>
          <w:rFonts w:ascii="Arial LatArm" w:hAnsi="Arial LatArm" w:cs="Sylfaen"/>
          <w:sz w:val="20"/>
          <w:lang w:val="es-ES"/>
        </w:rPr>
      </w:pPr>
      <w:r w:rsidRPr="00F50C26">
        <w:rPr>
          <w:rFonts w:ascii="Arial LatArm" w:hAnsi="Arial LatArm" w:cs="Sylfaen"/>
          <w:sz w:val="20"/>
          <w:lang w:val="es-ES"/>
        </w:rPr>
        <w:t xml:space="preserve">2.2 </w:t>
      </w:r>
      <w:r w:rsidRPr="00F50C26">
        <w:rPr>
          <w:rFonts w:ascii="GHEA Grapalat" w:hAnsi="GHEA Grapalat" w:cs="Sylfaen"/>
          <w:sz w:val="20"/>
          <w:lang w:val="es-ES"/>
        </w:rPr>
        <w:t>Մասնակցության</w:t>
      </w:r>
      <w:r w:rsidRPr="00F50C26">
        <w:rPr>
          <w:rFonts w:ascii="Arial LatArm" w:hAnsi="Arial LatArm" w:cs="Sylfaen"/>
          <w:sz w:val="20"/>
          <w:lang w:val="es-ES"/>
        </w:rPr>
        <w:t xml:space="preserve"> </w:t>
      </w:r>
      <w:r w:rsidRPr="00F50C26">
        <w:rPr>
          <w:rFonts w:ascii="GHEA Grapalat" w:hAnsi="GHEA Grapalat" w:cs="Sylfaen"/>
          <w:sz w:val="20"/>
          <w:lang w:val="es-ES"/>
        </w:rPr>
        <w:t>իրավունքի</w:t>
      </w:r>
      <w:r w:rsidRPr="00F50C26">
        <w:rPr>
          <w:rFonts w:ascii="Arial LatArm" w:hAnsi="Arial LatArm" w:cs="Sylfaen"/>
          <w:sz w:val="20"/>
          <w:lang w:val="es-ES"/>
        </w:rPr>
        <w:t xml:space="preserve"> </w:t>
      </w:r>
      <w:r w:rsidRPr="00F50C26">
        <w:rPr>
          <w:rFonts w:ascii="GHEA Grapalat" w:hAnsi="GHEA Grapalat" w:cs="Sylfaen"/>
          <w:sz w:val="20"/>
          <w:lang w:val="es-ES"/>
        </w:rPr>
        <w:t>գնահատման</w:t>
      </w:r>
      <w:r w:rsidRPr="00F50C26">
        <w:rPr>
          <w:rFonts w:ascii="Arial LatArm" w:hAnsi="Arial LatArm" w:cs="Sylfaen"/>
          <w:sz w:val="20"/>
          <w:lang w:val="es-ES"/>
        </w:rPr>
        <w:t xml:space="preserve"> </w:t>
      </w:r>
      <w:r w:rsidRPr="00F50C26">
        <w:rPr>
          <w:rFonts w:ascii="GHEA Grapalat" w:hAnsi="GHEA Grapalat" w:cs="Sylfaen"/>
          <w:sz w:val="20"/>
          <w:lang w:val="es-ES"/>
        </w:rPr>
        <w:t>համար</w:t>
      </w:r>
      <w:r w:rsidRPr="00F50C26">
        <w:rPr>
          <w:rFonts w:ascii="Arial LatArm" w:hAnsi="Arial LatArm" w:cs="Sylfaen"/>
          <w:sz w:val="20"/>
          <w:lang w:val="es-ES"/>
        </w:rPr>
        <w:t xml:space="preserve"> </w:t>
      </w:r>
      <w:r w:rsidRPr="00F50C26">
        <w:rPr>
          <w:rFonts w:ascii="GHEA Grapalat" w:hAnsi="GHEA Grapalat" w:cs="Sylfaen"/>
          <w:sz w:val="20"/>
          <w:lang w:val="es-ES"/>
        </w:rPr>
        <w:t>մասնակիցը</w:t>
      </w:r>
      <w:r w:rsidRPr="00F50C26">
        <w:rPr>
          <w:rFonts w:ascii="Arial LatArm" w:hAnsi="Arial LatArm" w:cs="Sylfaen"/>
          <w:sz w:val="20"/>
          <w:lang w:val="es-ES"/>
        </w:rPr>
        <w:t xml:space="preserve"> </w:t>
      </w:r>
      <w:r w:rsidRPr="00F50C26">
        <w:rPr>
          <w:rFonts w:ascii="GHEA Grapalat" w:hAnsi="GHEA Grapalat" w:cs="Sylfaen"/>
          <w:sz w:val="20"/>
          <w:lang w:val="es-ES"/>
        </w:rPr>
        <w:t>հայտով</w:t>
      </w:r>
      <w:r w:rsidRPr="00F50C26">
        <w:rPr>
          <w:rFonts w:ascii="Arial LatArm" w:hAnsi="Arial LatArm" w:cs="Sylfaen"/>
          <w:sz w:val="20"/>
          <w:lang w:val="es-ES"/>
        </w:rPr>
        <w:t xml:space="preserve"> </w:t>
      </w:r>
      <w:r w:rsidRPr="00F50C26">
        <w:rPr>
          <w:rFonts w:ascii="GHEA Grapalat" w:hAnsi="GHEA Grapalat" w:cs="Sylfaen"/>
          <w:sz w:val="20"/>
          <w:lang w:val="es-ES"/>
        </w:rPr>
        <w:t>պետք</w:t>
      </w:r>
      <w:r w:rsidRPr="00F50C26">
        <w:rPr>
          <w:rFonts w:ascii="Arial LatArm" w:hAnsi="Arial LatArm" w:cs="Sylfaen"/>
          <w:sz w:val="20"/>
          <w:lang w:val="es-ES"/>
        </w:rPr>
        <w:t xml:space="preserve"> </w:t>
      </w:r>
      <w:r w:rsidRPr="00F50C26">
        <w:rPr>
          <w:rFonts w:ascii="GHEA Grapalat" w:hAnsi="GHEA Grapalat" w:cs="Sylfaen"/>
          <w:sz w:val="20"/>
          <w:lang w:val="es-ES"/>
        </w:rPr>
        <w:t>է</w:t>
      </w:r>
      <w:r w:rsidRPr="00F50C26">
        <w:rPr>
          <w:rFonts w:ascii="Arial LatArm" w:hAnsi="Arial LatArm" w:cs="Sylfaen"/>
          <w:sz w:val="20"/>
          <w:lang w:val="es-ES"/>
        </w:rPr>
        <w:t xml:space="preserve"> </w:t>
      </w:r>
      <w:r w:rsidRPr="00F50C26">
        <w:rPr>
          <w:rFonts w:ascii="GHEA Grapalat" w:hAnsi="GHEA Grapalat" w:cs="Sylfaen"/>
          <w:sz w:val="20"/>
          <w:lang w:val="es-ES"/>
        </w:rPr>
        <w:t>ներկայացնի</w:t>
      </w:r>
      <w:r w:rsidRPr="00F50C26">
        <w:rPr>
          <w:rFonts w:ascii="Arial LatArm" w:hAnsi="Arial LatArm" w:cs="Sylfaen"/>
          <w:sz w:val="20"/>
          <w:lang w:val="es-ES"/>
        </w:rPr>
        <w:t xml:space="preserve"> </w:t>
      </w:r>
      <w:r w:rsidRPr="00F50C26">
        <w:rPr>
          <w:rFonts w:ascii="GHEA Grapalat" w:hAnsi="GHEA Grapalat" w:cs="Sylfaen"/>
          <w:sz w:val="20"/>
          <w:lang w:val="es-ES"/>
        </w:rPr>
        <w:t>իր</w:t>
      </w:r>
      <w:r w:rsidRPr="00F50C26">
        <w:rPr>
          <w:rFonts w:ascii="Arial LatArm" w:hAnsi="Arial LatArm" w:cs="Sylfaen"/>
          <w:sz w:val="20"/>
          <w:lang w:val="es-ES"/>
        </w:rPr>
        <w:t xml:space="preserve"> </w:t>
      </w:r>
      <w:r w:rsidRPr="00F50C26">
        <w:rPr>
          <w:rFonts w:ascii="GHEA Grapalat" w:hAnsi="GHEA Grapalat" w:cs="Sylfaen"/>
          <w:sz w:val="20"/>
          <w:lang w:val="es-ES"/>
        </w:rPr>
        <w:t>կողմից</w:t>
      </w:r>
      <w:r w:rsidRPr="00F50C26">
        <w:rPr>
          <w:rFonts w:ascii="Arial LatArm" w:hAnsi="Arial LatArm" w:cs="Sylfaen"/>
          <w:sz w:val="20"/>
          <w:lang w:val="es-ES"/>
        </w:rPr>
        <w:t xml:space="preserve"> </w:t>
      </w:r>
      <w:r w:rsidRPr="00F50C26">
        <w:rPr>
          <w:rFonts w:ascii="GHEA Grapalat" w:hAnsi="GHEA Grapalat" w:cs="Sylfaen"/>
          <w:sz w:val="20"/>
          <w:lang w:val="es-ES"/>
        </w:rPr>
        <w:t>հաստատված</w:t>
      </w:r>
      <w:r w:rsidRPr="00F50C26">
        <w:rPr>
          <w:rFonts w:ascii="Arial LatArm" w:hAnsi="Arial LatArm" w:cs="Sylfaen"/>
          <w:sz w:val="20"/>
          <w:lang w:val="es-ES"/>
        </w:rPr>
        <w:t xml:space="preserve">` </w:t>
      </w:r>
      <w:r w:rsidRPr="00F50C26">
        <w:rPr>
          <w:rFonts w:ascii="GHEA Grapalat" w:hAnsi="GHEA Grapalat" w:cs="Sylfaen"/>
          <w:sz w:val="20"/>
          <w:lang w:val="es-ES"/>
        </w:rPr>
        <w:t>սույն</w:t>
      </w:r>
      <w:r w:rsidRPr="00F50C26">
        <w:rPr>
          <w:rFonts w:ascii="Arial LatArm" w:hAnsi="Arial LatArm" w:cs="Arial"/>
          <w:sz w:val="20"/>
          <w:lang w:val="es-ES"/>
        </w:rPr>
        <w:t xml:space="preserve"> </w:t>
      </w:r>
      <w:r w:rsidRPr="00F50C26">
        <w:rPr>
          <w:rFonts w:ascii="GHEA Grapalat" w:hAnsi="GHEA Grapalat" w:cs="Sylfaen"/>
          <w:sz w:val="20"/>
          <w:lang w:val="es-ES"/>
        </w:rPr>
        <w:t>հրավերի</w:t>
      </w:r>
      <w:r w:rsidRPr="00F50C26">
        <w:rPr>
          <w:rFonts w:ascii="Arial LatArm" w:hAnsi="Arial LatArm" w:cs="Arial"/>
          <w:sz w:val="20"/>
          <w:lang w:val="es-ES"/>
        </w:rPr>
        <w:t xml:space="preserve"> 2-</w:t>
      </w:r>
      <w:r w:rsidRPr="00F50C26">
        <w:rPr>
          <w:rFonts w:ascii="GHEA Grapalat" w:hAnsi="GHEA Grapalat" w:cs="Arial"/>
          <w:sz w:val="20"/>
          <w:lang w:val="es-ES"/>
        </w:rPr>
        <w:t>րդ</w:t>
      </w:r>
      <w:r w:rsidRPr="00F50C26">
        <w:rPr>
          <w:rFonts w:ascii="Arial LatArm" w:hAnsi="Arial LatArm" w:cs="Arial"/>
          <w:sz w:val="20"/>
          <w:lang w:val="es-ES"/>
        </w:rPr>
        <w:t xml:space="preserve"> </w:t>
      </w:r>
      <w:r w:rsidRPr="00F50C26">
        <w:rPr>
          <w:rFonts w:ascii="GHEA Grapalat" w:hAnsi="GHEA Grapalat" w:cs="Sylfaen"/>
          <w:sz w:val="20"/>
          <w:lang w:val="es-ES"/>
        </w:rPr>
        <w:t>մասի</w:t>
      </w:r>
      <w:r w:rsidRPr="00F50C26">
        <w:rPr>
          <w:rFonts w:ascii="Arial LatArm" w:hAnsi="Arial LatArm" w:cs="Arial"/>
          <w:sz w:val="20"/>
          <w:lang w:val="es-ES"/>
        </w:rPr>
        <w:t xml:space="preserve"> 2.2 </w:t>
      </w:r>
      <w:r w:rsidRPr="00F50C26">
        <w:rPr>
          <w:rFonts w:ascii="GHEA Grapalat" w:hAnsi="GHEA Grapalat" w:cs="Sylfaen"/>
          <w:sz w:val="20"/>
          <w:lang w:val="es-ES"/>
        </w:rPr>
        <w:t>կետով</w:t>
      </w:r>
      <w:r w:rsidRPr="00F50C26">
        <w:rPr>
          <w:rFonts w:ascii="Arial LatArm" w:hAnsi="Arial LatArm" w:cs="Arial"/>
          <w:sz w:val="20"/>
          <w:lang w:val="es-ES"/>
        </w:rPr>
        <w:t xml:space="preserve"> </w:t>
      </w:r>
      <w:r w:rsidRPr="00F50C26">
        <w:rPr>
          <w:rFonts w:ascii="GHEA Grapalat" w:hAnsi="GHEA Grapalat" w:cs="Sylfaen"/>
          <w:sz w:val="20"/>
          <w:lang w:val="es-ES"/>
        </w:rPr>
        <w:t>նախատեսված</w:t>
      </w:r>
      <w:r w:rsidRPr="00F50C26">
        <w:rPr>
          <w:rFonts w:ascii="Arial LatArm" w:hAnsi="Arial LatArm" w:cs="Arial"/>
          <w:sz w:val="20"/>
          <w:lang w:val="es-ES"/>
        </w:rPr>
        <w:t xml:space="preserve"> </w:t>
      </w:r>
      <w:r w:rsidRPr="00F50C26">
        <w:rPr>
          <w:rFonts w:ascii="GHEA Grapalat" w:hAnsi="GHEA Grapalat" w:cs="Sylfaen"/>
          <w:sz w:val="20"/>
          <w:lang w:val="es-ES"/>
        </w:rPr>
        <w:t>գրավոր</w:t>
      </w:r>
      <w:r w:rsidRPr="00F50C26">
        <w:rPr>
          <w:rFonts w:ascii="Arial LatArm" w:hAnsi="Arial LatArm" w:cs="Arial"/>
          <w:sz w:val="20"/>
          <w:lang w:val="es-ES"/>
        </w:rPr>
        <w:t xml:space="preserve"> </w:t>
      </w:r>
      <w:r w:rsidRPr="00F50C26">
        <w:rPr>
          <w:rFonts w:ascii="GHEA Grapalat" w:hAnsi="GHEA Grapalat" w:cs="Sylfaen"/>
          <w:sz w:val="20"/>
          <w:lang w:val="es-ES"/>
        </w:rPr>
        <w:t>հայտարարություն</w:t>
      </w:r>
      <w:r w:rsidRPr="00F50C26">
        <w:rPr>
          <w:rFonts w:ascii="Arial LatArm" w:hAnsi="Arial LatArm" w:cs="Sylfaen"/>
          <w:sz w:val="20"/>
          <w:lang w:val="es-ES"/>
        </w:rPr>
        <w:t xml:space="preserve">: </w:t>
      </w:r>
      <w:r w:rsidRPr="00F50C26">
        <w:rPr>
          <w:rFonts w:ascii="GHEA Grapalat" w:hAnsi="GHEA Grapalat" w:cs="Sylfaen"/>
          <w:sz w:val="20"/>
        </w:rPr>
        <w:t>Բացի</w:t>
      </w:r>
      <w:r w:rsidRPr="00F50C26">
        <w:rPr>
          <w:rFonts w:ascii="Arial LatArm" w:hAnsi="Arial LatArm" w:cs="Sylfaen"/>
          <w:sz w:val="20"/>
          <w:lang w:val="es-ES"/>
        </w:rPr>
        <w:t xml:space="preserve"> </w:t>
      </w:r>
      <w:r w:rsidRPr="00F50C26">
        <w:rPr>
          <w:rFonts w:ascii="GHEA Grapalat" w:hAnsi="GHEA Grapalat" w:cs="Sylfaen"/>
          <w:sz w:val="20"/>
        </w:rPr>
        <w:t>սույն</w:t>
      </w:r>
      <w:r w:rsidRPr="00F50C26">
        <w:rPr>
          <w:rFonts w:ascii="Arial LatArm" w:hAnsi="Arial LatArm" w:cs="Sylfaen"/>
          <w:sz w:val="20"/>
          <w:lang w:val="es-ES"/>
        </w:rPr>
        <w:t xml:space="preserve"> </w:t>
      </w:r>
      <w:r w:rsidRPr="00F50C26">
        <w:rPr>
          <w:rFonts w:ascii="GHEA Grapalat" w:hAnsi="GHEA Grapalat" w:cs="Sylfaen"/>
          <w:sz w:val="20"/>
        </w:rPr>
        <w:t>կետով</w:t>
      </w:r>
      <w:r w:rsidRPr="00F50C26">
        <w:rPr>
          <w:rFonts w:ascii="Arial LatArm" w:hAnsi="Arial LatArm" w:cs="Sylfaen"/>
          <w:sz w:val="20"/>
          <w:lang w:val="es-ES"/>
        </w:rPr>
        <w:t xml:space="preserve"> </w:t>
      </w:r>
      <w:r w:rsidRPr="00F50C26">
        <w:rPr>
          <w:rFonts w:ascii="GHEA Grapalat" w:hAnsi="GHEA Grapalat" w:cs="Sylfaen"/>
          <w:sz w:val="20"/>
        </w:rPr>
        <w:t>նախատեսված</w:t>
      </w:r>
      <w:r w:rsidRPr="00F50C26">
        <w:rPr>
          <w:rFonts w:ascii="Arial LatArm" w:hAnsi="Arial LatArm" w:cs="Sylfaen"/>
          <w:sz w:val="20"/>
          <w:lang w:val="es-ES"/>
        </w:rPr>
        <w:t xml:space="preserve"> </w:t>
      </w:r>
      <w:r w:rsidRPr="00F50C26">
        <w:rPr>
          <w:rFonts w:ascii="GHEA Grapalat" w:hAnsi="GHEA Grapalat" w:cs="Sylfaen"/>
          <w:sz w:val="20"/>
        </w:rPr>
        <w:t>հայտարարությունից</w:t>
      </w:r>
      <w:r w:rsidRPr="00F50C26">
        <w:rPr>
          <w:rFonts w:ascii="Arial LatArm" w:hAnsi="Arial LatArm" w:cs="Sylfaen"/>
          <w:sz w:val="20"/>
          <w:lang w:val="es-ES"/>
        </w:rPr>
        <w:t xml:space="preserve"> </w:t>
      </w:r>
      <w:r w:rsidRPr="00F50C26">
        <w:rPr>
          <w:rFonts w:ascii="GHEA Grapalat" w:hAnsi="GHEA Grapalat" w:cs="Sylfaen"/>
          <w:sz w:val="20"/>
        </w:rPr>
        <w:t>մասնակցության</w:t>
      </w:r>
      <w:r w:rsidRPr="00F50C26">
        <w:rPr>
          <w:rFonts w:ascii="Arial LatArm" w:hAnsi="Arial LatArm" w:cs="Sylfaen"/>
          <w:sz w:val="20"/>
          <w:lang w:val="es-ES"/>
        </w:rPr>
        <w:t xml:space="preserve"> </w:t>
      </w:r>
      <w:r w:rsidRPr="00F50C26">
        <w:rPr>
          <w:rFonts w:ascii="GHEA Grapalat" w:hAnsi="GHEA Grapalat" w:cs="Sylfaen"/>
          <w:sz w:val="20"/>
        </w:rPr>
        <w:t>իրավունքի</w:t>
      </w:r>
      <w:r w:rsidRPr="00F50C26">
        <w:rPr>
          <w:rFonts w:ascii="Arial LatArm" w:hAnsi="Arial LatArm" w:cs="Sylfaen"/>
          <w:sz w:val="20"/>
          <w:lang w:val="es-ES"/>
        </w:rPr>
        <w:t xml:space="preserve"> </w:t>
      </w:r>
      <w:r w:rsidRPr="00F50C26">
        <w:rPr>
          <w:rFonts w:ascii="GHEA Grapalat" w:hAnsi="GHEA Grapalat" w:cs="Sylfaen"/>
          <w:sz w:val="20"/>
        </w:rPr>
        <w:t>գնահատման</w:t>
      </w:r>
      <w:r w:rsidRPr="00F50C26">
        <w:rPr>
          <w:rFonts w:ascii="Arial LatArm" w:hAnsi="Arial LatArm" w:cs="Sylfaen"/>
          <w:sz w:val="20"/>
          <w:lang w:val="es-ES"/>
        </w:rPr>
        <w:t xml:space="preserve"> </w:t>
      </w:r>
      <w:r w:rsidRPr="00F50C26">
        <w:rPr>
          <w:rFonts w:ascii="GHEA Grapalat" w:hAnsi="GHEA Grapalat" w:cs="Sylfaen"/>
          <w:sz w:val="20"/>
        </w:rPr>
        <w:t>համար</w:t>
      </w:r>
      <w:r w:rsidRPr="00F50C26">
        <w:rPr>
          <w:rFonts w:ascii="Arial LatArm" w:hAnsi="Arial LatArm" w:cs="Sylfaen"/>
          <w:sz w:val="20"/>
          <w:lang w:val="es-ES"/>
        </w:rPr>
        <w:t xml:space="preserve"> </w:t>
      </w:r>
      <w:r w:rsidRPr="00F50C26">
        <w:rPr>
          <w:rFonts w:ascii="GHEA Grapalat" w:hAnsi="GHEA Grapalat" w:cs="Sylfaen"/>
          <w:sz w:val="20"/>
        </w:rPr>
        <w:t>մասնակցից</w:t>
      </w:r>
      <w:r w:rsidRPr="00F50C26">
        <w:rPr>
          <w:rFonts w:ascii="Arial LatArm" w:hAnsi="Arial LatArm" w:cs="Sylfaen"/>
          <w:sz w:val="20"/>
          <w:lang w:val="es-ES"/>
        </w:rPr>
        <w:t xml:space="preserve">, </w:t>
      </w:r>
      <w:r w:rsidRPr="00F50C26">
        <w:rPr>
          <w:rFonts w:ascii="GHEA Grapalat" w:hAnsi="GHEA Grapalat" w:cs="Sylfaen"/>
          <w:sz w:val="20"/>
        </w:rPr>
        <w:t>այդ</w:t>
      </w:r>
      <w:r w:rsidRPr="00F50C26">
        <w:rPr>
          <w:rFonts w:ascii="Arial LatArm" w:hAnsi="Arial LatArm" w:cs="Sylfaen"/>
          <w:sz w:val="20"/>
          <w:lang w:val="es-ES"/>
        </w:rPr>
        <w:t xml:space="preserve"> </w:t>
      </w:r>
      <w:r w:rsidRPr="00F50C26">
        <w:rPr>
          <w:rFonts w:ascii="GHEA Grapalat" w:hAnsi="GHEA Grapalat" w:cs="Sylfaen"/>
          <w:sz w:val="20"/>
        </w:rPr>
        <w:t>թվում</w:t>
      </w:r>
      <w:r w:rsidRPr="00F50C26">
        <w:rPr>
          <w:rFonts w:ascii="Arial LatArm" w:hAnsi="Arial LatArm" w:cs="Sylfaen"/>
          <w:sz w:val="20"/>
          <w:lang w:val="es-ES"/>
        </w:rPr>
        <w:t xml:space="preserve"> </w:t>
      </w:r>
      <w:r w:rsidRPr="00F50C26">
        <w:rPr>
          <w:rFonts w:ascii="GHEA Grapalat" w:hAnsi="GHEA Grapalat" w:cs="Sylfaen"/>
          <w:sz w:val="20"/>
        </w:rPr>
        <w:t>ընտրված</w:t>
      </w:r>
      <w:r w:rsidRPr="00F50C26">
        <w:rPr>
          <w:rFonts w:ascii="Arial LatArm" w:hAnsi="Arial LatArm" w:cs="Sylfaen"/>
          <w:sz w:val="20"/>
          <w:lang w:val="es-ES"/>
        </w:rPr>
        <w:t xml:space="preserve"> </w:t>
      </w:r>
      <w:r w:rsidRPr="00F50C26">
        <w:rPr>
          <w:rFonts w:ascii="GHEA Grapalat" w:hAnsi="GHEA Grapalat" w:cs="Sylfaen"/>
          <w:sz w:val="20"/>
        </w:rPr>
        <w:t>մասնակցից</w:t>
      </w:r>
      <w:r w:rsidRPr="00F50C26">
        <w:rPr>
          <w:rFonts w:ascii="Arial LatArm" w:hAnsi="Arial LatArm" w:cs="Sylfaen"/>
          <w:sz w:val="20"/>
          <w:lang w:val="es-ES"/>
        </w:rPr>
        <w:t xml:space="preserve"> </w:t>
      </w:r>
      <w:r w:rsidRPr="00F50C26">
        <w:rPr>
          <w:rFonts w:ascii="GHEA Grapalat" w:hAnsi="GHEA Grapalat" w:cs="Sylfaen"/>
          <w:sz w:val="20"/>
        </w:rPr>
        <w:t>այլ</w:t>
      </w:r>
      <w:r w:rsidRPr="00F50C26">
        <w:rPr>
          <w:rFonts w:ascii="Arial LatArm" w:hAnsi="Arial LatArm" w:cs="Sylfaen"/>
          <w:sz w:val="20"/>
          <w:lang w:val="es-ES"/>
        </w:rPr>
        <w:t xml:space="preserve"> </w:t>
      </w:r>
      <w:r w:rsidRPr="00F50C26">
        <w:rPr>
          <w:rFonts w:ascii="GHEA Grapalat" w:hAnsi="GHEA Grapalat" w:cs="Sylfaen"/>
          <w:sz w:val="20"/>
        </w:rPr>
        <w:t>փաստաթղթեր</w:t>
      </w:r>
      <w:r w:rsidRPr="00F50C26">
        <w:rPr>
          <w:rFonts w:ascii="Arial LatArm" w:hAnsi="Arial LatArm" w:cs="Sylfaen"/>
          <w:sz w:val="20"/>
          <w:lang w:val="es-ES"/>
        </w:rPr>
        <w:t xml:space="preserve"> </w:t>
      </w:r>
      <w:r w:rsidRPr="00F50C26">
        <w:rPr>
          <w:rFonts w:ascii="GHEA Grapalat" w:hAnsi="GHEA Grapalat" w:cs="Sylfaen"/>
          <w:sz w:val="20"/>
        </w:rPr>
        <w:t>կամ</w:t>
      </w:r>
      <w:r w:rsidRPr="00F50C26">
        <w:rPr>
          <w:rFonts w:ascii="Arial LatArm" w:hAnsi="Arial LatArm" w:cs="Sylfaen"/>
          <w:sz w:val="20"/>
          <w:lang w:val="es-ES"/>
        </w:rPr>
        <w:t xml:space="preserve"> </w:t>
      </w:r>
      <w:r w:rsidRPr="00F50C26">
        <w:rPr>
          <w:rFonts w:ascii="GHEA Grapalat" w:hAnsi="GHEA Grapalat" w:cs="Sylfaen"/>
          <w:sz w:val="20"/>
        </w:rPr>
        <w:t>հիմնավորումներ</w:t>
      </w:r>
      <w:r w:rsidRPr="00F50C26">
        <w:rPr>
          <w:rFonts w:ascii="Arial LatArm" w:hAnsi="Arial LatArm" w:cs="Sylfaen"/>
          <w:sz w:val="20"/>
          <w:lang w:val="es-ES"/>
        </w:rPr>
        <w:t xml:space="preserve"> </w:t>
      </w:r>
      <w:r w:rsidRPr="00F50C26">
        <w:rPr>
          <w:rFonts w:ascii="GHEA Grapalat" w:hAnsi="GHEA Grapalat" w:cs="Sylfaen"/>
          <w:sz w:val="20"/>
        </w:rPr>
        <w:t>չեն</w:t>
      </w:r>
      <w:r w:rsidRPr="00F50C26">
        <w:rPr>
          <w:rFonts w:ascii="Arial LatArm" w:hAnsi="Arial LatArm" w:cs="Sylfaen"/>
          <w:sz w:val="20"/>
          <w:lang w:val="es-ES"/>
        </w:rPr>
        <w:t xml:space="preserve"> </w:t>
      </w:r>
      <w:r w:rsidRPr="00F50C26">
        <w:rPr>
          <w:rFonts w:ascii="GHEA Grapalat" w:hAnsi="GHEA Grapalat" w:cs="Sylfaen"/>
          <w:sz w:val="20"/>
        </w:rPr>
        <w:t>կարող</w:t>
      </w:r>
      <w:r w:rsidRPr="00F50C26">
        <w:rPr>
          <w:rFonts w:ascii="Arial LatArm" w:hAnsi="Arial LatArm" w:cs="Sylfaen"/>
          <w:sz w:val="20"/>
          <w:lang w:val="es-ES"/>
        </w:rPr>
        <w:t xml:space="preserve"> </w:t>
      </w:r>
      <w:r w:rsidRPr="00F50C26">
        <w:rPr>
          <w:rFonts w:ascii="GHEA Grapalat" w:hAnsi="GHEA Grapalat" w:cs="Sylfaen"/>
          <w:sz w:val="20"/>
        </w:rPr>
        <w:t>պահանջվել</w:t>
      </w:r>
      <w:r w:rsidRPr="00F50C26">
        <w:rPr>
          <w:rFonts w:ascii="Arial LatArm" w:hAnsi="Arial LatArm" w:cs="Sylfaen"/>
          <w:sz w:val="20"/>
          <w:lang w:val="es-ES"/>
        </w:rPr>
        <w:t>:</w:t>
      </w:r>
      <w:r w:rsidRPr="00F50C26">
        <w:rPr>
          <w:rFonts w:ascii="Arial LatArm" w:hAnsi="Arial LatArm" w:cs="Tahoma"/>
          <w:sz w:val="20"/>
          <w:lang w:val="hy-AM"/>
        </w:rPr>
        <w:t xml:space="preserve"> </w:t>
      </w:r>
      <w:r w:rsidRPr="00F50C26">
        <w:rPr>
          <w:rFonts w:ascii="GHEA Grapalat" w:hAnsi="GHEA Grapalat" w:cs="Tahoma"/>
          <w:sz w:val="20"/>
        </w:rPr>
        <w:t>Մասնակցի</w:t>
      </w:r>
      <w:r w:rsidRPr="00F50C26">
        <w:rPr>
          <w:rFonts w:ascii="Arial LatArm" w:hAnsi="Arial LatArm" w:cs="Tahoma"/>
          <w:sz w:val="20"/>
          <w:lang w:val="es-ES"/>
        </w:rPr>
        <w:t xml:space="preserve"> </w:t>
      </w:r>
      <w:r w:rsidRPr="00F50C26">
        <w:rPr>
          <w:rFonts w:ascii="GHEA Grapalat" w:hAnsi="GHEA Grapalat" w:cs="Tahoma"/>
          <w:sz w:val="20"/>
        </w:rPr>
        <w:lastRenderedPageBreak/>
        <w:t>հայտարարության</w:t>
      </w:r>
      <w:r w:rsidRPr="00F50C26">
        <w:rPr>
          <w:rFonts w:ascii="Arial LatArm" w:hAnsi="Arial LatArm" w:cs="Tahoma"/>
          <w:sz w:val="20"/>
          <w:lang w:val="es-ES"/>
        </w:rPr>
        <w:t xml:space="preserve"> </w:t>
      </w:r>
      <w:r w:rsidRPr="00F50C26">
        <w:rPr>
          <w:rFonts w:ascii="GHEA Grapalat" w:hAnsi="GHEA Grapalat" w:cs="Tahoma"/>
          <w:sz w:val="20"/>
        </w:rPr>
        <w:t>իսկությունը</w:t>
      </w:r>
      <w:r w:rsidRPr="00F50C26">
        <w:rPr>
          <w:rFonts w:ascii="Arial LatArm" w:hAnsi="Arial LatArm" w:cs="Tahoma"/>
          <w:sz w:val="20"/>
          <w:lang w:val="es-ES"/>
        </w:rPr>
        <w:t xml:space="preserve"> </w:t>
      </w:r>
      <w:r w:rsidRPr="00F50C26">
        <w:rPr>
          <w:rFonts w:ascii="GHEA Grapalat" w:hAnsi="GHEA Grapalat" w:cs="Tahoma"/>
          <w:sz w:val="20"/>
        </w:rPr>
        <w:t>գնահատող</w:t>
      </w:r>
      <w:r w:rsidRPr="00F50C26">
        <w:rPr>
          <w:rFonts w:ascii="Arial LatArm" w:hAnsi="Arial LatArm" w:cs="Tahoma"/>
          <w:sz w:val="20"/>
          <w:lang w:val="es-ES"/>
        </w:rPr>
        <w:t xml:space="preserve"> </w:t>
      </w:r>
      <w:r w:rsidRPr="00F50C26">
        <w:rPr>
          <w:rFonts w:ascii="GHEA Grapalat" w:hAnsi="GHEA Grapalat" w:cs="Tahoma"/>
          <w:sz w:val="20"/>
        </w:rPr>
        <w:t>հանձնաժողովը</w:t>
      </w:r>
      <w:r w:rsidRPr="00F50C26">
        <w:rPr>
          <w:rFonts w:ascii="Arial LatArm" w:hAnsi="Arial LatArm" w:cs="Tahoma"/>
          <w:sz w:val="20"/>
          <w:lang w:val="es-ES"/>
        </w:rPr>
        <w:t xml:space="preserve"> (</w:t>
      </w:r>
      <w:r w:rsidRPr="00F50C26">
        <w:rPr>
          <w:rFonts w:ascii="GHEA Grapalat" w:hAnsi="GHEA Grapalat" w:cs="Tahoma"/>
          <w:sz w:val="20"/>
        </w:rPr>
        <w:t>այսուհետ</w:t>
      </w:r>
      <w:r w:rsidRPr="00F50C26">
        <w:rPr>
          <w:rFonts w:ascii="Arial LatArm" w:hAnsi="Arial LatArm" w:cs="Tahoma"/>
          <w:sz w:val="20"/>
          <w:lang w:val="es-ES"/>
        </w:rPr>
        <w:t xml:space="preserve">` </w:t>
      </w:r>
      <w:r w:rsidRPr="00F50C26">
        <w:rPr>
          <w:rFonts w:ascii="GHEA Grapalat" w:hAnsi="GHEA Grapalat" w:cs="Tahoma"/>
          <w:sz w:val="20"/>
        </w:rPr>
        <w:t>հանձնաժողով</w:t>
      </w:r>
      <w:r w:rsidRPr="00F50C26">
        <w:rPr>
          <w:rFonts w:ascii="Arial LatArm" w:hAnsi="Arial LatArm" w:cs="Tahoma"/>
          <w:sz w:val="20"/>
          <w:lang w:val="es-ES"/>
        </w:rPr>
        <w:t xml:space="preserve">) </w:t>
      </w:r>
      <w:r w:rsidRPr="00F50C26">
        <w:rPr>
          <w:rFonts w:ascii="GHEA Grapalat" w:hAnsi="GHEA Grapalat" w:cs="Tahoma"/>
          <w:sz w:val="20"/>
        </w:rPr>
        <w:t>գնահատում</w:t>
      </w:r>
      <w:r w:rsidRPr="00F50C26">
        <w:rPr>
          <w:rFonts w:ascii="Arial LatArm" w:hAnsi="Arial LatArm" w:cs="Tahoma"/>
          <w:sz w:val="20"/>
          <w:lang w:val="es-ES"/>
        </w:rPr>
        <w:t xml:space="preserve"> </w:t>
      </w:r>
      <w:r w:rsidRPr="00F50C26">
        <w:rPr>
          <w:rFonts w:ascii="GHEA Grapalat" w:hAnsi="GHEA Grapalat" w:cs="Tahoma"/>
          <w:sz w:val="20"/>
        </w:rPr>
        <w:t>է</w:t>
      </w:r>
      <w:r w:rsidRPr="00F50C26">
        <w:rPr>
          <w:rFonts w:ascii="Arial LatArm" w:hAnsi="Arial LatArm" w:cs="Tahoma"/>
          <w:sz w:val="20"/>
          <w:lang w:val="es-ES"/>
        </w:rPr>
        <w:t xml:space="preserve"> </w:t>
      </w:r>
      <w:r w:rsidRPr="00F50C26">
        <w:rPr>
          <w:rFonts w:ascii="GHEA Grapalat" w:hAnsi="GHEA Grapalat" w:cs="Tahoma"/>
          <w:sz w:val="20"/>
        </w:rPr>
        <w:t>սույն</w:t>
      </w:r>
      <w:r w:rsidRPr="00F50C26">
        <w:rPr>
          <w:rFonts w:ascii="Arial LatArm" w:hAnsi="Arial LatArm" w:cs="Tahoma"/>
          <w:sz w:val="20"/>
          <w:lang w:val="es-ES"/>
        </w:rPr>
        <w:t xml:space="preserve"> </w:t>
      </w:r>
      <w:r w:rsidRPr="00F50C26">
        <w:rPr>
          <w:rFonts w:ascii="GHEA Grapalat" w:hAnsi="GHEA Grapalat" w:cs="Tahoma"/>
          <w:sz w:val="20"/>
        </w:rPr>
        <w:t>հրավերով</w:t>
      </w:r>
      <w:r w:rsidRPr="00F50C26">
        <w:rPr>
          <w:rFonts w:ascii="Arial LatArm" w:hAnsi="Arial LatArm" w:cs="Tahoma"/>
          <w:sz w:val="20"/>
          <w:lang w:val="es-ES"/>
        </w:rPr>
        <w:t xml:space="preserve"> </w:t>
      </w:r>
      <w:r w:rsidRPr="00F50C26">
        <w:rPr>
          <w:rFonts w:ascii="GHEA Grapalat" w:hAnsi="GHEA Grapalat" w:cs="Tahoma"/>
          <w:sz w:val="20"/>
        </w:rPr>
        <w:t>սահմանված</w:t>
      </w:r>
      <w:r w:rsidRPr="00F50C26">
        <w:rPr>
          <w:rFonts w:ascii="Arial LatArm" w:hAnsi="Arial LatArm" w:cs="Tahoma"/>
          <w:sz w:val="20"/>
          <w:lang w:val="es-ES"/>
        </w:rPr>
        <w:t xml:space="preserve"> </w:t>
      </w:r>
      <w:r w:rsidRPr="00F50C26">
        <w:rPr>
          <w:rFonts w:ascii="GHEA Grapalat" w:hAnsi="GHEA Grapalat" w:cs="Tahoma"/>
          <w:sz w:val="20"/>
        </w:rPr>
        <w:t>պայմաններով</w:t>
      </w:r>
      <w:r w:rsidRPr="00F50C26">
        <w:rPr>
          <w:rFonts w:ascii="Arial LatArm" w:hAnsi="Arial LatArm" w:cs="Tahoma"/>
          <w:sz w:val="20"/>
          <w:lang w:val="es-ES"/>
        </w:rPr>
        <w:t>:</w:t>
      </w:r>
    </w:p>
    <w:p w:rsidR="00D43703" w:rsidRPr="00F50C26" w:rsidRDefault="00D43703" w:rsidP="00D43703">
      <w:pPr>
        <w:ind w:firstLine="720"/>
        <w:jc w:val="both"/>
        <w:rPr>
          <w:rFonts w:ascii="Arial LatArm" w:hAnsi="Arial LatArm"/>
          <w:sz w:val="20"/>
          <w:szCs w:val="20"/>
          <w:lang w:val="es-ES"/>
        </w:rPr>
      </w:pPr>
      <w:r w:rsidRPr="00F50C26">
        <w:rPr>
          <w:rFonts w:ascii="Arial LatArm" w:hAnsi="Arial LatArm" w:cs="Tahoma"/>
          <w:sz w:val="20"/>
          <w:szCs w:val="20"/>
          <w:lang w:val="es-ES"/>
        </w:rPr>
        <w:t xml:space="preserve">2.3 </w:t>
      </w:r>
      <w:r w:rsidRPr="00F50C26">
        <w:rPr>
          <w:rFonts w:ascii="GHEA Grapalat" w:hAnsi="GHEA Grapalat" w:cs="Sylfaen"/>
          <w:sz w:val="20"/>
          <w:szCs w:val="20"/>
        </w:rPr>
        <w:t>Արգելվում</w:t>
      </w:r>
      <w:r w:rsidRPr="00F50C26">
        <w:rPr>
          <w:rFonts w:ascii="Arial LatArm" w:hAnsi="Arial LatArm"/>
          <w:sz w:val="20"/>
          <w:szCs w:val="20"/>
          <w:lang w:val="es-ES"/>
        </w:rPr>
        <w:t xml:space="preserve"> </w:t>
      </w:r>
      <w:r w:rsidRPr="00F50C26">
        <w:rPr>
          <w:rFonts w:ascii="GHEA Grapalat" w:hAnsi="GHEA Grapalat" w:cs="Sylfaen"/>
          <w:sz w:val="20"/>
          <w:szCs w:val="20"/>
        </w:rPr>
        <w:t>է</w:t>
      </w:r>
      <w:r w:rsidRPr="00F50C26">
        <w:rPr>
          <w:rFonts w:ascii="Arial LatArm" w:hAnsi="Arial LatArm"/>
          <w:sz w:val="20"/>
          <w:szCs w:val="20"/>
          <w:lang w:val="es-ES"/>
        </w:rPr>
        <w:t xml:space="preserve"> </w:t>
      </w:r>
      <w:r w:rsidRPr="00F50C26">
        <w:rPr>
          <w:rFonts w:ascii="GHEA Grapalat" w:hAnsi="GHEA Grapalat"/>
          <w:sz w:val="20"/>
          <w:szCs w:val="20"/>
        </w:rPr>
        <w:t>սույն</w:t>
      </w:r>
      <w:r w:rsidRPr="00F50C26">
        <w:rPr>
          <w:rFonts w:ascii="Arial LatArm" w:hAnsi="Arial LatArm"/>
          <w:sz w:val="20"/>
          <w:szCs w:val="20"/>
          <w:lang w:val="es-ES"/>
        </w:rPr>
        <w:t xml:space="preserve"> </w:t>
      </w:r>
      <w:r w:rsidRPr="00F50C26">
        <w:rPr>
          <w:rFonts w:ascii="GHEA Grapalat" w:hAnsi="GHEA Grapalat"/>
          <w:sz w:val="20"/>
          <w:szCs w:val="20"/>
        </w:rPr>
        <w:t>կետով</w:t>
      </w:r>
      <w:r w:rsidRPr="00F50C26">
        <w:rPr>
          <w:rFonts w:ascii="Arial LatArm" w:hAnsi="Arial LatArm"/>
          <w:sz w:val="20"/>
          <w:szCs w:val="20"/>
          <w:lang w:val="es-ES"/>
        </w:rPr>
        <w:t xml:space="preserve"> </w:t>
      </w:r>
      <w:r w:rsidRPr="00F50C26">
        <w:rPr>
          <w:rFonts w:ascii="GHEA Grapalat" w:hAnsi="GHEA Grapalat"/>
          <w:sz w:val="20"/>
          <w:szCs w:val="20"/>
        </w:rPr>
        <w:t>սահմանված</w:t>
      </w:r>
      <w:r w:rsidRPr="00F50C26">
        <w:rPr>
          <w:rFonts w:ascii="Arial LatArm" w:hAnsi="Arial LatArm"/>
          <w:sz w:val="20"/>
          <w:szCs w:val="20"/>
          <w:lang w:val="es-ES"/>
        </w:rPr>
        <w:t xml:space="preserve"> </w:t>
      </w:r>
      <w:r w:rsidRPr="00F50C26">
        <w:rPr>
          <w:rFonts w:ascii="GHEA Grapalat" w:hAnsi="GHEA Grapalat"/>
          <w:sz w:val="20"/>
          <w:szCs w:val="20"/>
        </w:rPr>
        <w:t>փոխկապակցված</w:t>
      </w:r>
      <w:r w:rsidRPr="00F50C26">
        <w:rPr>
          <w:rFonts w:ascii="Arial LatArm" w:hAnsi="Arial LatArm"/>
          <w:sz w:val="20"/>
          <w:szCs w:val="20"/>
          <w:lang w:val="es-ES"/>
        </w:rPr>
        <w:t xml:space="preserve"> </w:t>
      </w:r>
      <w:r w:rsidRPr="00F50C26">
        <w:rPr>
          <w:rFonts w:ascii="GHEA Grapalat" w:hAnsi="GHEA Grapalat"/>
          <w:sz w:val="20"/>
          <w:szCs w:val="20"/>
        </w:rPr>
        <w:t>անձանց</w:t>
      </w:r>
      <w:r w:rsidRPr="00F50C26">
        <w:rPr>
          <w:rFonts w:ascii="Arial LatArm" w:hAnsi="Arial LatArm"/>
          <w:sz w:val="20"/>
          <w:szCs w:val="20"/>
          <w:lang w:val="es-ES"/>
        </w:rPr>
        <w:t xml:space="preserve"> </w:t>
      </w:r>
      <w:r w:rsidRPr="00F50C26">
        <w:rPr>
          <w:rFonts w:ascii="GHEA Grapalat" w:hAnsi="GHEA Grapalat"/>
          <w:sz w:val="20"/>
          <w:szCs w:val="20"/>
        </w:rPr>
        <w:t>և</w:t>
      </w:r>
      <w:r w:rsidRPr="00F50C26">
        <w:rPr>
          <w:rFonts w:ascii="Arial LatArm" w:hAnsi="Arial LatArm"/>
          <w:sz w:val="20"/>
          <w:szCs w:val="20"/>
          <w:lang w:val="es-ES"/>
        </w:rPr>
        <w:t xml:space="preserve"> (</w:t>
      </w:r>
      <w:r w:rsidRPr="00F50C26">
        <w:rPr>
          <w:rFonts w:ascii="GHEA Grapalat" w:hAnsi="GHEA Grapalat"/>
          <w:sz w:val="20"/>
          <w:szCs w:val="20"/>
        </w:rPr>
        <w:t>կամ</w:t>
      </w:r>
      <w:r w:rsidRPr="00F50C26">
        <w:rPr>
          <w:rFonts w:ascii="Arial LatArm" w:hAnsi="Arial LatArm"/>
          <w:sz w:val="20"/>
          <w:szCs w:val="20"/>
          <w:lang w:val="es-ES"/>
        </w:rPr>
        <w:t xml:space="preserve">) </w:t>
      </w:r>
      <w:r w:rsidRPr="00F50C26">
        <w:rPr>
          <w:rFonts w:ascii="GHEA Grapalat" w:hAnsi="GHEA Grapalat" w:cs="Sylfaen"/>
          <w:sz w:val="20"/>
          <w:szCs w:val="20"/>
        </w:rPr>
        <w:t>միևնույն</w:t>
      </w:r>
      <w:r w:rsidRPr="00F50C26">
        <w:rPr>
          <w:rFonts w:ascii="Arial LatArm" w:hAnsi="Arial LatArm"/>
          <w:sz w:val="20"/>
          <w:szCs w:val="20"/>
          <w:lang w:val="es-ES"/>
        </w:rPr>
        <w:t xml:space="preserve"> </w:t>
      </w:r>
      <w:r w:rsidRPr="00F50C26">
        <w:rPr>
          <w:rFonts w:ascii="GHEA Grapalat" w:hAnsi="GHEA Grapalat" w:cs="Sylfaen"/>
          <w:sz w:val="20"/>
          <w:szCs w:val="20"/>
        </w:rPr>
        <w:t>անձի</w:t>
      </w:r>
      <w:r w:rsidRPr="00F50C26">
        <w:rPr>
          <w:rFonts w:ascii="Arial LatArm" w:hAnsi="Arial LatArm"/>
          <w:sz w:val="20"/>
          <w:szCs w:val="20"/>
          <w:lang w:val="es-ES"/>
        </w:rPr>
        <w:t xml:space="preserve"> (</w:t>
      </w:r>
      <w:r w:rsidRPr="00F50C26">
        <w:rPr>
          <w:rFonts w:ascii="GHEA Grapalat" w:hAnsi="GHEA Grapalat" w:cs="Sylfaen"/>
          <w:sz w:val="20"/>
          <w:szCs w:val="20"/>
        </w:rPr>
        <w:t>անձանց</w:t>
      </w:r>
      <w:r w:rsidRPr="00F50C26">
        <w:rPr>
          <w:rFonts w:ascii="Arial LatArm" w:hAnsi="Arial LatArm"/>
          <w:sz w:val="20"/>
          <w:szCs w:val="20"/>
          <w:lang w:val="es-ES"/>
        </w:rPr>
        <w:t xml:space="preserve">) </w:t>
      </w:r>
      <w:r w:rsidRPr="00F50C26">
        <w:rPr>
          <w:rFonts w:ascii="GHEA Grapalat" w:hAnsi="GHEA Grapalat" w:cs="Sylfaen"/>
          <w:sz w:val="20"/>
          <w:szCs w:val="20"/>
        </w:rPr>
        <w:t>կողմից</w:t>
      </w:r>
      <w:r w:rsidRPr="00F50C26">
        <w:rPr>
          <w:rFonts w:ascii="Arial LatArm" w:hAnsi="Arial LatArm"/>
          <w:sz w:val="20"/>
          <w:szCs w:val="20"/>
          <w:lang w:val="es-ES"/>
        </w:rPr>
        <w:t xml:space="preserve"> </w:t>
      </w:r>
      <w:r w:rsidRPr="00F50C26">
        <w:rPr>
          <w:rFonts w:ascii="GHEA Grapalat" w:hAnsi="GHEA Grapalat" w:cs="Sylfaen"/>
          <w:sz w:val="20"/>
          <w:szCs w:val="20"/>
        </w:rPr>
        <w:t>հիմնադրված</w:t>
      </w:r>
      <w:r w:rsidRPr="00F50C26">
        <w:rPr>
          <w:rFonts w:ascii="Arial LatArm" w:hAnsi="Arial LatArm"/>
          <w:sz w:val="20"/>
          <w:szCs w:val="20"/>
          <w:lang w:val="es-ES"/>
        </w:rPr>
        <w:t xml:space="preserve"> </w:t>
      </w:r>
      <w:r w:rsidRPr="00F50C26">
        <w:rPr>
          <w:rFonts w:ascii="GHEA Grapalat" w:hAnsi="GHEA Grapalat" w:cs="Sylfaen"/>
          <w:sz w:val="20"/>
          <w:szCs w:val="20"/>
        </w:rPr>
        <w:t>կամ</w:t>
      </w:r>
      <w:r w:rsidRPr="00F50C26">
        <w:rPr>
          <w:rFonts w:ascii="Arial LatArm" w:hAnsi="Arial LatArm"/>
          <w:sz w:val="20"/>
          <w:szCs w:val="20"/>
          <w:lang w:val="es-ES"/>
        </w:rPr>
        <w:t xml:space="preserve"> </w:t>
      </w:r>
      <w:r w:rsidRPr="00F50C26">
        <w:rPr>
          <w:rFonts w:ascii="GHEA Grapalat" w:hAnsi="GHEA Grapalat" w:cs="Sylfaen"/>
          <w:sz w:val="20"/>
          <w:szCs w:val="20"/>
        </w:rPr>
        <w:t>ավելի</w:t>
      </w:r>
      <w:r w:rsidRPr="00F50C26">
        <w:rPr>
          <w:rFonts w:ascii="Arial LatArm" w:hAnsi="Arial LatArm"/>
          <w:sz w:val="20"/>
          <w:szCs w:val="20"/>
          <w:lang w:val="es-ES"/>
        </w:rPr>
        <w:t xml:space="preserve"> </w:t>
      </w:r>
      <w:r w:rsidRPr="00F50C26">
        <w:rPr>
          <w:rFonts w:ascii="GHEA Grapalat" w:hAnsi="GHEA Grapalat" w:cs="Sylfaen"/>
          <w:sz w:val="20"/>
          <w:szCs w:val="20"/>
        </w:rPr>
        <w:t>քան</w:t>
      </w:r>
      <w:r w:rsidRPr="00F50C26">
        <w:rPr>
          <w:rFonts w:ascii="Arial LatArm" w:hAnsi="Arial LatArm"/>
          <w:sz w:val="20"/>
          <w:szCs w:val="20"/>
          <w:lang w:val="es-ES"/>
        </w:rPr>
        <w:t xml:space="preserve"> </w:t>
      </w:r>
      <w:r w:rsidRPr="00F50C26">
        <w:rPr>
          <w:rFonts w:ascii="GHEA Grapalat" w:hAnsi="GHEA Grapalat" w:cs="Sylfaen"/>
          <w:sz w:val="20"/>
          <w:szCs w:val="20"/>
        </w:rPr>
        <w:t>հիսուն</w:t>
      </w:r>
      <w:r w:rsidRPr="00F50C26">
        <w:rPr>
          <w:rFonts w:ascii="Arial LatArm" w:hAnsi="Arial LatArm"/>
          <w:sz w:val="20"/>
          <w:szCs w:val="20"/>
          <w:lang w:val="es-ES"/>
        </w:rPr>
        <w:t xml:space="preserve"> </w:t>
      </w:r>
      <w:r w:rsidRPr="00F50C26">
        <w:rPr>
          <w:rFonts w:ascii="GHEA Grapalat" w:hAnsi="GHEA Grapalat" w:cs="Sylfaen"/>
          <w:sz w:val="20"/>
          <w:szCs w:val="20"/>
        </w:rPr>
        <w:t>տոկոս</w:t>
      </w:r>
      <w:r w:rsidRPr="00F50C26">
        <w:rPr>
          <w:rFonts w:ascii="Arial LatArm" w:hAnsi="Arial LatArm"/>
          <w:sz w:val="20"/>
          <w:szCs w:val="20"/>
          <w:lang w:val="es-ES"/>
        </w:rPr>
        <w:t xml:space="preserve"> </w:t>
      </w:r>
      <w:r w:rsidRPr="00F50C26">
        <w:rPr>
          <w:rFonts w:ascii="GHEA Grapalat" w:hAnsi="GHEA Grapalat" w:cs="Sylfaen"/>
          <w:sz w:val="20"/>
          <w:szCs w:val="20"/>
        </w:rPr>
        <w:t>միևնույն</w:t>
      </w:r>
      <w:r w:rsidRPr="00F50C26">
        <w:rPr>
          <w:rFonts w:ascii="Arial LatArm" w:hAnsi="Arial LatArm"/>
          <w:sz w:val="20"/>
          <w:szCs w:val="20"/>
          <w:lang w:val="es-ES"/>
        </w:rPr>
        <w:t xml:space="preserve"> </w:t>
      </w:r>
      <w:r w:rsidRPr="00F50C26">
        <w:rPr>
          <w:rFonts w:ascii="GHEA Grapalat" w:hAnsi="GHEA Grapalat" w:cs="Sylfaen"/>
          <w:sz w:val="20"/>
          <w:szCs w:val="20"/>
        </w:rPr>
        <w:t>անձի</w:t>
      </w:r>
      <w:r w:rsidRPr="00F50C26">
        <w:rPr>
          <w:rFonts w:ascii="Arial LatArm" w:hAnsi="Arial LatArm"/>
          <w:sz w:val="20"/>
          <w:szCs w:val="20"/>
          <w:lang w:val="es-ES"/>
        </w:rPr>
        <w:t xml:space="preserve"> (</w:t>
      </w:r>
      <w:r w:rsidRPr="00F50C26">
        <w:rPr>
          <w:rFonts w:ascii="GHEA Grapalat" w:hAnsi="GHEA Grapalat" w:cs="Sylfaen"/>
          <w:sz w:val="20"/>
          <w:szCs w:val="20"/>
        </w:rPr>
        <w:t>անձանց</w:t>
      </w:r>
      <w:r w:rsidRPr="00F50C26">
        <w:rPr>
          <w:rFonts w:ascii="Arial LatArm" w:hAnsi="Arial LatArm"/>
          <w:sz w:val="20"/>
          <w:szCs w:val="20"/>
          <w:lang w:val="es-ES"/>
        </w:rPr>
        <w:t xml:space="preserve">) </w:t>
      </w:r>
      <w:r w:rsidRPr="00F50C26">
        <w:rPr>
          <w:rFonts w:ascii="GHEA Grapalat" w:hAnsi="GHEA Grapalat" w:cs="Sylfaen"/>
          <w:sz w:val="20"/>
          <w:szCs w:val="20"/>
        </w:rPr>
        <w:t>պատկանող</w:t>
      </w:r>
      <w:r w:rsidRPr="00F50C26">
        <w:rPr>
          <w:rFonts w:ascii="Arial LatArm" w:hAnsi="Arial LatArm"/>
          <w:sz w:val="20"/>
          <w:szCs w:val="20"/>
          <w:lang w:val="es-ES"/>
        </w:rPr>
        <w:t xml:space="preserve"> </w:t>
      </w:r>
      <w:r w:rsidRPr="00F50C26">
        <w:rPr>
          <w:rFonts w:ascii="GHEA Grapalat" w:hAnsi="GHEA Grapalat" w:cs="Sylfaen"/>
          <w:sz w:val="20"/>
          <w:szCs w:val="20"/>
        </w:rPr>
        <w:t>բաժնեմաս</w:t>
      </w:r>
      <w:r w:rsidRPr="00F50C26">
        <w:rPr>
          <w:rFonts w:ascii="Arial LatArm" w:hAnsi="Arial LatArm"/>
          <w:sz w:val="20"/>
          <w:szCs w:val="20"/>
          <w:lang w:val="es-ES"/>
        </w:rPr>
        <w:t xml:space="preserve"> (</w:t>
      </w:r>
      <w:r w:rsidRPr="00F50C26">
        <w:rPr>
          <w:rFonts w:ascii="GHEA Grapalat" w:hAnsi="GHEA Grapalat"/>
          <w:sz w:val="20"/>
          <w:szCs w:val="20"/>
        </w:rPr>
        <w:t>փայաբաժին</w:t>
      </w:r>
      <w:r w:rsidRPr="00F50C26">
        <w:rPr>
          <w:rFonts w:ascii="Arial LatArm" w:hAnsi="Arial LatArm"/>
          <w:sz w:val="20"/>
          <w:szCs w:val="20"/>
          <w:lang w:val="es-ES"/>
        </w:rPr>
        <w:t xml:space="preserve">) </w:t>
      </w:r>
      <w:r w:rsidRPr="00F50C26">
        <w:rPr>
          <w:rFonts w:ascii="GHEA Grapalat" w:hAnsi="GHEA Grapalat" w:cs="Sylfaen"/>
          <w:sz w:val="20"/>
          <w:szCs w:val="20"/>
        </w:rPr>
        <w:t>ունեցող</w:t>
      </w:r>
      <w:r w:rsidRPr="00F50C26">
        <w:rPr>
          <w:rFonts w:ascii="Arial LatArm" w:hAnsi="Arial LatArm"/>
          <w:sz w:val="20"/>
          <w:szCs w:val="20"/>
          <w:lang w:val="es-ES"/>
        </w:rPr>
        <w:t xml:space="preserve"> </w:t>
      </w:r>
      <w:r w:rsidRPr="00F50C26">
        <w:rPr>
          <w:rFonts w:ascii="GHEA Grapalat" w:hAnsi="GHEA Grapalat" w:cs="Sylfaen"/>
          <w:sz w:val="20"/>
          <w:szCs w:val="20"/>
        </w:rPr>
        <w:t>կազմակերպությունների</w:t>
      </w:r>
      <w:r w:rsidRPr="00F50C26">
        <w:rPr>
          <w:rFonts w:ascii="Arial LatArm" w:hAnsi="Arial LatArm"/>
          <w:sz w:val="20"/>
          <w:szCs w:val="20"/>
          <w:lang w:val="es-ES"/>
        </w:rPr>
        <w:t xml:space="preserve"> </w:t>
      </w:r>
      <w:r w:rsidRPr="00F50C26">
        <w:rPr>
          <w:rFonts w:ascii="GHEA Grapalat" w:hAnsi="GHEA Grapalat" w:cs="Sylfaen"/>
          <w:sz w:val="20"/>
          <w:szCs w:val="20"/>
        </w:rPr>
        <w:t>միաժամանակյա</w:t>
      </w:r>
      <w:r w:rsidRPr="00F50C26">
        <w:rPr>
          <w:rFonts w:ascii="Arial LatArm" w:hAnsi="Arial LatArm"/>
          <w:sz w:val="20"/>
          <w:szCs w:val="20"/>
          <w:lang w:val="es-ES"/>
        </w:rPr>
        <w:t xml:space="preserve"> </w:t>
      </w:r>
      <w:r w:rsidRPr="00F50C26">
        <w:rPr>
          <w:rFonts w:ascii="GHEA Grapalat" w:hAnsi="GHEA Grapalat" w:cs="Sylfaen"/>
          <w:sz w:val="20"/>
          <w:szCs w:val="20"/>
        </w:rPr>
        <w:t>մասնակցությունը</w:t>
      </w:r>
      <w:r w:rsidRPr="00F50C26">
        <w:rPr>
          <w:rFonts w:ascii="Arial LatArm" w:hAnsi="Arial LatArm"/>
          <w:sz w:val="20"/>
          <w:szCs w:val="20"/>
          <w:lang w:val="es-ES"/>
        </w:rPr>
        <w:t xml:space="preserve"> </w:t>
      </w:r>
      <w:r w:rsidRPr="00F50C26">
        <w:rPr>
          <w:rFonts w:ascii="GHEA Grapalat" w:hAnsi="GHEA Grapalat"/>
          <w:sz w:val="20"/>
          <w:szCs w:val="20"/>
        </w:rPr>
        <w:t>սույն</w:t>
      </w:r>
      <w:r w:rsidRPr="00F50C26">
        <w:rPr>
          <w:rFonts w:ascii="Arial LatArm" w:hAnsi="Arial LatArm"/>
          <w:sz w:val="20"/>
          <w:szCs w:val="20"/>
          <w:lang w:val="es-ES"/>
        </w:rPr>
        <w:t xml:space="preserve"> </w:t>
      </w:r>
      <w:r w:rsidRPr="00F50C26">
        <w:rPr>
          <w:rFonts w:ascii="GHEA Grapalat" w:hAnsi="GHEA Grapalat"/>
          <w:sz w:val="20"/>
          <w:szCs w:val="20"/>
        </w:rPr>
        <w:t>ընթացակարգին</w:t>
      </w:r>
      <w:r w:rsidRPr="00F50C26">
        <w:rPr>
          <w:rFonts w:ascii="Arial LatArm" w:hAnsi="Arial LatArm"/>
          <w:sz w:val="20"/>
          <w:szCs w:val="20"/>
          <w:lang w:val="hy-AM"/>
        </w:rPr>
        <w:t xml:space="preserve"> </w:t>
      </w:r>
      <w:r w:rsidRPr="00F50C26">
        <w:rPr>
          <w:rFonts w:ascii="Arial LatArm" w:hAnsi="Arial LatArm" w:cs="Sylfaen"/>
          <w:sz w:val="20"/>
          <w:szCs w:val="20"/>
          <w:lang w:val="es-ES"/>
        </w:rPr>
        <w:t>(</w:t>
      </w:r>
      <w:r w:rsidRPr="00F50C26">
        <w:rPr>
          <w:rFonts w:ascii="GHEA Grapalat" w:hAnsi="GHEA Grapalat" w:cs="Sylfaen"/>
          <w:sz w:val="20"/>
          <w:szCs w:val="20"/>
        </w:rPr>
        <w:t>միևնույն</w:t>
      </w:r>
      <w:r w:rsidRPr="00F50C26">
        <w:rPr>
          <w:rFonts w:ascii="Arial LatArm" w:hAnsi="Arial LatArm" w:cs="Sylfaen"/>
          <w:sz w:val="20"/>
          <w:szCs w:val="20"/>
          <w:lang w:val="es-ES"/>
        </w:rPr>
        <w:t xml:space="preserve"> </w:t>
      </w:r>
      <w:r w:rsidRPr="00F50C26">
        <w:rPr>
          <w:rFonts w:ascii="GHEA Grapalat" w:hAnsi="GHEA Grapalat" w:cs="Sylfaen"/>
          <w:sz w:val="20"/>
          <w:szCs w:val="20"/>
        </w:rPr>
        <w:t>չափաբաժնին</w:t>
      </w:r>
      <w:r w:rsidRPr="00F50C26">
        <w:rPr>
          <w:rFonts w:ascii="Arial LatArm" w:hAnsi="Arial LatArm" w:cs="Sylfaen"/>
          <w:sz w:val="20"/>
          <w:szCs w:val="20"/>
          <w:lang w:val="es-ES"/>
        </w:rPr>
        <w:t xml:space="preserve">), </w:t>
      </w:r>
      <w:r w:rsidRPr="00F50C26">
        <w:rPr>
          <w:rFonts w:ascii="GHEA Grapalat" w:hAnsi="GHEA Grapalat" w:cs="Sylfaen"/>
          <w:sz w:val="20"/>
          <w:szCs w:val="20"/>
        </w:rPr>
        <w:t>բացառությամբ</w:t>
      </w:r>
      <w:r w:rsidRPr="00F50C26">
        <w:rPr>
          <w:rFonts w:ascii="Arial LatArm" w:hAnsi="Arial LatArm"/>
          <w:sz w:val="20"/>
          <w:szCs w:val="20"/>
          <w:lang w:val="es-ES"/>
        </w:rPr>
        <w:t xml:space="preserve"> </w:t>
      </w:r>
      <w:r w:rsidRPr="00F50C26">
        <w:rPr>
          <w:rFonts w:ascii="GHEA Grapalat" w:hAnsi="GHEA Grapalat" w:cs="Sylfaen"/>
          <w:sz w:val="20"/>
          <w:szCs w:val="20"/>
        </w:rPr>
        <w:t>պետության</w:t>
      </w:r>
      <w:r w:rsidRPr="00F50C26">
        <w:rPr>
          <w:rFonts w:ascii="Arial LatArm" w:hAnsi="Arial LatArm"/>
          <w:sz w:val="20"/>
          <w:szCs w:val="20"/>
          <w:lang w:val="es-ES"/>
        </w:rPr>
        <w:t xml:space="preserve"> </w:t>
      </w:r>
      <w:r w:rsidRPr="00F50C26">
        <w:rPr>
          <w:rFonts w:ascii="GHEA Grapalat" w:hAnsi="GHEA Grapalat" w:cs="Sylfaen"/>
          <w:sz w:val="20"/>
          <w:szCs w:val="20"/>
        </w:rPr>
        <w:t>կամ</w:t>
      </w:r>
      <w:r w:rsidRPr="00F50C26">
        <w:rPr>
          <w:rFonts w:ascii="Arial LatArm" w:hAnsi="Arial LatArm"/>
          <w:sz w:val="20"/>
          <w:szCs w:val="20"/>
          <w:lang w:val="es-ES"/>
        </w:rPr>
        <w:t xml:space="preserve"> </w:t>
      </w:r>
      <w:r w:rsidRPr="00F50C26">
        <w:rPr>
          <w:rFonts w:ascii="GHEA Grapalat" w:hAnsi="GHEA Grapalat" w:cs="Sylfaen"/>
          <w:sz w:val="20"/>
          <w:szCs w:val="20"/>
        </w:rPr>
        <w:t>համայնքների</w:t>
      </w:r>
      <w:r w:rsidRPr="00F50C26">
        <w:rPr>
          <w:rFonts w:ascii="Arial LatArm" w:hAnsi="Arial LatArm"/>
          <w:sz w:val="20"/>
          <w:szCs w:val="20"/>
          <w:lang w:val="es-ES"/>
        </w:rPr>
        <w:t xml:space="preserve"> </w:t>
      </w:r>
      <w:r w:rsidRPr="00F50C26">
        <w:rPr>
          <w:rFonts w:ascii="GHEA Grapalat" w:hAnsi="GHEA Grapalat" w:cs="Sylfaen"/>
          <w:sz w:val="20"/>
          <w:szCs w:val="20"/>
        </w:rPr>
        <w:t>կողմից</w:t>
      </w:r>
      <w:r w:rsidRPr="00F50C26">
        <w:rPr>
          <w:rFonts w:ascii="Arial LatArm" w:hAnsi="Arial LatArm"/>
          <w:sz w:val="20"/>
          <w:szCs w:val="20"/>
          <w:lang w:val="es-ES"/>
        </w:rPr>
        <w:t xml:space="preserve"> </w:t>
      </w:r>
      <w:r w:rsidRPr="00F50C26">
        <w:rPr>
          <w:rFonts w:ascii="GHEA Grapalat" w:hAnsi="GHEA Grapalat" w:cs="Sylfaen"/>
          <w:sz w:val="20"/>
          <w:szCs w:val="20"/>
        </w:rPr>
        <w:t>հիմնադրված</w:t>
      </w:r>
      <w:r w:rsidRPr="00F50C26">
        <w:rPr>
          <w:rFonts w:ascii="Arial LatArm" w:hAnsi="Arial LatArm"/>
          <w:sz w:val="20"/>
          <w:szCs w:val="20"/>
          <w:lang w:val="es-ES"/>
        </w:rPr>
        <w:t xml:space="preserve"> </w:t>
      </w:r>
      <w:r w:rsidRPr="00F50C26">
        <w:rPr>
          <w:rFonts w:ascii="GHEA Grapalat" w:hAnsi="GHEA Grapalat" w:cs="Sylfaen"/>
          <w:sz w:val="20"/>
          <w:szCs w:val="20"/>
        </w:rPr>
        <w:t>կազմակերպությունների</w:t>
      </w:r>
      <w:r w:rsidRPr="00F50C26">
        <w:rPr>
          <w:rFonts w:ascii="Arial LatArm" w:hAnsi="Arial LatArm" w:cs="Sylfaen"/>
          <w:sz w:val="20"/>
          <w:szCs w:val="20"/>
          <w:lang w:val="es-ES"/>
        </w:rPr>
        <w:t xml:space="preserve"> </w:t>
      </w:r>
      <w:r w:rsidRPr="00F50C26">
        <w:rPr>
          <w:rFonts w:ascii="GHEA Grapalat" w:hAnsi="GHEA Grapalat" w:cs="Sylfaen"/>
          <w:sz w:val="20"/>
          <w:szCs w:val="20"/>
        </w:rPr>
        <w:t>և</w:t>
      </w:r>
      <w:r w:rsidRPr="00F50C26">
        <w:rPr>
          <w:rFonts w:ascii="Arial LatArm" w:hAnsi="Arial LatArm" w:cs="Sylfaen"/>
          <w:sz w:val="20"/>
          <w:szCs w:val="20"/>
          <w:lang w:val="es-ES"/>
        </w:rPr>
        <w:t xml:space="preserve"> (</w:t>
      </w:r>
      <w:r w:rsidRPr="00F50C26">
        <w:rPr>
          <w:rFonts w:ascii="GHEA Grapalat" w:hAnsi="GHEA Grapalat" w:cs="Sylfaen"/>
          <w:sz w:val="20"/>
          <w:szCs w:val="20"/>
        </w:rPr>
        <w:t>կամ</w:t>
      </w:r>
      <w:r w:rsidRPr="00F50C26">
        <w:rPr>
          <w:rFonts w:ascii="Arial LatArm" w:hAnsi="Arial LatArm" w:cs="Sylfaen"/>
          <w:sz w:val="20"/>
          <w:szCs w:val="20"/>
          <w:lang w:val="es-ES"/>
        </w:rPr>
        <w:t xml:space="preserve">) </w:t>
      </w:r>
      <w:r w:rsidRPr="00F50C26">
        <w:rPr>
          <w:rFonts w:ascii="GHEA Grapalat" w:hAnsi="GHEA Grapalat" w:cs="Sylfaen"/>
          <w:sz w:val="20"/>
        </w:rPr>
        <w:t>համատեղ</w:t>
      </w:r>
      <w:r w:rsidRPr="00F50C26">
        <w:rPr>
          <w:rFonts w:ascii="Arial LatArm" w:hAnsi="Arial LatArm" w:cs="Times Armenian"/>
          <w:sz w:val="20"/>
          <w:lang w:val="af-ZA"/>
        </w:rPr>
        <w:t xml:space="preserve"> </w:t>
      </w:r>
      <w:r w:rsidRPr="00F50C26">
        <w:rPr>
          <w:rFonts w:ascii="GHEA Grapalat" w:hAnsi="GHEA Grapalat" w:cs="Times Armenian"/>
          <w:sz w:val="20"/>
        </w:rPr>
        <w:t>գ</w:t>
      </w:r>
      <w:r w:rsidRPr="00F50C26">
        <w:rPr>
          <w:rFonts w:ascii="GHEA Grapalat" w:hAnsi="GHEA Grapalat" w:cs="Sylfaen"/>
          <w:sz w:val="20"/>
        </w:rPr>
        <w:t>ործունեության</w:t>
      </w:r>
      <w:r w:rsidRPr="00F50C26">
        <w:rPr>
          <w:rFonts w:ascii="Arial LatArm" w:hAnsi="Arial LatArm" w:cs="Times Armenian"/>
          <w:sz w:val="20"/>
          <w:lang w:val="af-ZA"/>
        </w:rPr>
        <w:t xml:space="preserve"> </w:t>
      </w:r>
      <w:r w:rsidRPr="00F50C26">
        <w:rPr>
          <w:rFonts w:ascii="GHEA Grapalat" w:hAnsi="GHEA Grapalat" w:cs="Sylfaen"/>
          <w:sz w:val="20"/>
        </w:rPr>
        <w:t>կար</w:t>
      </w:r>
      <w:r w:rsidRPr="00F50C26">
        <w:rPr>
          <w:rFonts w:ascii="GHEA Grapalat" w:hAnsi="GHEA Grapalat" w:cs="Times Armenian"/>
          <w:sz w:val="20"/>
        </w:rPr>
        <w:t>գ</w:t>
      </w:r>
      <w:r w:rsidRPr="00F50C26">
        <w:rPr>
          <w:rFonts w:ascii="GHEA Grapalat" w:hAnsi="GHEA Grapalat" w:cs="Sylfaen"/>
          <w:sz w:val="20"/>
        </w:rPr>
        <w:t>ով</w:t>
      </w:r>
      <w:r w:rsidRPr="00F50C26">
        <w:rPr>
          <w:rFonts w:ascii="Arial LatArm" w:hAnsi="Arial LatArm" w:cs="Sylfaen"/>
          <w:sz w:val="20"/>
          <w:lang w:val="af-ZA"/>
        </w:rPr>
        <w:t xml:space="preserve"> </w:t>
      </w:r>
      <w:r w:rsidRPr="00F50C26">
        <w:rPr>
          <w:rFonts w:ascii="Arial LatArm" w:hAnsi="Arial LatArm" w:cs="Times Armenian"/>
          <w:sz w:val="20"/>
          <w:lang w:val="af-ZA"/>
        </w:rPr>
        <w:t>(</w:t>
      </w:r>
      <w:r w:rsidRPr="00F50C26">
        <w:rPr>
          <w:rFonts w:ascii="GHEA Grapalat" w:hAnsi="GHEA Grapalat" w:cs="Sylfaen"/>
          <w:sz w:val="20"/>
        </w:rPr>
        <w:t>կոնսորցիումով</w:t>
      </w:r>
      <w:r w:rsidRPr="00F50C26">
        <w:rPr>
          <w:rFonts w:ascii="Arial LatArm" w:hAnsi="Arial LatArm" w:cs="Times Armenian"/>
          <w:sz w:val="20"/>
          <w:lang w:val="af-ZA"/>
        </w:rPr>
        <w:t xml:space="preserve">) </w:t>
      </w:r>
      <w:r w:rsidRPr="00F50C26">
        <w:rPr>
          <w:rFonts w:ascii="GHEA Grapalat" w:hAnsi="GHEA Grapalat" w:cs="Times Armenian"/>
          <w:sz w:val="20"/>
        </w:rPr>
        <w:t>գ</w:t>
      </w:r>
      <w:r w:rsidRPr="00F50C26">
        <w:rPr>
          <w:rFonts w:ascii="GHEA Grapalat" w:hAnsi="GHEA Grapalat" w:cs="Sylfaen"/>
          <w:sz w:val="20"/>
        </w:rPr>
        <w:t>նումների</w:t>
      </w:r>
      <w:r w:rsidRPr="00F50C26">
        <w:rPr>
          <w:rFonts w:ascii="Arial LatArm" w:hAnsi="Arial LatArm" w:cs="Times Armenian"/>
          <w:sz w:val="20"/>
          <w:lang w:val="af-ZA"/>
        </w:rPr>
        <w:t xml:space="preserve"> </w:t>
      </w:r>
      <w:r w:rsidRPr="00F50C26">
        <w:rPr>
          <w:rFonts w:ascii="GHEA Grapalat" w:hAnsi="GHEA Grapalat" w:cs="Times Armenian"/>
          <w:sz w:val="20"/>
        </w:rPr>
        <w:t>գ</w:t>
      </w:r>
      <w:r w:rsidRPr="00F50C26">
        <w:rPr>
          <w:rFonts w:ascii="GHEA Grapalat" w:hAnsi="GHEA Grapalat" w:cs="Sylfaen"/>
          <w:sz w:val="20"/>
        </w:rPr>
        <w:t>ործընթացին</w:t>
      </w:r>
      <w:r w:rsidRPr="00F50C26">
        <w:rPr>
          <w:rFonts w:ascii="Arial LatArm" w:hAnsi="Arial LatArm" w:cs="Sylfaen"/>
          <w:sz w:val="20"/>
          <w:lang w:val="es-ES"/>
        </w:rPr>
        <w:t xml:space="preserve"> </w:t>
      </w:r>
      <w:r w:rsidRPr="00F50C26">
        <w:rPr>
          <w:rFonts w:ascii="GHEA Grapalat" w:hAnsi="GHEA Grapalat" w:cs="Sylfaen"/>
          <w:sz w:val="20"/>
          <w:szCs w:val="20"/>
        </w:rPr>
        <w:t>մասնակցության</w:t>
      </w:r>
      <w:r w:rsidRPr="00F50C26">
        <w:rPr>
          <w:rFonts w:ascii="Arial LatArm" w:hAnsi="Arial LatArm" w:cs="Sylfaen"/>
          <w:sz w:val="20"/>
          <w:szCs w:val="20"/>
          <w:lang w:val="es-ES"/>
        </w:rPr>
        <w:t xml:space="preserve"> </w:t>
      </w:r>
      <w:r w:rsidRPr="00F50C26">
        <w:rPr>
          <w:rFonts w:ascii="GHEA Grapalat" w:hAnsi="GHEA Grapalat" w:cs="Sylfaen"/>
          <w:sz w:val="20"/>
          <w:szCs w:val="20"/>
        </w:rPr>
        <w:t>դեպքերի</w:t>
      </w:r>
      <w:r w:rsidRPr="00F50C26">
        <w:rPr>
          <w:rFonts w:ascii="Arial LatArm" w:hAnsi="Arial LatArm" w:cs="Sylfaen"/>
          <w:sz w:val="20"/>
          <w:szCs w:val="20"/>
          <w:lang w:val="es-ES"/>
        </w:rPr>
        <w:t>:</w:t>
      </w:r>
    </w:p>
    <w:p w:rsidR="00D43703" w:rsidRPr="00F50C26" w:rsidRDefault="00D43703" w:rsidP="00D43703">
      <w:pPr>
        <w:pStyle w:val="af4"/>
        <w:spacing w:before="0" w:beforeAutospacing="0" w:after="0" w:afterAutospacing="0"/>
        <w:ind w:firstLine="708"/>
        <w:jc w:val="both"/>
        <w:rPr>
          <w:rFonts w:ascii="Arial LatArm" w:hAnsi="Arial LatArm"/>
          <w:sz w:val="20"/>
          <w:szCs w:val="20"/>
          <w:lang w:val="hy-AM"/>
        </w:rPr>
      </w:pPr>
      <w:r w:rsidRPr="00F50C26">
        <w:rPr>
          <w:rFonts w:ascii="GHEA Grapalat" w:hAnsi="GHEA Grapalat"/>
          <w:sz w:val="20"/>
          <w:szCs w:val="20"/>
        </w:rPr>
        <w:t>Կարգի</w:t>
      </w:r>
      <w:r w:rsidRPr="00F50C26">
        <w:rPr>
          <w:rFonts w:ascii="Arial LatArm" w:hAnsi="Arial LatArm"/>
          <w:sz w:val="20"/>
          <w:szCs w:val="20"/>
          <w:lang w:val="es-ES"/>
        </w:rPr>
        <w:t xml:space="preserve"> 119-</w:t>
      </w:r>
      <w:r w:rsidRPr="00F50C26">
        <w:rPr>
          <w:rFonts w:ascii="GHEA Grapalat" w:hAnsi="GHEA Grapalat"/>
          <w:sz w:val="20"/>
          <w:szCs w:val="20"/>
        </w:rPr>
        <w:t>րդ</w:t>
      </w:r>
      <w:r w:rsidRPr="00F50C26">
        <w:rPr>
          <w:rFonts w:ascii="Arial LatArm" w:hAnsi="Arial LatArm"/>
          <w:sz w:val="20"/>
          <w:szCs w:val="20"/>
          <w:lang w:val="es-ES"/>
        </w:rPr>
        <w:t xml:space="preserve"> </w:t>
      </w:r>
      <w:r w:rsidRPr="00F50C26">
        <w:rPr>
          <w:rFonts w:ascii="GHEA Grapalat" w:hAnsi="GHEA Grapalat"/>
          <w:sz w:val="20"/>
          <w:szCs w:val="20"/>
        </w:rPr>
        <w:t>կետի</w:t>
      </w:r>
      <w:r w:rsidRPr="00F50C26">
        <w:rPr>
          <w:rFonts w:ascii="Arial LatArm" w:hAnsi="Arial LatArm"/>
          <w:sz w:val="20"/>
          <w:szCs w:val="20"/>
          <w:lang w:val="es-ES"/>
        </w:rPr>
        <w:t xml:space="preserve"> </w:t>
      </w:r>
      <w:r w:rsidRPr="00F50C26">
        <w:rPr>
          <w:rFonts w:ascii="GHEA Grapalat" w:hAnsi="GHEA Grapalat"/>
          <w:sz w:val="20"/>
          <w:szCs w:val="20"/>
          <w:lang w:val="hy-AM"/>
        </w:rPr>
        <w:t>իմաստով</w:t>
      </w:r>
      <w:r w:rsidRPr="00F50C26">
        <w:rPr>
          <w:rFonts w:ascii="Arial LatArm" w:hAnsi="Arial LatArm"/>
          <w:sz w:val="20"/>
          <w:szCs w:val="20"/>
          <w:lang w:val="hy-AM"/>
        </w:rPr>
        <w:t>`</w:t>
      </w:r>
    </w:p>
    <w:p w:rsidR="00D43703" w:rsidRPr="00F50C26" w:rsidRDefault="00D43703" w:rsidP="00D43703">
      <w:pPr>
        <w:pStyle w:val="af4"/>
        <w:spacing w:before="0" w:beforeAutospacing="0" w:after="0" w:afterAutospacing="0"/>
        <w:ind w:firstLine="708"/>
        <w:jc w:val="both"/>
        <w:rPr>
          <w:rFonts w:ascii="Arial LatArm" w:hAnsi="Arial LatArm"/>
          <w:color w:val="000000"/>
          <w:sz w:val="20"/>
          <w:szCs w:val="20"/>
          <w:lang w:val="hy-AM"/>
        </w:rPr>
      </w:pPr>
      <w:r w:rsidRPr="00F50C26">
        <w:rPr>
          <w:rFonts w:ascii="Arial LatArm" w:hAnsi="Arial LatArm"/>
          <w:sz w:val="20"/>
          <w:szCs w:val="20"/>
          <w:lang w:val="hy-AM"/>
        </w:rPr>
        <w:t>1</w:t>
      </w:r>
      <w:r w:rsidRPr="00F50C26">
        <w:rPr>
          <w:rFonts w:ascii="Arial LatArm" w:hAnsi="Arial LatArm"/>
          <w:color w:val="000000"/>
          <w:sz w:val="20"/>
          <w:szCs w:val="20"/>
          <w:lang w:val="hy-AM"/>
        </w:rPr>
        <w:t xml:space="preserve">) </w:t>
      </w:r>
      <w:r w:rsidRPr="00F50C26">
        <w:rPr>
          <w:rFonts w:ascii="GHEA Grapalat" w:hAnsi="GHEA Grapalat"/>
          <w:sz w:val="20"/>
          <w:szCs w:val="20"/>
          <w:lang w:val="hy-AM"/>
        </w:rPr>
        <w:t>ֆիզիկական</w:t>
      </w:r>
      <w:r w:rsidRPr="00F50C26">
        <w:rPr>
          <w:rFonts w:ascii="Arial LatArm" w:hAnsi="Arial LatArm"/>
          <w:sz w:val="20"/>
          <w:szCs w:val="20"/>
          <w:lang w:val="hy-AM"/>
        </w:rPr>
        <w:t xml:space="preserve"> </w:t>
      </w:r>
      <w:r w:rsidRPr="00F50C26">
        <w:rPr>
          <w:rFonts w:ascii="GHEA Grapalat" w:hAnsi="GHEA Grapalat" w:cs="GHEA Grapalat"/>
          <w:color w:val="000000"/>
          <w:sz w:val="20"/>
          <w:szCs w:val="20"/>
          <w:lang w:val="hy-AM"/>
        </w:rPr>
        <w:t>անձինք</w:t>
      </w:r>
      <w:r w:rsidRPr="00F50C26">
        <w:rPr>
          <w:rFonts w:ascii="Arial LatArm" w:hAnsi="Arial LatArm" w:cs="GHEA Grapalat"/>
          <w:color w:val="000000"/>
          <w:sz w:val="20"/>
          <w:szCs w:val="20"/>
          <w:lang w:val="hy-AM"/>
        </w:rPr>
        <w:t xml:space="preserve"> </w:t>
      </w:r>
      <w:r w:rsidRPr="00F50C26">
        <w:rPr>
          <w:rFonts w:ascii="GHEA Grapalat" w:hAnsi="GHEA Grapalat" w:cs="GHEA Grapalat"/>
          <w:color w:val="000000"/>
          <w:sz w:val="20"/>
          <w:szCs w:val="20"/>
          <w:lang w:val="hy-AM"/>
        </w:rPr>
        <w:t>համարվում</w:t>
      </w:r>
      <w:r w:rsidRPr="00F50C26">
        <w:rPr>
          <w:rFonts w:ascii="Arial LatArm" w:hAnsi="Arial LatArm" w:cs="GHEA Grapalat"/>
          <w:color w:val="000000"/>
          <w:sz w:val="20"/>
          <w:szCs w:val="20"/>
          <w:lang w:val="hy-AM"/>
        </w:rPr>
        <w:t xml:space="preserve"> </w:t>
      </w:r>
      <w:r w:rsidRPr="00F50C26">
        <w:rPr>
          <w:rFonts w:ascii="GHEA Grapalat" w:hAnsi="GHEA Grapalat" w:cs="GHEA Grapalat"/>
          <w:color w:val="000000"/>
          <w:sz w:val="20"/>
          <w:szCs w:val="20"/>
          <w:lang w:val="hy-AM"/>
        </w:rPr>
        <w:t>են</w:t>
      </w:r>
      <w:r w:rsidRPr="00F50C26">
        <w:rPr>
          <w:rFonts w:ascii="Arial LatArm" w:hAnsi="Arial LatArm" w:cs="GHEA Grapalat"/>
          <w:color w:val="000000"/>
          <w:sz w:val="20"/>
          <w:szCs w:val="20"/>
          <w:lang w:val="hy-AM"/>
        </w:rPr>
        <w:t xml:space="preserve"> </w:t>
      </w:r>
      <w:r w:rsidRPr="00F50C26">
        <w:rPr>
          <w:rFonts w:ascii="GHEA Grapalat" w:hAnsi="GHEA Grapalat" w:cs="GHEA Grapalat"/>
          <w:color w:val="000000"/>
          <w:sz w:val="20"/>
          <w:szCs w:val="20"/>
          <w:lang w:val="hy-AM"/>
        </w:rPr>
        <w:t>փոխկապակցված</w:t>
      </w:r>
      <w:r w:rsidRPr="00F50C26">
        <w:rPr>
          <w:rFonts w:ascii="Arial LatArm" w:hAnsi="Arial LatArm" w:cs="GHEA Grapalat"/>
          <w:color w:val="000000"/>
          <w:sz w:val="20"/>
          <w:szCs w:val="20"/>
          <w:lang w:val="hy-AM"/>
        </w:rPr>
        <w:t xml:space="preserve">, </w:t>
      </w:r>
      <w:r w:rsidRPr="00F50C26">
        <w:rPr>
          <w:rFonts w:ascii="GHEA Grapalat" w:hAnsi="GHEA Grapalat"/>
          <w:color w:val="000000"/>
          <w:sz w:val="20"/>
          <w:szCs w:val="20"/>
          <w:lang w:val="hy-AM"/>
        </w:rPr>
        <w:t>եթե</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նրանք</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միևնույն</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ընտանիքի</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անդամ</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են</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կամ</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վարում</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են</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ընդհանուր</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տնտեսություն</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կամ</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համատեղ</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ձեռնարկատիրական</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գործունեություն</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կամ</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գործել</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են</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համաձայնեցված</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ելնելով</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ընդհանուր</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տնտեսական</w:t>
      </w:r>
      <w:r w:rsidRPr="00F50C26">
        <w:rPr>
          <w:rFonts w:ascii="Arial LatArm" w:hAnsi="Arial LatArm"/>
          <w:color w:val="000000"/>
          <w:sz w:val="20"/>
          <w:szCs w:val="20"/>
          <w:lang w:val="hy-AM"/>
        </w:rPr>
        <w:t xml:space="preserve"> </w:t>
      </w:r>
      <w:r w:rsidRPr="00F50C26">
        <w:rPr>
          <w:rFonts w:ascii="GHEA Grapalat" w:hAnsi="GHEA Grapalat"/>
          <w:color w:val="000000"/>
          <w:sz w:val="20"/>
          <w:szCs w:val="20"/>
          <w:lang w:val="hy-AM"/>
        </w:rPr>
        <w:t>շահերից</w:t>
      </w:r>
      <w:r w:rsidRPr="00F50C26">
        <w:rPr>
          <w:rFonts w:ascii="Arial LatArm" w:hAnsi="Arial LatArm"/>
          <w:color w:val="000000"/>
          <w:sz w:val="20"/>
          <w:szCs w:val="20"/>
          <w:lang w:val="hy-AM"/>
        </w:rPr>
        <w:t xml:space="preserve">, </w:t>
      </w:r>
    </w:p>
    <w:p w:rsidR="00D43703" w:rsidRPr="00E6597C" w:rsidRDefault="00D43703" w:rsidP="00D43703">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43703" w:rsidRPr="00E6597C" w:rsidRDefault="00D43703" w:rsidP="00D43703">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43703" w:rsidRPr="00E6597C" w:rsidRDefault="00D43703" w:rsidP="00D43703">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43703" w:rsidRPr="00E6597C" w:rsidRDefault="00D43703" w:rsidP="00D43703">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43703" w:rsidRPr="00E6597C" w:rsidRDefault="00D43703" w:rsidP="00D43703">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43703" w:rsidRPr="00E6597C" w:rsidRDefault="00D43703" w:rsidP="00D43703">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rsidR="00D43703" w:rsidRPr="00E6597C" w:rsidRDefault="00D43703" w:rsidP="00D43703">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43703" w:rsidRPr="00E6597C" w:rsidRDefault="00D43703" w:rsidP="00D43703">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43703" w:rsidRPr="00E6597C" w:rsidRDefault="00D43703" w:rsidP="00D43703">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43703" w:rsidRPr="00E6597C" w:rsidRDefault="00D43703" w:rsidP="00D43703">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43703" w:rsidRPr="00E6597C" w:rsidRDefault="00D43703" w:rsidP="00D43703">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D43703" w:rsidRPr="00E6597C" w:rsidRDefault="00D43703" w:rsidP="00D43703">
      <w:pPr>
        <w:ind w:firstLine="567"/>
        <w:jc w:val="both"/>
        <w:rPr>
          <w:rFonts w:ascii="GHEA Grapalat" w:hAnsi="GHEA Grapalat" w:cs="Arial"/>
          <w:sz w:val="20"/>
          <w:lang w:val="hy-AM"/>
        </w:rPr>
      </w:pPr>
      <w:r w:rsidRPr="00E6597C">
        <w:rPr>
          <w:rFonts w:ascii="GHEA Grapalat" w:hAnsi="GHEA Grapalat" w:cs="Arial Armenian"/>
          <w:sz w:val="20"/>
          <w:lang w:val="hy-AM"/>
        </w:rPr>
        <w:t xml:space="preserve">2.4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D43703" w:rsidRPr="00E6597C" w:rsidRDefault="00D43703" w:rsidP="00D43703">
      <w:pPr>
        <w:pStyle w:val="norm"/>
        <w:spacing w:line="240" w:lineRule="auto"/>
        <w:ind w:firstLine="540"/>
        <w:rPr>
          <w:rFonts w:ascii="GHEA Grapalat" w:hAnsi="GHEA Grapalat" w:cs="Sylfaen"/>
          <w:sz w:val="20"/>
          <w:szCs w:val="24"/>
          <w:lang w:val="af-ZA" w:eastAsia="en-US"/>
        </w:rPr>
      </w:pPr>
      <w:r w:rsidRPr="00D43703">
        <w:rPr>
          <w:rFonts w:ascii="GHEA Grapalat" w:hAnsi="GHEA Grapalat" w:cs="Sylfaen"/>
          <w:sz w:val="20"/>
          <w:szCs w:val="24"/>
          <w:lang w:val="hy-AM" w:eastAsia="en-US"/>
        </w:rPr>
        <w:t>2.5 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D43703">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D43703">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ենթակապալի </w:t>
      </w:r>
      <w:r w:rsidRPr="00D43703">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D43703">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D43703">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lang w:val="af-ZA"/>
        </w:rPr>
        <w:t>(</w:t>
      </w:r>
      <w:r w:rsidRPr="00E6597C">
        <w:rPr>
          <w:rFonts w:ascii="GHEA Grapalat" w:hAnsi="GHEA Grapalat" w:cs="Sylfaen"/>
          <w:sz w:val="20"/>
        </w:rPr>
        <w:t>միևնույն</w:t>
      </w:r>
      <w:r w:rsidRPr="00E6597C">
        <w:rPr>
          <w:rFonts w:ascii="GHEA Grapalat" w:hAnsi="GHEA Grapalat" w:cs="Sylfaen"/>
          <w:sz w:val="20"/>
          <w:lang w:val="af-ZA"/>
        </w:rPr>
        <w:t xml:space="preserve"> </w:t>
      </w:r>
      <w:r w:rsidRPr="00E6597C">
        <w:rPr>
          <w:rFonts w:ascii="GHEA Grapalat" w:hAnsi="GHEA Grapalat" w:cs="Sylfaen"/>
          <w:sz w:val="20"/>
        </w:rPr>
        <w:t>չափաբաժնին</w:t>
      </w:r>
      <w:r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rsidR="00D43703" w:rsidRPr="00E6597C" w:rsidRDefault="00D43703" w:rsidP="00D43703">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Pr="00D43703">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rsidR="00D43703" w:rsidRPr="00E6597C" w:rsidRDefault="00D43703" w:rsidP="00D43703">
      <w:pPr>
        <w:pStyle w:val="23"/>
        <w:spacing w:line="240" w:lineRule="auto"/>
        <w:rPr>
          <w:rFonts w:ascii="GHEA Grapalat" w:hAnsi="GHEA Grapalat" w:cs="Sylfaen"/>
          <w:szCs w:val="24"/>
        </w:rPr>
      </w:pPr>
      <w:r>
        <w:rPr>
          <w:rFonts w:ascii="GHEA Grapalat" w:hAnsi="GHEA Grapalat" w:cs="Sylfaen"/>
          <w:szCs w:val="24"/>
        </w:rPr>
        <w:t>1</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պայմանագրի</w:t>
      </w:r>
      <w:r w:rsidRPr="00E6597C">
        <w:rPr>
          <w:rFonts w:ascii="GHEA Grapalat" w:hAnsi="GHEA Grapalat" w:cs="Sylfaen"/>
          <w:szCs w:val="24"/>
        </w:rPr>
        <w:t xml:space="preserve"> </w:t>
      </w:r>
      <w:r w:rsidRPr="00E6597C">
        <w:rPr>
          <w:rFonts w:ascii="GHEA Grapalat" w:hAnsi="GHEA Grapalat" w:cs="Sylfaen"/>
          <w:szCs w:val="24"/>
          <w:lang w:val="ru-RU"/>
        </w:rPr>
        <w:t>կողմերից</w:t>
      </w:r>
      <w:r w:rsidRPr="00E6597C">
        <w:rPr>
          <w:rFonts w:ascii="GHEA Grapalat" w:hAnsi="GHEA Grapalat" w:cs="Sylfaen"/>
          <w:szCs w:val="24"/>
        </w:rPr>
        <w:t xml:space="preserve"> </w:t>
      </w:r>
      <w:r w:rsidRPr="00E6597C">
        <w:rPr>
          <w:rFonts w:ascii="GHEA Grapalat" w:hAnsi="GHEA Grapalat" w:cs="Sylfaen"/>
          <w:szCs w:val="24"/>
          <w:lang w:val="ru-RU"/>
        </w:rPr>
        <w:t>որևէ</w:t>
      </w:r>
      <w:r w:rsidRPr="00E6597C">
        <w:rPr>
          <w:rFonts w:ascii="GHEA Grapalat" w:hAnsi="GHEA Grapalat" w:cs="Sylfaen"/>
          <w:szCs w:val="24"/>
        </w:rPr>
        <w:t xml:space="preserve"> </w:t>
      </w:r>
      <w:r w:rsidRPr="00E6597C">
        <w:rPr>
          <w:rFonts w:ascii="GHEA Grapalat" w:hAnsi="GHEA Grapalat" w:cs="Sylfaen"/>
          <w:szCs w:val="24"/>
          <w:lang w:val="ru-RU"/>
        </w:rPr>
        <w:t>մեկը</w:t>
      </w:r>
      <w:r w:rsidRPr="00E6597C">
        <w:rPr>
          <w:rFonts w:ascii="GHEA Grapalat" w:hAnsi="GHEA Grapalat" w:cs="Sylfaen"/>
          <w:szCs w:val="24"/>
        </w:rPr>
        <w:t xml:space="preserve"> </w:t>
      </w:r>
      <w:r w:rsidRPr="00E6597C">
        <w:rPr>
          <w:rFonts w:ascii="GHEA Grapalat" w:hAnsi="GHEA Grapalat" w:cs="Sylfaen"/>
          <w:szCs w:val="24"/>
          <w:lang w:val="ru-RU"/>
        </w:rPr>
        <w:t>չի</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նույն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rPr>
        <w:t>(</w:t>
      </w:r>
      <w:r w:rsidRPr="00E6597C">
        <w:rPr>
          <w:rFonts w:ascii="GHEA Grapalat" w:hAnsi="GHEA Grapalat" w:cs="Sylfaen"/>
          <w:lang w:val="en-US"/>
        </w:rPr>
        <w:t>միևնույն</w:t>
      </w:r>
      <w:r w:rsidRPr="00E6597C">
        <w:rPr>
          <w:rFonts w:ascii="GHEA Grapalat" w:hAnsi="GHEA Grapalat" w:cs="Sylfaen"/>
        </w:rPr>
        <w:t xml:space="preserve"> </w:t>
      </w:r>
      <w:r w:rsidRPr="00E6597C">
        <w:rPr>
          <w:rFonts w:ascii="GHEA Grapalat" w:hAnsi="GHEA Grapalat" w:cs="Sylfaen"/>
          <w:lang w:val="en-US"/>
        </w:rPr>
        <w:t>չափաբաժնին</w:t>
      </w:r>
      <w:r w:rsidRPr="00E6597C">
        <w:rPr>
          <w:rFonts w:ascii="GHEA Grapalat" w:hAnsi="GHEA Grapalat" w:cs="Sylfaen"/>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հայտ</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պարբերության</w:t>
      </w:r>
      <w:r w:rsidRPr="00E6597C">
        <w:rPr>
          <w:rFonts w:ascii="GHEA Grapalat" w:hAnsi="GHEA Grapalat" w:cs="Sylfaen"/>
          <w:szCs w:val="24"/>
        </w:rPr>
        <w:t xml:space="preserve"> </w:t>
      </w:r>
      <w:r w:rsidRPr="00E6597C">
        <w:rPr>
          <w:rFonts w:ascii="GHEA Grapalat" w:hAnsi="GHEA Grapalat" w:cs="Sylfaen"/>
          <w:szCs w:val="24"/>
          <w:lang w:val="ru-RU"/>
        </w:rPr>
        <w:t>պահանջի</w:t>
      </w:r>
      <w:r w:rsidRPr="00E6597C">
        <w:rPr>
          <w:rFonts w:ascii="GHEA Grapalat" w:hAnsi="GHEA Grapalat" w:cs="Sylfaen"/>
          <w:szCs w:val="24"/>
        </w:rPr>
        <w:t xml:space="preserve"> </w:t>
      </w:r>
      <w:r w:rsidRPr="00E6597C">
        <w:rPr>
          <w:rFonts w:ascii="GHEA Grapalat" w:hAnsi="GHEA Grapalat" w:cs="Sylfaen"/>
          <w:szCs w:val="24"/>
          <w:lang w:val="ru-RU"/>
        </w:rPr>
        <w:t>չպահպանման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հայտերի</w:t>
      </w:r>
      <w:r w:rsidRPr="00E6597C">
        <w:rPr>
          <w:rFonts w:ascii="GHEA Grapalat" w:hAnsi="GHEA Grapalat" w:cs="Sylfaen"/>
          <w:szCs w:val="24"/>
        </w:rPr>
        <w:t xml:space="preserve"> </w:t>
      </w:r>
      <w:r w:rsidRPr="00E6597C">
        <w:rPr>
          <w:rFonts w:ascii="GHEA Grapalat" w:hAnsi="GHEA Grapalat" w:cs="Sylfaen"/>
          <w:szCs w:val="24"/>
          <w:lang w:val="ru-RU"/>
        </w:rPr>
        <w:t>բացման</w:t>
      </w:r>
      <w:r w:rsidRPr="00E6597C">
        <w:rPr>
          <w:rFonts w:ascii="GHEA Grapalat" w:hAnsi="GHEA Grapalat" w:cs="Sylfaen"/>
          <w:szCs w:val="24"/>
        </w:rPr>
        <w:t xml:space="preserve"> </w:t>
      </w:r>
      <w:r w:rsidRPr="00E6597C">
        <w:rPr>
          <w:rFonts w:ascii="GHEA Grapalat" w:hAnsi="GHEA Grapalat" w:cs="Sylfaen"/>
          <w:szCs w:val="24"/>
          <w:lang w:val="ru-RU"/>
        </w:rPr>
        <w:t>նիստում</w:t>
      </w:r>
      <w:r w:rsidRPr="00E6597C">
        <w:rPr>
          <w:rFonts w:ascii="GHEA Grapalat" w:hAnsi="GHEA Grapalat" w:cs="Sylfaen"/>
          <w:szCs w:val="24"/>
        </w:rPr>
        <w:t xml:space="preserve"> </w:t>
      </w:r>
      <w:r w:rsidRPr="00E6597C">
        <w:rPr>
          <w:rFonts w:ascii="GHEA Grapalat" w:hAnsi="GHEA Grapalat" w:cs="Sylfaen"/>
          <w:szCs w:val="24"/>
          <w:lang w:val="ru-RU"/>
        </w:rPr>
        <w:t>մերժվում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ինչպես</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այնպես</w:t>
      </w:r>
      <w:r w:rsidRPr="00E6597C">
        <w:rPr>
          <w:rFonts w:ascii="GHEA Grapalat" w:hAnsi="GHEA Grapalat" w:cs="Sylfaen"/>
          <w:szCs w:val="24"/>
        </w:rPr>
        <w:t xml:space="preserve"> </w:t>
      </w:r>
      <w:r w:rsidRPr="00E6597C">
        <w:rPr>
          <w:rFonts w:ascii="GHEA Grapalat" w:hAnsi="GHEA Grapalat" w:cs="Sylfaen"/>
          <w:szCs w:val="24"/>
          <w:lang w:val="ru-RU"/>
        </w:rPr>
        <w:t>էլ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հայտերը</w:t>
      </w:r>
      <w:r w:rsidRPr="00E6597C">
        <w:rPr>
          <w:rFonts w:ascii="GHEA Grapalat" w:hAnsi="GHEA Grapalat" w:cs="Sylfaen"/>
          <w:szCs w:val="24"/>
        </w:rPr>
        <w:t>.</w:t>
      </w:r>
    </w:p>
    <w:p w:rsidR="00D43703" w:rsidRPr="00E6597C" w:rsidRDefault="00D43703" w:rsidP="00D43703">
      <w:pPr>
        <w:pStyle w:val="23"/>
        <w:spacing w:line="240" w:lineRule="auto"/>
        <w:ind w:firstLine="567"/>
        <w:rPr>
          <w:rFonts w:ascii="GHEA Grapalat" w:hAnsi="GHEA Grapalat" w:cs="Sylfaen"/>
          <w:szCs w:val="24"/>
          <w:lang w:val="hy-AM"/>
        </w:rPr>
      </w:pPr>
      <w:r>
        <w:rPr>
          <w:rFonts w:ascii="GHEA Grapalat" w:hAnsi="GHEA Grapalat" w:cs="Sylfaen"/>
          <w:szCs w:val="24"/>
        </w:rPr>
        <w:t>2</w:t>
      </w:r>
      <w:r w:rsidRPr="00E6597C">
        <w:rPr>
          <w:rFonts w:ascii="GHEA Grapalat" w:hAnsi="GHEA Grapalat" w:cs="Sylfaen"/>
          <w:szCs w:val="24"/>
        </w:rPr>
        <w:t>) Մ</w:t>
      </w:r>
      <w:r w:rsidRPr="00E6597C">
        <w:rPr>
          <w:rFonts w:ascii="GHEA Grapalat" w:hAnsi="GHEA Grapalat" w:cs="Sylfaen"/>
          <w:szCs w:val="24"/>
          <w:lang w:val="ru-RU"/>
        </w:rPr>
        <w:t>ասնակիցները</w:t>
      </w:r>
      <w:r w:rsidRPr="00E6597C">
        <w:rPr>
          <w:rFonts w:ascii="GHEA Grapalat" w:hAnsi="GHEA Grapalat" w:cs="Sylfaen"/>
          <w:szCs w:val="24"/>
        </w:rPr>
        <w:t xml:space="preserve"> </w:t>
      </w:r>
      <w:r w:rsidRPr="00E6597C">
        <w:rPr>
          <w:rFonts w:ascii="GHEA Grapalat" w:hAnsi="GHEA Grapalat" w:cs="Sylfaen"/>
          <w:szCs w:val="24"/>
          <w:lang w:val="ru-RU"/>
        </w:rPr>
        <w:t>կրում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համապարտ</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պատասխանատվություն</w:t>
      </w:r>
      <w:r w:rsidRPr="00E6597C">
        <w:rPr>
          <w:rFonts w:ascii="GHEA Grapalat" w:hAnsi="GHEA Grapalat" w:cs="Sylfaen"/>
          <w:szCs w:val="24"/>
        </w:rPr>
        <w:t>:</w:t>
      </w:r>
      <w:r w:rsidRPr="00E6597C">
        <w:rPr>
          <w:rFonts w:ascii="GHEA Grapalat" w:hAnsi="GHEA Grapalat" w:cs="Sylfaen"/>
          <w:szCs w:val="24"/>
          <w:lang w:val="hy-AM"/>
        </w:rPr>
        <w:t xml:space="preserve"> </w:t>
      </w:r>
      <w:r w:rsidRPr="00E6597C">
        <w:rPr>
          <w:rFonts w:ascii="GHEA Grapalat" w:hAnsi="GHEA Grapalat" w:cs="Sylfaen"/>
          <w:szCs w:val="24"/>
        </w:rPr>
        <w:t>Ընդ որում,</w:t>
      </w:r>
      <w:r w:rsidRPr="00E6597C">
        <w:rPr>
          <w:rFonts w:ascii="GHEA Grapalat" w:hAnsi="GHEA Grapalat" w:cs="Sylfaen"/>
          <w:szCs w:val="24"/>
          <w:lang w:val="hy-AM"/>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անդամի</w:t>
      </w:r>
      <w:r w:rsidRPr="00E6597C">
        <w:rPr>
          <w:rFonts w:ascii="GHEA Grapalat" w:hAnsi="GHEA Grapalat" w:cs="Sylfaen"/>
          <w:szCs w:val="24"/>
        </w:rPr>
        <w:t xml:space="preserve"> </w:t>
      </w:r>
      <w:r w:rsidRPr="00E6597C">
        <w:rPr>
          <w:rFonts w:ascii="GHEA Grapalat" w:hAnsi="GHEA Grapalat" w:cs="Sylfaen"/>
          <w:szCs w:val="24"/>
          <w:lang w:val="ru-RU"/>
        </w:rPr>
        <w:t>կոնսորցիումից</w:t>
      </w:r>
      <w:r w:rsidRPr="00E6597C">
        <w:rPr>
          <w:rFonts w:ascii="GHEA Grapalat" w:hAnsi="GHEA Grapalat" w:cs="Sylfaen"/>
          <w:szCs w:val="24"/>
        </w:rPr>
        <w:t xml:space="preserve"> </w:t>
      </w:r>
      <w:r w:rsidRPr="00E6597C">
        <w:rPr>
          <w:rFonts w:ascii="GHEA Grapalat" w:hAnsi="GHEA Grapalat" w:cs="Sylfaen"/>
          <w:szCs w:val="24"/>
          <w:lang w:val="ru-RU"/>
        </w:rPr>
        <w:t>դուրս</w:t>
      </w:r>
      <w:r w:rsidRPr="00E6597C">
        <w:rPr>
          <w:rFonts w:ascii="GHEA Grapalat" w:hAnsi="GHEA Grapalat" w:cs="Sylfaen"/>
          <w:szCs w:val="24"/>
        </w:rPr>
        <w:t xml:space="preserve"> </w:t>
      </w:r>
      <w:r w:rsidRPr="00E6597C">
        <w:rPr>
          <w:rFonts w:ascii="GHEA Grapalat" w:hAnsi="GHEA Grapalat" w:cs="Sylfaen"/>
          <w:szCs w:val="24"/>
          <w:lang w:val="ru-RU"/>
        </w:rPr>
        <w:t>գալու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հետ</w:t>
      </w:r>
      <w:r w:rsidRPr="00E6597C">
        <w:rPr>
          <w:rFonts w:ascii="GHEA Grapalat" w:hAnsi="GHEA Grapalat" w:cs="Sylfaen"/>
          <w:szCs w:val="24"/>
        </w:rPr>
        <w:t xml:space="preserve"> </w:t>
      </w:r>
      <w:r w:rsidRPr="00E6597C">
        <w:rPr>
          <w:rFonts w:ascii="GHEA Grapalat" w:hAnsi="GHEA Grapalat" w:cs="Sylfaen"/>
          <w:szCs w:val="24"/>
          <w:lang w:val="en-US"/>
        </w:rPr>
        <w:t>պ</w:t>
      </w:r>
      <w:r w:rsidRPr="00E6597C">
        <w:rPr>
          <w:rFonts w:ascii="GHEA Grapalat" w:hAnsi="GHEA Grapalat" w:cs="Sylfaen"/>
          <w:szCs w:val="24"/>
          <w:lang w:val="ru-RU"/>
        </w:rPr>
        <w:t>ատվիրատուի</w:t>
      </w:r>
      <w:r w:rsidRPr="00E6597C">
        <w:rPr>
          <w:rFonts w:ascii="GHEA Grapalat" w:hAnsi="GHEA Grapalat" w:cs="Sylfaen"/>
          <w:szCs w:val="24"/>
        </w:rPr>
        <w:t xml:space="preserve"> </w:t>
      </w:r>
      <w:r w:rsidRPr="00E6597C">
        <w:rPr>
          <w:rFonts w:ascii="GHEA Grapalat" w:hAnsi="GHEA Grapalat" w:cs="Sylfaen"/>
          <w:szCs w:val="24"/>
          <w:lang w:val="ru-RU"/>
        </w:rPr>
        <w:t>կնքած</w:t>
      </w:r>
      <w:r w:rsidRPr="00E6597C">
        <w:rPr>
          <w:rFonts w:ascii="GHEA Grapalat" w:hAnsi="GHEA Grapalat" w:cs="Sylfaen"/>
          <w:szCs w:val="24"/>
        </w:rPr>
        <w:t xml:space="preserve"> </w:t>
      </w:r>
      <w:r w:rsidRPr="00E6597C">
        <w:rPr>
          <w:rFonts w:ascii="GHEA Grapalat" w:hAnsi="GHEA Grapalat" w:cs="Sylfaen"/>
          <w:szCs w:val="24"/>
          <w:lang w:val="ru-RU"/>
        </w:rPr>
        <w:t>պայմանագիրը</w:t>
      </w:r>
      <w:r w:rsidRPr="00E6597C">
        <w:rPr>
          <w:rFonts w:ascii="GHEA Grapalat" w:hAnsi="GHEA Grapalat" w:cs="Sylfaen"/>
          <w:szCs w:val="24"/>
        </w:rPr>
        <w:t xml:space="preserve"> </w:t>
      </w:r>
      <w:r w:rsidRPr="00E6597C">
        <w:rPr>
          <w:rFonts w:ascii="GHEA Grapalat" w:hAnsi="GHEA Grapalat" w:cs="Sylfaen"/>
          <w:szCs w:val="24"/>
          <w:lang w:val="ru-RU"/>
        </w:rPr>
        <w:t>միակողմանիորեն</w:t>
      </w:r>
      <w:r w:rsidRPr="00E6597C">
        <w:rPr>
          <w:rFonts w:ascii="GHEA Grapalat" w:hAnsi="GHEA Grapalat" w:cs="Sylfaen"/>
          <w:szCs w:val="24"/>
        </w:rPr>
        <w:t xml:space="preserve"> </w:t>
      </w:r>
      <w:r w:rsidRPr="00E6597C">
        <w:rPr>
          <w:rFonts w:ascii="GHEA Grapalat" w:hAnsi="GHEA Grapalat" w:cs="Sylfaen"/>
          <w:szCs w:val="24"/>
          <w:lang w:val="ru-RU"/>
        </w:rPr>
        <w:t>լուծվում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անդամների</w:t>
      </w:r>
      <w:r w:rsidRPr="00E6597C">
        <w:rPr>
          <w:rFonts w:ascii="GHEA Grapalat" w:hAnsi="GHEA Grapalat" w:cs="Sylfaen"/>
          <w:szCs w:val="24"/>
        </w:rPr>
        <w:t xml:space="preserve"> </w:t>
      </w:r>
      <w:r w:rsidRPr="00E6597C">
        <w:rPr>
          <w:rFonts w:ascii="GHEA Grapalat" w:hAnsi="GHEA Grapalat" w:cs="Sylfaen"/>
          <w:szCs w:val="24"/>
          <w:lang w:val="ru-RU"/>
        </w:rPr>
        <w:t>նկատմամբ</w:t>
      </w:r>
      <w:r w:rsidRPr="00E6597C">
        <w:rPr>
          <w:rFonts w:ascii="GHEA Grapalat" w:hAnsi="GHEA Grapalat" w:cs="Sylfaen"/>
          <w:szCs w:val="24"/>
        </w:rPr>
        <w:t xml:space="preserve"> </w:t>
      </w:r>
      <w:r w:rsidRPr="00E6597C">
        <w:rPr>
          <w:rFonts w:ascii="GHEA Grapalat" w:hAnsi="GHEA Grapalat" w:cs="Sylfaen"/>
          <w:szCs w:val="24"/>
          <w:lang w:val="ru-RU"/>
        </w:rPr>
        <w:t>կիրառվում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պայմանագրով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պատասխանատվության</w:t>
      </w:r>
      <w:r w:rsidRPr="00E6597C">
        <w:rPr>
          <w:rFonts w:ascii="GHEA Grapalat" w:hAnsi="GHEA Grapalat" w:cs="Sylfaen"/>
          <w:szCs w:val="24"/>
        </w:rPr>
        <w:t xml:space="preserve"> </w:t>
      </w:r>
      <w:r w:rsidRPr="00E6597C">
        <w:rPr>
          <w:rFonts w:ascii="GHEA Grapalat" w:hAnsi="GHEA Grapalat" w:cs="Sylfaen"/>
          <w:szCs w:val="24"/>
          <w:lang w:val="ru-RU"/>
        </w:rPr>
        <w:t>միջոցները</w:t>
      </w:r>
      <w:r w:rsidRPr="00E6597C">
        <w:rPr>
          <w:rFonts w:ascii="GHEA Grapalat" w:hAnsi="GHEA Grapalat" w:cs="Sylfaen"/>
          <w:szCs w:val="24"/>
          <w:lang w:val="hy-AM"/>
        </w:rPr>
        <w:t>:</w:t>
      </w:r>
    </w:p>
    <w:p w:rsidR="00D43703" w:rsidRPr="00E6597C" w:rsidRDefault="00D43703" w:rsidP="00D43703">
      <w:pPr>
        <w:ind w:firstLine="567"/>
        <w:jc w:val="both"/>
        <w:rPr>
          <w:rFonts w:ascii="GHEA Grapalat" w:hAnsi="GHEA Grapalat"/>
          <w:b/>
          <w:sz w:val="20"/>
          <w:lang w:val="af-ZA"/>
        </w:rPr>
      </w:pPr>
    </w:p>
    <w:p w:rsidR="00D43703" w:rsidRPr="00E6597C" w:rsidRDefault="00D43703" w:rsidP="00D43703">
      <w:pPr>
        <w:ind w:firstLine="567"/>
        <w:jc w:val="both"/>
        <w:rPr>
          <w:rFonts w:ascii="GHEA Grapalat" w:hAnsi="GHEA Grapalat"/>
          <w:b/>
          <w:sz w:val="20"/>
          <w:lang w:val="af-ZA"/>
        </w:rPr>
      </w:pPr>
    </w:p>
    <w:p w:rsidR="00D43703" w:rsidRPr="00E6597C" w:rsidRDefault="00D43703" w:rsidP="00D43703">
      <w:pPr>
        <w:ind w:firstLine="567"/>
        <w:jc w:val="both"/>
        <w:rPr>
          <w:rFonts w:ascii="GHEA Grapalat" w:hAnsi="GHEA Grapalat"/>
          <w:b/>
          <w:sz w:val="20"/>
          <w:lang w:val="af-ZA"/>
        </w:rPr>
      </w:pPr>
    </w:p>
    <w:p w:rsidR="00D43703" w:rsidRPr="00E6597C" w:rsidRDefault="00D43703" w:rsidP="00D43703">
      <w:pPr>
        <w:ind w:firstLine="567"/>
        <w:jc w:val="both"/>
        <w:rPr>
          <w:rFonts w:ascii="GHEA Grapalat" w:hAnsi="GHEA Grapalat"/>
          <w:b/>
          <w:sz w:val="20"/>
          <w:lang w:val="af-ZA"/>
        </w:rPr>
      </w:pPr>
    </w:p>
    <w:p w:rsidR="00D43703" w:rsidRPr="00E6597C" w:rsidRDefault="00D43703" w:rsidP="00D43703">
      <w:pPr>
        <w:ind w:firstLine="567"/>
        <w:jc w:val="both"/>
        <w:rPr>
          <w:rFonts w:ascii="GHEA Grapalat" w:hAnsi="GHEA Grapalat"/>
          <w:b/>
          <w:sz w:val="20"/>
          <w:lang w:val="af-ZA"/>
        </w:rPr>
      </w:pPr>
    </w:p>
    <w:p w:rsidR="00D43703" w:rsidRPr="00E6597C" w:rsidRDefault="00D43703" w:rsidP="00D43703">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rsidR="00D43703" w:rsidRPr="00E6597C" w:rsidRDefault="00D43703" w:rsidP="00D43703">
      <w:pPr>
        <w:jc w:val="center"/>
        <w:rPr>
          <w:rFonts w:ascii="GHEA Grapalat" w:hAnsi="GHEA Grapalat"/>
          <w:b/>
          <w:sz w:val="20"/>
          <w:lang w:val="af-ZA"/>
        </w:rPr>
      </w:pPr>
    </w:p>
    <w:p w:rsidR="00D43703" w:rsidRPr="00E6597C" w:rsidRDefault="00D43703" w:rsidP="00D43703">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29-</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պատվիրատուից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p>
    <w:p w:rsidR="00D43703" w:rsidRPr="00E6597C" w:rsidRDefault="00D43703" w:rsidP="00D43703">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գրավոր </w:t>
      </w:r>
      <w:r w:rsidRPr="00E6597C">
        <w:rPr>
          <w:rFonts w:ascii="GHEA Grapalat" w:hAnsi="GHEA Grapalat" w:cs="Sylfaen"/>
          <w:sz w:val="20"/>
        </w:rPr>
        <w:t>հանձնաժողովից</w:t>
      </w:r>
      <w:r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r w:rsidRPr="00E6597C">
        <w:rPr>
          <w:rFonts w:ascii="GHEA Grapalat" w:hAnsi="GHEA Grapalat"/>
          <w:sz w:val="20"/>
          <w:lang w:val="af-ZA"/>
        </w:rPr>
        <w:t xml:space="preserve"> </w:t>
      </w:r>
      <w:r w:rsidRPr="00E6597C">
        <w:rPr>
          <w:rFonts w:ascii="GHEA Grapalat" w:hAnsi="GHEA Grapalat"/>
          <w:sz w:val="20"/>
        </w:rPr>
        <w:t>Հանձնաժողովը</w:t>
      </w:r>
      <w:r w:rsidRPr="00E6597C">
        <w:rPr>
          <w:rFonts w:ascii="GHEA Grapalat" w:hAnsi="GHEA Grapalat"/>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ասնակցին</w:t>
      </w:r>
      <w:r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գրավոր</w:t>
      </w:r>
      <w:r w:rsidRPr="00D43703" w:rsidDel="00B61894">
        <w:rPr>
          <w:rFonts w:ascii="GHEA Grapalat" w:hAnsi="GHEA Grapalat" w:cs="Sylfaen"/>
          <w:sz w:val="20"/>
          <w:lang w:val="af-ZA"/>
        </w:rPr>
        <w:t xml:space="preserve"> </w:t>
      </w:r>
      <w:r w:rsidRPr="00E6597C">
        <w:rPr>
          <w:rFonts w:ascii="GHEA Grapalat" w:hAnsi="GHEA Grapalat" w:cs="Sylfaen"/>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vertAlign w:val="superscript"/>
          <w:lang w:val="af-ZA"/>
        </w:rPr>
        <w:t>5</w:t>
      </w:r>
      <w:r w:rsidRPr="00E6597C">
        <w:rPr>
          <w:rFonts w:ascii="GHEA Grapalat" w:hAnsi="GHEA Grapalat" w:cs="Tahoma"/>
          <w:sz w:val="20"/>
        </w:rPr>
        <w:t>։</w:t>
      </w:r>
      <w:r w:rsidRPr="00E6597C">
        <w:rPr>
          <w:rFonts w:ascii="GHEA Grapalat" w:hAnsi="GHEA Grapalat" w:cs="Tahoma"/>
          <w:sz w:val="20"/>
          <w:lang w:val="af-ZA"/>
        </w:rPr>
        <w:t xml:space="preserve"> </w:t>
      </w:r>
      <w:r w:rsidRPr="00E6597C">
        <w:rPr>
          <w:rFonts w:ascii="GHEA Grapalat" w:hAnsi="GHEA Grapalat"/>
          <w:sz w:val="20"/>
          <w:lang w:val="af-ZA"/>
        </w:rPr>
        <w:t xml:space="preserve"> </w:t>
      </w:r>
    </w:p>
    <w:p w:rsidR="00D43703" w:rsidRPr="00E6597C" w:rsidRDefault="00D43703" w:rsidP="00D43703">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Pr="00E6597C">
        <w:rPr>
          <w:rFonts w:ascii="GHEA Grapalat" w:hAnsi="GHEA Grapalat" w:cs="Arial"/>
          <w:sz w:val="20"/>
        </w:rPr>
        <w:t>պարզաբանումը</w:t>
      </w:r>
      <w:r w:rsidRPr="00E6597C">
        <w:rPr>
          <w:rFonts w:ascii="GHEA Grapalat" w:hAnsi="GHEA Grapalat" w:cs="Arial"/>
          <w:sz w:val="20"/>
          <w:lang w:val="af-ZA"/>
        </w:rPr>
        <w:t xml:space="preserve"> </w:t>
      </w:r>
      <w:r w:rsidRPr="00E6597C">
        <w:rPr>
          <w:rFonts w:ascii="GHEA Grapalat" w:hAnsi="GHEA Grapalat" w:cs="Arial"/>
          <w:sz w:val="20"/>
        </w:rPr>
        <w:t>տրամադրելու</w:t>
      </w:r>
      <w:r w:rsidRPr="00E6597C">
        <w:rPr>
          <w:rFonts w:ascii="GHEA Grapalat" w:hAnsi="GHEA Grapalat" w:cs="Arial"/>
          <w:sz w:val="20"/>
          <w:lang w:val="af-ZA"/>
        </w:rPr>
        <w:t xml:space="preserve"> </w:t>
      </w:r>
      <w:r w:rsidRPr="00E6597C">
        <w:rPr>
          <w:rFonts w:ascii="GHEA Grapalat" w:hAnsi="GHEA Grapalat" w:cs="Arial"/>
          <w:sz w:val="20"/>
        </w:rPr>
        <w:t>օրը</w:t>
      </w:r>
      <w:r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Pr="00E6597C">
        <w:rPr>
          <w:rFonts w:ascii="GHEA Grapalat" w:hAnsi="GHEA Grapalat" w:cs="Sylfaen"/>
          <w:sz w:val="20"/>
          <w:lang w:val="af-ZA"/>
        </w:rPr>
        <w:t xml:space="preserve">www.procurement.am </w:t>
      </w:r>
      <w:r w:rsidRPr="00E6597C">
        <w:rPr>
          <w:rFonts w:ascii="GHEA Grapalat" w:hAnsi="GHEA Grapalat" w:cs="Sylfaen"/>
          <w:sz w:val="20"/>
          <w:lang w:val="ru-RU"/>
        </w:rPr>
        <w:t>հասցեով</w:t>
      </w:r>
      <w:r w:rsidRPr="00E6597C">
        <w:rPr>
          <w:rFonts w:ascii="GHEA Grapalat" w:hAnsi="GHEA Grapalat" w:cs="Sylfaen"/>
          <w:sz w:val="20"/>
          <w:lang w:val="af-ZA"/>
        </w:rPr>
        <w:t xml:space="preserve"> </w:t>
      </w:r>
      <w:r w:rsidRPr="00E6597C">
        <w:rPr>
          <w:rFonts w:ascii="GHEA Grapalat" w:hAnsi="GHEA Grapalat" w:cs="Sylfaen"/>
          <w:sz w:val="20"/>
        </w:rPr>
        <w:t>գործող</w:t>
      </w:r>
      <w:r w:rsidRPr="00E6597C">
        <w:rPr>
          <w:rFonts w:ascii="GHEA Grapalat" w:hAnsi="GHEA Grapalat" w:cs="Sylfaen"/>
          <w:sz w:val="20"/>
          <w:lang w:val="af-ZA"/>
        </w:rPr>
        <w:t xml:space="preserve"> </w:t>
      </w:r>
      <w:r w:rsidRPr="00E6597C">
        <w:rPr>
          <w:rFonts w:ascii="GHEA Grapalat" w:hAnsi="GHEA Grapalat" w:cs="Sylfaen"/>
          <w:sz w:val="20"/>
          <w:lang w:val="ru-RU"/>
        </w:rPr>
        <w:t>տեղեկագր</w:t>
      </w:r>
      <w:r w:rsidRPr="00E6597C">
        <w:rPr>
          <w:rFonts w:ascii="GHEA Grapalat" w:hAnsi="GHEA Grapalat" w:cs="Sylfaen"/>
          <w:sz w:val="20"/>
        </w:rPr>
        <w:t>ի</w:t>
      </w:r>
      <w:r w:rsidRPr="00E6597C">
        <w:rPr>
          <w:rFonts w:ascii="GHEA Grapalat" w:hAnsi="GHEA Grapalat" w:cs="Sylfaen"/>
          <w:sz w:val="20"/>
          <w:lang w:val="af-ZA"/>
        </w:rPr>
        <w:t xml:space="preserve"> (</w:t>
      </w:r>
      <w:r w:rsidRPr="00E6597C">
        <w:rPr>
          <w:rFonts w:ascii="GHEA Grapalat" w:hAnsi="GHEA Grapalat" w:cs="Sylfaen"/>
          <w:sz w:val="20"/>
          <w:lang w:val="ru-RU"/>
        </w:rPr>
        <w:t>այսուհետ</w:t>
      </w:r>
      <w:r w:rsidRPr="00E6597C">
        <w:rPr>
          <w:rFonts w:ascii="GHEA Grapalat" w:hAnsi="GHEA Grapalat" w:cs="Sylfaen"/>
          <w:sz w:val="20"/>
          <w:lang w:val="af-ZA"/>
        </w:rPr>
        <w:t xml:space="preserve">` </w:t>
      </w:r>
      <w:r w:rsidRPr="00E6597C">
        <w:rPr>
          <w:rFonts w:ascii="GHEA Grapalat" w:hAnsi="GHEA Grapalat" w:cs="Sylfaen"/>
          <w:sz w:val="20"/>
          <w:lang w:val="ru-RU"/>
        </w:rPr>
        <w:t>տեղեկագիր</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Գնումների</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բաժնի</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Հրավերների</w:t>
      </w:r>
      <w:r w:rsidRPr="00E6597C">
        <w:rPr>
          <w:rFonts w:ascii="GHEA Grapalat" w:hAnsi="GHEA Grapalat" w:cs="Sylfaen"/>
          <w:sz w:val="20"/>
          <w:lang w:val="af-ZA"/>
        </w:rPr>
        <w:t xml:space="preserve"> </w:t>
      </w:r>
      <w:r w:rsidRPr="00E6597C">
        <w:rPr>
          <w:rFonts w:ascii="GHEA Grapalat" w:hAnsi="GHEA Grapalat" w:cs="Sylfaen"/>
          <w:sz w:val="20"/>
        </w:rPr>
        <w:t>պարզաբանումների</w:t>
      </w:r>
      <w:r w:rsidRPr="00E6597C">
        <w:rPr>
          <w:rFonts w:ascii="GHEA Grapalat" w:hAnsi="GHEA Grapalat" w:cs="Sylfaen"/>
          <w:sz w:val="20"/>
          <w:lang w:val="af-ZA"/>
        </w:rPr>
        <w:t xml:space="preserve"> </w:t>
      </w:r>
      <w:r w:rsidRPr="00E6597C">
        <w:rPr>
          <w:rFonts w:ascii="GHEA Grapalat" w:hAnsi="GHEA Grapalat" w:cs="Sylfaen"/>
          <w:sz w:val="20"/>
        </w:rPr>
        <w:t>վերաբերյալ</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ենթաբաբաժնում</w:t>
      </w:r>
      <w:r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Pr="00E6597C">
        <w:rPr>
          <w:rFonts w:ascii="GHEA Grapalat" w:hAnsi="GHEA Grapalat" w:cs="Tahoma"/>
          <w:sz w:val="20"/>
        </w:rPr>
        <w:t>։</w:t>
      </w:r>
      <w:r w:rsidRPr="00E6597C">
        <w:rPr>
          <w:rFonts w:ascii="GHEA Grapalat" w:hAnsi="GHEA Grapalat" w:cs="Tahoma"/>
          <w:sz w:val="20"/>
          <w:lang w:val="af-ZA"/>
        </w:rPr>
        <w:t xml:space="preserve"> </w:t>
      </w:r>
    </w:p>
    <w:p w:rsidR="00D43703" w:rsidRPr="00E6597C" w:rsidRDefault="00D43703" w:rsidP="00D43703">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Arial Unicode"/>
          <w:sz w:val="20"/>
        </w:rPr>
        <w:t>սույն</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հարցումը</w:t>
      </w:r>
      <w:r w:rsidRPr="00E6597C">
        <w:rPr>
          <w:rFonts w:ascii="GHEA Grapalat" w:hAnsi="GHEA Grapalat" w:cs="Sylfaen"/>
          <w:sz w:val="20"/>
          <w:lang w:val="af-ZA"/>
        </w:rPr>
        <w:t xml:space="preserve"> </w:t>
      </w:r>
      <w:r w:rsidRPr="00E6597C">
        <w:rPr>
          <w:rFonts w:ascii="GHEA Grapalat" w:hAnsi="GHEA Grapalat" w:cs="Sylfaen"/>
          <w:sz w:val="20"/>
          <w:lang w:val="ru-RU"/>
        </w:rPr>
        <w:t>վերաբերում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վերջինիս</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առաջարկվելիք</w:t>
      </w:r>
      <w:r w:rsidRPr="00E6597C">
        <w:rPr>
          <w:rFonts w:ascii="GHEA Grapalat" w:hAnsi="GHEA Grapalat" w:cs="Sylfaen"/>
          <w:sz w:val="20"/>
          <w:lang w:val="af-ZA"/>
        </w:rPr>
        <w:t xml:space="preserve"> </w:t>
      </w:r>
      <w:r>
        <w:rPr>
          <w:rFonts w:ascii="GHEA Grapalat" w:hAnsi="GHEA Grapalat" w:cs="Sylfaen"/>
          <w:sz w:val="20"/>
          <w:lang w:val="af-ZA"/>
        </w:rPr>
        <w:t xml:space="preserve">սարքերի և </w:t>
      </w:r>
      <w:r w:rsidRPr="00E6597C">
        <w:rPr>
          <w:rFonts w:ascii="GHEA Grapalat" w:hAnsi="GHEA Grapalat" w:cs="Sylfaen"/>
          <w:sz w:val="20"/>
          <w:lang w:val="af-ZA"/>
        </w:rPr>
        <w:t xml:space="preserve">սարքավորումների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նախատեսված</w:t>
      </w:r>
      <w:r w:rsidRPr="00E6597C">
        <w:rPr>
          <w:rFonts w:ascii="GHEA Grapalat" w:hAnsi="GHEA Grapalat" w:cs="Sylfaen"/>
          <w:sz w:val="20"/>
          <w:lang w:val="af-ZA"/>
        </w:rPr>
        <w:t xml:space="preserve">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բնութագրերին</w:t>
      </w:r>
      <w:r w:rsidRPr="00E6597C">
        <w:rPr>
          <w:rFonts w:ascii="GHEA Grapalat" w:hAnsi="GHEA Grapalat" w:cs="Sylfaen"/>
          <w:sz w:val="20"/>
          <w:lang w:val="af-ZA"/>
        </w:rPr>
        <w:t xml:space="preserve"> </w:t>
      </w:r>
      <w:r w:rsidRPr="00E6597C">
        <w:rPr>
          <w:rFonts w:ascii="GHEA Grapalat" w:hAnsi="GHEA Grapalat" w:cs="Sylfaen"/>
          <w:sz w:val="20"/>
          <w:lang w:val="ru-RU"/>
        </w:rPr>
        <w:t>համարժեքության</w:t>
      </w:r>
      <w:r w:rsidRPr="00E6597C">
        <w:rPr>
          <w:rFonts w:ascii="GHEA Grapalat" w:hAnsi="GHEA Grapalat" w:cs="Sylfaen"/>
          <w:sz w:val="20"/>
          <w:lang w:val="af-ZA"/>
        </w:rPr>
        <w:t xml:space="preserve"> </w:t>
      </w:r>
      <w:r w:rsidRPr="00E6597C">
        <w:rPr>
          <w:rFonts w:ascii="GHEA Grapalat" w:hAnsi="GHEA Grapalat" w:cs="Sylfaen"/>
          <w:sz w:val="20"/>
          <w:lang w:val="ru-RU"/>
        </w:rPr>
        <w:t>համա</w:t>
      </w:r>
      <w:r w:rsidRPr="00E6597C">
        <w:rPr>
          <w:rFonts w:ascii="GHEA Grapalat" w:hAnsi="GHEA Grapalat" w:cs="Sylfaen"/>
          <w:sz w:val="20"/>
          <w:lang w:val="af-ZA"/>
        </w:rPr>
        <w:softHyphen/>
      </w:r>
      <w:r w:rsidRPr="00E6597C">
        <w:rPr>
          <w:rFonts w:ascii="GHEA Grapalat" w:hAnsi="GHEA Grapalat" w:cs="Sylfaen"/>
          <w:sz w:val="20"/>
          <w:lang w:val="ru-RU"/>
        </w:rPr>
        <w:t>պատասխանությանը</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sz w:val="20"/>
          <w:szCs w:val="20"/>
        </w:rPr>
        <w:t>Ընդ</w:t>
      </w:r>
      <w:r w:rsidRPr="00E6597C">
        <w:rPr>
          <w:rFonts w:ascii="GHEA Grapalat" w:hAnsi="GHEA Grapalat"/>
          <w:sz w:val="20"/>
          <w:szCs w:val="20"/>
          <w:lang w:val="af-ZA"/>
        </w:rPr>
        <w:t xml:space="preserve"> </w:t>
      </w:r>
      <w:r w:rsidRPr="00E6597C">
        <w:rPr>
          <w:rFonts w:ascii="GHEA Grapalat" w:hAnsi="GHEA Grapalat"/>
          <w:sz w:val="20"/>
          <w:szCs w:val="20"/>
        </w:rPr>
        <w:t>որում</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գրավոր</w:t>
      </w:r>
      <w:r w:rsidRPr="00E6597C">
        <w:rPr>
          <w:rFonts w:ascii="GHEA Grapalat" w:hAnsi="GHEA Grapalat"/>
          <w:sz w:val="20"/>
          <w:szCs w:val="20"/>
          <w:lang w:val="af-ZA"/>
        </w:rPr>
        <w:t xml:space="preserve"> </w:t>
      </w:r>
      <w:r w:rsidRPr="00E6597C">
        <w:rPr>
          <w:rFonts w:ascii="GHEA Grapalat" w:hAnsi="GHEA Grapalat"/>
          <w:sz w:val="20"/>
          <w:szCs w:val="20"/>
        </w:rPr>
        <w:t>ծանուցվում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պարզաբանում</w:t>
      </w:r>
      <w:r w:rsidRPr="00E6597C">
        <w:rPr>
          <w:rFonts w:ascii="GHEA Grapalat" w:hAnsi="GHEA Grapalat"/>
          <w:sz w:val="20"/>
          <w:szCs w:val="20"/>
          <w:lang w:val="af-ZA"/>
        </w:rPr>
        <w:t xml:space="preserve"> </w:t>
      </w:r>
      <w:r w:rsidRPr="00E6597C">
        <w:rPr>
          <w:rFonts w:ascii="GHEA Grapalat" w:hAnsi="GHEA Grapalat"/>
          <w:sz w:val="20"/>
          <w:szCs w:val="20"/>
        </w:rPr>
        <w:t>չտրամադրելու</w:t>
      </w:r>
      <w:r w:rsidRPr="00E6597C">
        <w:rPr>
          <w:rFonts w:ascii="GHEA Grapalat" w:hAnsi="GHEA Grapalat"/>
          <w:sz w:val="20"/>
          <w:szCs w:val="20"/>
          <w:lang w:val="af-ZA"/>
        </w:rPr>
        <w:t xml:space="preserve"> </w:t>
      </w:r>
      <w:r w:rsidRPr="00E6597C">
        <w:rPr>
          <w:rFonts w:ascii="GHEA Grapalat" w:hAnsi="GHEA Grapalat"/>
          <w:sz w:val="20"/>
          <w:szCs w:val="20"/>
        </w:rPr>
        <w:t>հիմքերի</w:t>
      </w:r>
      <w:r w:rsidRPr="00E6597C">
        <w:rPr>
          <w:rFonts w:ascii="GHEA Grapalat" w:hAnsi="GHEA Grapalat"/>
          <w:sz w:val="20"/>
          <w:szCs w:val="20"/>
          <w:lang w:val="af-ZA"/>
        </w:rPr>
        <w:t xml:space="preserve"> </w:t>
      </w:r>
      <w:r w:rsidRPr="00E6597C">
        <w:rPr>
          <w:rFonts w:ascii="GHEA Grapalat" w:hAnsi="GHEA Grapalat"/>
          <w:sz w:val="20"/>
          <w:szCs w:val="20"/>
        </w:rPr>
        <w:t>մասին</w:t>
      </w:r>
      <w:r w:rsidRPr="00E6597C">
        <w:rPr>
          <w:rFonts w:ascii="GHEA Grapalat" w:hAnsi="GHEA Grapalat"/>
          <w:sz w:val="20"/>
          <w:szCs w:val="20"/>
          <w:lang w:val="af-ZA"/>
        </w:rPr>
        <w:t xml:space="preserve">` </w:t>
      </w:r>
      <w:r w:rsidRPr="00E6597C">
        <w:rPr>
          <w:rFonts w:ascii="GHEA Grapalat" w:hAnsi="GHEA Grapalat" w:cs="Sylfaen"/>
          <w:sz w:val="20"/>
          <w:szCs w:val="20"/>
        </w:rPr>
        <w:t>հարցումը</w:t>
      </w:r>
      <w:r w:rsidRPr="00E6597C">
        <w:rPr>
          <w:rFonts w:ascii="GHEA Grapalat" w:hAnsi="GHEA Grapalat"/>
          <w:sz w:val="20"/>
          <w:szCs w:val="20"/>
          <w:lang w:val="af-ZA"/>
        </w:rPr>
        <w:t xml:space="preserve"> </w:t>
      </w:r>
      <w:r w:rsidRPr="00E6597C">
        <w:rPr>
          <w:rFonts w:ascii="GHEA Grapalat" w:hAnsi="GHEA Grapalat" w:cs="Sylfaen"/>
          <w:sz w:val="20"/>
          <w:szCs w:val="20"/>
        </w:rPr>
        <w:t>ստանալու</w:t>
      </w:r>
      <w:r w:rsidRPr="00E6597C">
        <w:rPr>
          <w:rFonts w:ascii="GHEA Grapalat" w:hAnsi="GHEA Grapalat"/>
          <w:sz w:val="20"/>
          <w:szCs w:val="20"/>
          <w:lang w:val="af-ZA"/>
        </w:rPr>
        <w:t xml:space="preserve"> </w:t>
      </w:r>
      <w:r w:rsidRPr="00E6597C">
        <w:rPr>
          <w:rFonts w:ascii="GHEA Grapalat" w:hAnsi="GHEA Grapalat" w:cs="Sylfaen"/>
          <w:sz w:val="20"/>
          <w:szCs w:val="20"/>
        </w:rPr>
        <w:t>օրվան</w:t>
      </w:r>
      <w:r w:rsidRPr="00E6597C">
        <w:rPr>
          <w:rFonts w:ascii="GHEA Grapalat" w:hAnsi="GHEA Grapalat"/>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sz w:val="20"/>
          <w:szCs w:val="20"/>
          <w:lang w:val="af-ZA"/>
        </w:rPr>
        <w:t xml:space="preserve"> </w:t>
      </w:r>
      <w:r w:rsidRPr="00E6597C">
        <w:rPr>
          <w:rFonts w:ascii="GHEA Grapalat" w:hAnsi="GHEA Grapalat" w:cs="Sylfaen"/>
          <w:sz w:val="20"/>
          <w:szCs w:val="20"/>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օրացուցային</w:t>
      </w:r>
      <w:r w:rsidRPr="00E6597C">
        <w:rPr>
          <w:rFonts w:ascii="GHEA Grapalat" w:hAnsi="GHEA Grapalat"/>
          <w:sz w:val="20"/>
          <w:szCs w:val="20"/>
          <w:lang w:val="af-ZA"/>
        </w:rPr>
        <w:t xml:space="preserve"> </w:t>
      </w:r>
      <w:r w:rsidRPr="00E6597C">
        <w:rPr>
          <w:rFonts w:ascii="GHEA Grapalat" w:hAnsi="GHEA Grapalat" w:cs="Sylfaen"/>
          <w:sz w:val="20"/>
          <w:szCs w:val="20"/>
        </w:rPr>
        <w:t>օրվա</w:t>
      </w:r>
      <w:r w:rsidRPr="00E6597C">
        <w:rPr>
          <w:rFonts w:ascii="GHEA Grapalat" w:hAnsi="GHEA Grapalat"/>
          <w:sz w:val="20"/>
          <w:szCs w:val="20"/>
          <w:lang w:val="af-ZA"/>
        </w:rPr>
        <w:t xml:space="preserve"> </w:t>
      </w:r>
      <w:r w:rsidRPr="00E6597C">
        <w:rPr>
          <w:rFonts w:ascii="GHEA Grapalat" w:hAnsi="GHEA Grapalat" w:cs="Sylfaen"/>
          <w:sz w:val="20"/>
          <w:szCs w:val="20"/>
        </w:rPr>
        <w:t>ընթացքում</w:t>
      </w:r>
      <w:r w:rsidRPr="00E6597C">
        <w:rPr>
          <w:rFonts w:ascii="GHEA Grapalat" w:hAnsi="GHEA Grapalat"/>
          <w:sz w:val="20"/>
          <w:szCs w:val="20"/>
          <w:lang w:val="af-ZA"/>
        </w:rPr>
        <w:t>:</w:t>
      </w:r>
    </w:p>
    <w:p w:rsidR="00D43703" w:rsidRPr="00E6597C" w:rsidRDefault="00D43703" w:rsidP="00D43703">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Pr="00E6597C">
        <w:rPr>
          <w:rFonts w:ascii="GHEA Grapalat" w:hAnsi="GHEA Grapalat" w:cs="Tahoma"/>
          <w:sz w:val="20"/>
        </w:rPr>
        <w:t>։</w:t>
      </w:r>
      <w:r w:rsidRPr="00E6597C">
        <w:rPr>
          <w:rFonts w:ascii="GHEA Grapalat" w:hAnsi="GHEA Grapalat" w:cs="Arial Unicode"/>
          <w:sz w:val="20"/>
          <w:lang w:val="af-ZA"/>
        </w:rPr>
        <w:t xml:space="preserve"> </w:t>
      </w:r>
    </w:p>
    <w:p w:rsidR="00D43703" w:rsidRPr="00E6597C" w:rsidRDefault="00D43703" w:rsidP="00D43703">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D43703">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D43703">
        <w:rPr>
          <w:rFonts w:ascii="GHEA Grapalat" w:hAnsi="GHEA Grapalat" w:cs="Sylfaen"/>
          <w:sz w:val="20"/>
          <w:lang w:val="hy-AM"/>
        </w:rPr>
        <w:t xml:space="preserve"> </w:t>
      </w:r>
      <w:r w:rsidRPr="00E6597C">
        <w:rPr>
          <w:rFonts w:ascii="GHEA Grapalat" w:hAnsi="GHEA Grapalat" w:cs="Arial Unicode"/>
          <w:sz w:val="20"/>
          <w:lang w:val="hy-AM"/>
        </w:rPr>
        <w:t xml:space="preserve">3.6 </w:t>
      </w:r>
      <w:r w:rsidRPr="00E6597C">
        <w:rPr>
          <w:rFonts w:ascii="GHEA Grapalat" w:hAnsi="GHEA Grapalat" w:cs="Sylfaen"/>
          <w:sz w:val="20"/>
          <w:lang w:val="hy-AM"/>
        </w:rPr>
        <w:t>Հրավերում</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Arial Unicode"/>
          <w:sz w:val="20"/>
          <w:lang w:val="hy-AM"/>
        </w:rPr>
        <w:t xml:space="preserve"> </w:t>
      </w:r>
      <w:r w:rsidRPr="00E6597C">
        <w:rPr>
          <w:rFonts w:ascii="GHEA Grapalat" w:hAnsi="GHEA Grapalat" w:cs="Sylfaen"/>
          <w:sz w:val="20"/>
          <w:lang w:val="hy-AM"/>
        </w:rPr>
        <w:t>կատարվելու</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հայտերը</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ներկայացնելու</w:t>
      </w:r>
      <w:r w:rsidRPr="00E6597C">
        <w:rPr>
          <w:rFonts w:ascii="GHEA Grapalat" w:hAnsi="GHEA Grapalat" w:cs="Arial Unicode"/>
          <w:sz w:val="20"/>
          <w:lang w:val="hy-AM"/>
        </w:rPr>
        <w:t xml:space="preserve"> </w:t>
      </w:r>
      <w:r w:rsidRPr="00E6597C">
        <w:rPr>
          <w:rFonts w:ascii="GHEA Grapalat" w:hAnsi="GHEA Grapalat" w:cs="Sylfaen"/>
          <w:sz w:val="20"/>
          <w:lang w:val="hy-AM"/>
        </w:rPr>
        <w:t>վերջնաժամկետը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հաշվվում</w:t>
      </w:r>
      <w:r w:rsidRPr="00E6597C">
        <w:rPr>
          <w:rFonts w:ascii="GHEA Grapalat" w:hAnsi="GHEA Grapalat" w:cs="Arial Unicode"/>
          <w:sz w:val="20"/>
          <w:lang w:val="hy-AM"/>
        </w:rPr>
        <w:t xml:space="preserve"> </w:t>
      </w:r>
      <w:r w:rsidRPr="00E6597C">
        <w:rPr>
          <w:rFonts w:ascii="GHEA Grapalat" w:hAnsi="GHEA Grapalat" w:cs="Sylfaen"/>
          <w:sz w:val="20"/>
          <w:lang w:val="hy-AM"/>
        </w:rPr>
        <w:t>է</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փոփոխությունների</w:t>
      </w:r>
      <w:r w:rsidRPr="00E6597C">
        <w:rPr>
          <w:rFonts w:ascii="GHEA Grapalat" w:hAnsi="GHEA Grapalat" w:cs="Arial Unicode"/>
          <w:sz w:val="20"/>
          <w:lang w:val="hy-AM"/>
        </w:rPr>
        <w:t xml:space="preserve"> </w:t>
      </w:r>
      <w:r w:rsidRPr="00E6597C">
        <w:rPr>
          <w:rFonts w:ascii="GHEA Grapalat" w:hAnsi="GHEA Grapalat" w:cs="Sylfaen"/>
          <w:sz w:val="20"/>
          <w:lang w:val="hy-AM"/>
        </w:rPr>
        <w:t>մասին</w:t>
      </w:r>
      <w:r w:rsidRPr="00E6597C">
        <w:rPr>
          <w:rFonts w:ascii="GHEA Grapalat" w:hAnsi="GHEA Grapalat" w:cs="Arial Unicode"/>
          <w:sz w:val="20"/>
          <w:lang w:val="hy-AM"/>
        </w:rPr>
        <w:t xml:space="preserve"> </w:t>
      </w:r>
      <w:r w:rsidRPr="00E6597C">
        <w:rPr>
          <w:rFonts w:ascii="GHEA Grapalat" w:hAnsi="GHEA Grapalat" w:cs="Sylfaen"/>
          <w:sz w:val="20"/>
          <w:lang w:val="hy-AM"/>
        </w:rPr>
        <w:t>տեղեկագրում</w:t>
      </w:r>
      <w:r w:rsidRPr="00E6597C">
        <w:rPr>
          <w:rFonts w:ascii="GHEA Grapalat" w:hAnsi="GHEA Grapalat" w:cs="Arial"/>
          <w:sz w:val="20"/>
          <w:lang w:val="hy-AM"/>
        </w:rPr>
        <w:t xml:space="preserve"> </w:t>
      </w:r>
      <w:r w:rsidRPr="00E6597C">
        <w:rPr>
          <w:rFonts w:ascii="GHEA Grapalat" w:hAnsi="GHEA Grapalat" w:cs="Sylfaen"/>
          <w:sz w:val="20"/>
          <w:lang w:val="hy-AM"/>
        </w:rPr>
        <w:t>հայտարարության</w:t>
      </w:r>
      <w:r w:rsidRPr="00E6597C">
        <w:rPr>
          <w:rFonts w:ascii="GHEA Grapalat" w:hAnsi="GHEA Grapalat" w:cs="Arial Unicode"/>
          <w:sz w:val="20"/>
          <w:lang w:val="hy-AM"/>
        </w:rPr>
        <w:t xml:space="preserve"> </w:t>
      </w:r>
      <w:r w:rsidRPr="00E6597C">
        <w:rPr>
          <w:rFonts w:ascii="GHEA Grapalat" w:hAnsi="GHEA Grapalat" w:cs="Sylfaen"/>
          <w:sz w:val="20"/>
          <w:lang w:val="hy-AM"/>
        </w:rPr>
        <w:t>հրապարակման</w:t>
      </w:r>
      <w:r w:rsidRPr="00E6597C">
        <w:rPr>
          <w:rFonts w:ascii="GHEA Grapalat" w:hAnsi="GHEA Grapalat" w:cs="Arial Unicode"/>
          <w:sz w:val="20"/>
          <w:lang w:val="hy-AM"/>
        </w:rPr>
        <w:t xml:space="preserve"> </w:t>
      </w:r>
      <w:r w:rsidRPr="00E6597C">
        <w:rPr>
          <w:rFonts w:ascii="GHEA Grapalat" w:hAnsi="GHEA Grapalat" w:cs="Sylfaen"/>
          <w:sz w:val="20"/>
          <w:lang w:val="hy-AM"/>
        </w:rPr>
        <w:t>օրվանից</w:t>
      </w:r>
      <w:r w:rsidRPr="00E6597C">
        <w:rPr>
          <w:rFonts w:ascii="GHEA Grapalat" w:hAnsi="GHEA Grapalat" w:cs="Tahoma"/>
          <w:sz w:val="20"/>
          <w:lang w:val="hy-AM"/>
        </w:rPr>
        <w:t>։</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մասնակիցները</w:t>
      </w:r>
      <w:r w:rsidRPr="00E6597C">
        <w:rPr>
          <w:rFonts w:ascii="GHEA Grapalat" w:hAnsi="GHEA Grapalat" w:cs="Arial Unicode"/>
          <w:sz w:val="20"/>
          <w:lang w:val="hy-AM"/>
        </w:rPr>
        <w:t xml:space="preserve"> </w:t>
      </w:r>
      <w:r w:rsidRPr="00E6597C">
        <w:rPr>
          <w:rFonts w:ascii="GHEA Grapalat" w:hAnsi="GHEA Grapalat" w:cs="Sylfaen"/>
          <w:sz w:val="20"/>
          <w:lang w:val="hy-AM"/>
        </w:rPr>
        <w:t>պարտավոր</w:t>
      </w:r>
      <w:r w:rsidRPr="00E6597C">
        <w:rPr>
          <w:rFonts w:ascii="GHEA Grapalat" w:hAnsi="GHEA Grapalat" w:cs="Arial Unicode"/>
          <w:sz w:val="20"/>
          <w:lang w:val="hy-AM"/>
        </w:rPr>
        <w:t xml:space="preserve"> </w:t>
      </w:r>
      <w:r w:rsidRPr="00E6597C">
        <w:rPr>
          <w:rFonts w:ascii="GHEA Grapalat" w:hAnsi="GHEA Grapalat" w:cs="Sylfaen"/>
          <w:sz w:val="20"/>
          <w:lang w:val="hy-AM"/>
        </w:rPr>
        <w:t>են</w:t>
      </w:r>
      <w:r w:rsidRPr="00E6597C">
        <w:rPr>
          <w:rFonts w:ascii="GHEA Grapalat" w:hAnsi="GHEA Grapalat" w:cs="Arial Unicode"/>
          <w:sz w:val="20"/>
          <w:lang w:val="hy-AM"/>
        </w:rPr>
        <w:t xml:space="preserve"> </w:t>
      </w:r>
      <w:r w:rsidRPr="00E6597C">
        <w:rPr>
          <w:rFonts w:ascii="GHEA Grapalat" w:hAnsi="GHEA Grapalat" w:cs="Sylfaen"/>
          <w:sz w:val="20"/>
          <w:lang w:val="hy-AM"/>
        </w:rPr>
        <w:t>երկարաձգել</w:t>
      </w:r>
      <w:r w:rsidRPr="00E6597C">
        <w:rPr>
          <w:rFonts w:ascii="GHEA Grapalat" w:hAnsi="GHEA Grapalat" w:cs="Arial Unicode"/>
          <w:sz w:val="20"/>
          <w:lang w:val="hy-AM"/>
        </w:rPr>
        <w:t xml:space="preserve"> </w:t>
      </w:r>
      <w:r w:rsidRPr="00E6597C">
        <w:rPr>
          <w:rFonts w:ascii="GHEA Grapalat" w:hAnsi="GHEA Grapalat" w:cs="Sylfaen"/>
          <w:sz w:val="20"/>
          <w:lang w:val="hy-AM"/>
        </w:rPr>
        <w:t>իրենց</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ներկայացրած</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ապահովման</w:t>
      </w:r>
      <w:r w:rsidRPr="00E6597C">
        <w:rPr>
          <w:rFonts w:ascii="GHEA Grapalat" w:hAnsi="GHEA Grapalat" w:cs="Arial Unicode"/>
          <w:sz w:val="20"/>
          <w:lang w:val="hy-AM"/>
        </w:rPr>
        <w:t xml:space="preserve"> վավերականության </w:t>
      </w:r>
      <w:r w:rsidRPr="00E6597C">
        <w:rPr>
          <w:rFonts w:ascii="GHEA Grapalat" w:hAnsi="GHEA Grapalat" w:cs="Sylfaen"/>
          <w:sz w:val="20"/>
          <w:lang w:val="hy-AM"/>
        </w:rPr>
        <w:t>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կամ</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նոր</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ապահովում</w:t>
      </w:r>
      <w:r w:rsidRPr="00E6597C">
        <w:rPr>
          <w:rStyle w:val="af6"/>
          <w:rFonts w:ascii="GHEA Grapalat" w:hAnsi="GHEA Grapalat" w:cs="Sylfaen"/>
          <w:color w:val="FFFFFF"/>
          <w:sz w:val="20"/>
          <w:shd w:val="clear" w:color="auto" w:fill="FFFFFF"/>
          <w:lang w:val="ru-RU"/>
        </w:rPr>
        <w:footnoteReference w:id="5"/>
      </w:r>
      <w:r w:rsidRPr="00E6597C">
        <w:rPr>
          <w:rFonts w:ascii="GHEA Grapalat" w:hAnsi="GHEA Grapalat" w:cs="Tahoma"/>
          <w:sz w:val="20"/>
          <w:lang w:val="hy-AM"/>
        </w:rPr>
        <w:t>։</w:t>
      </w:r>
      <w:r w:rsidRPr="00D43703">
        <w:rPr>
          <w:rFonts w:ascii="GHEA Grapalat" w:hAnsi="GHEA Grapalat" w:cs="Tahoma"/>
          <w:sz w:val="20"/>
          <w:vertAlign w:val="superscript"/>
          <w:lang w:val="hy-AM"/>
        </w:rPr>
        <w:t>6</w:t>
      </w:r>
      <w:r w:rsidRPr="00E6597C">
        <w:rPr>
          <w:rFonts w:ascii="GHEA Grapalat" w:hAnsi="GHEA Grapalat" w:cs="Arial Unicode"/>
          <w:sz w:val="20"/>
          <w:lang w:val="hy-AM"/>
        </w:rPr>
        <w:t xml:space="preserve"> </w:t>
      </w:r>
    </w:p>
    <w:p w:rsidR="00D43703" w:rsidRPr="00E6597C" w:rsidRDefault="00D43703" w:rsidP="00D43703">
      <w:pPr>
        <w:ind w:firstLine="567"/>
        <w:jc w:val="both"/>
        <w:rPr>
          <w:rFonts w:ascii="GHEA Grapalat" w:hAnsi="GHEA Grapalat"/>
          <w:b/>
          <w:sz w:val="20"/>
          <w:lang w:val="hy-AM"/>
        </w:rPr>
      </w:pPr>
    </w:p>
    <w:p w:rsidR="00D43703" w:rsidRPr="00E6597C" w:rsidRDefault="00D43703" w:rsidP="00D43703">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rsidR="00D43703" w:rsidRPr="00E6597C" w:rsidRDefault="00D43703" w:rsidP="00D43703">
      <w:pPr>
        <w:jc w:val="center"/>
        <w:rPr>
          <w:rFonts w:ascii="GHEA Grapalat" w:hAnsi="GHEA Grapalat"/>
          <w:b/>
          <w:sz w:val="20"/>
          <w:lang w:val="hy-AM"/>
        </w:rPr>
      </w:pPr>
      <w:r w:rsidRPr="00E6597C">
        <w:rPr>
          <w:rFonts w:ascii="GHEA Grapalat" w:hAnsi="GHEA Grapalat"/>
          <w:b/>
          <w:sz w:val="20"/>
          <w:lang w:val="hy-AM"/>
        </w:rPr>
        <w:t xml:space="preserve">  </w:t>
      </w:r>
    </w:p>
    <w:p w:rsidR="00D43703" w:rsidRPr="00E6597C" w:rsidRDefault="00D43703" w:rsidP="00D43703">
      <w:pPr>
        <w:ind w:firstLine="567"/>
        <w:jc w:val="both"/>
        <w:rPr>
          <w:rFonts w:ascii="GHEA Grapalat" w:hAnsi="GHEA Grapalat"/>
          <w:sz w:val="20"/>
          <w:lang w:val="hy-AM"/>
        </w:rPr>
      </w:pPr>
      <w:r w:rsidRPr="00E6597C">
        <w:rPr>
          <w:rFonts w:ascii="GHEA Grapalat" w:hAnsi="GHEA Grapalat"/>
          <w:sz w:val="20"/>
          <w:lang w:val="hy-AM"/>
        </w:rPr>
        <w:lastRenderedPageBreak/>
        <w:t>4</w:t>
      </w:r>
      <w:r w:rsidRPr="00E6597C">
        <w:rPr>
          <w:rFonts w:ascii="GHEA Grapalat" w:hAnsi="GHEA Grapalat" w:cs="Sylfaen"/>
          <w:sz w:val="20"/>
          <w:lang w:val="hy-AM"/>
        </w:rPr>
        <w:t>.1 Սույն ընթացակարգին մասնակցելու համար մասնակիցը հանձնաժողովին ներկայացնում է հայտ</w:t>
      </w:r>
      <w:r w:rsidRPr="00E6597C">
        <w:rPr>
          <w:rFonts w:ascii="GHEA Grapalat" w:hAnsi="GHEA Grapalat" w:cs="Tahoma"/>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Հայտը սույն հրավերի հիման վրա մասնակցի կողմից ներկայացվող առաջարկն է:</w:t>
      </w:r>
    </w:p>
    <w:p w:rsidR="00D43703" w:rsidRPr="00E6597C" w:rsidRDefault="00D43703" w:rsidP="00D43703">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Pr="00E6597C">
        <w:rPr>
          <w:rFonts w:ascii="GHEA Grapalat" w:hAnsi="GHEA Grapalat" w:cs="Sylfaen"/>
        </w:rPr>
        <w:t>է</w:t>
      </w:r>
      <w:r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D43703">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Pr="00E6597C">
        <w:rPr>
          <w:rFonts w:ascii="GHEA Grapalat" w:hAnsi="GHEA Grapalat" w:cs="Sylfaen"/>
          <w:szCs w:val="24"/>
          <w:lang w:val="hy-AM"/>
        </w:rPr>
        <w:t xml:space="preserve">։  </w:t>
      </w:r>
    </w:p>
    <w:p w:rsidR="00D43703" w:rsidRPr="00E6597C" w:rsidRDefault="00D43703" w:rsidP="00D43703">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Հայտը ներկայացվում է մինչև դրա համար սույն հրավերով սահմանված ժամկետի ավարտը։</w:t>
      </w:r>
    </w:p>
    <w:p w:rsidR="00D43703" w:rsidRPr="00E6597C" w:rsidRDefault="00D43703" w:rsidP="00D43703">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D43703" w:rsidRPr="00E6597C" w:rsidRDefault="00D43703" w:rsidP="00D43703">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Pr="00E6597C">
        <w:rPr>
          <w:rFonts w:ascii="GHEA Grapalat" w:hAnsi="GHEA Grapalat" w:cs="Sylfaen"/>
          <w:szCs w:val="24"/>
        </w:rPr>
        <w:t xml:space="preserve">4.2  </w:t>
      </w:r>
      <w:r w:rsidRPr="00D43703">
        <w:rPr>
          <w:rFonts w:ascii="GHEA Grapalat" w:hAnsi="GHEA Grapalat" w:cs="Sylfaen"/>
          <w:szCs w:val="24"/>
          <w:lang w:val="hy-AM"/>
        </w:rPr>
        <w:t xml:space="preserve">Ընթացակարգի հայտերն անհրաժեշտ է ներկայացնել </w:t>
      </w:r>
      <w:r w:rsidRPr="00E6597C">
        <w:rPr>
          <w:rFonts w:ascii="GHEA Grapalat" w:hAnsi="GHEA Grapalat" w:cs="Sylfaen"/>
        </w:rPr>
        <w:t>հանձնաժողովին</w:t>
      </w:r>
      <w:r w:rsidRPr="00D43703">
        <w:rPr>
          <w:rFonts w:ascii="GHEA Grapalat" w:hAnsi="GHEA Grapalat" w:cs="Sylfaen"/>
          <w:szCs w:val="24"/>
          <w:lang w:val="hy-AM"/>
        </w:rPr>
        <w:t xml:space="preserve"> ոչ ուշ, քան սույն ընթացակարգի հայտարարությունը և հրավերը տեղեկագրում </w:t>
      </w:r>
      <w:r w:rsidR="0077792B">
        <w:rPr>
          <w:rFonts w:ascii="GHEA Grapalat" w:hAnsi="GHEA Grapalat" w:cs="Sylfaen"/>
          <w:szCs w:val="24"/>
          <w:lang w:val="hy-AM"/>
        </w:rPr>
        <w:t>հրապարակվելու օրվանից հաշված «</w:t>
      </w:r>
      <w:r w:rsidR="0077792B" w:rsidRPr="0077792B">
        <w:rPr>
          <w:rFonts w:ascii="GHEA Grapalat" w:hAnsi="GHEA Grapalat" w:cs="Sylfaen"/>
          <w:szCs w:val="24"/>
          <w:lang w:val="hy-AM"/>
        </w:rPr>
        <w:t>7</w:t>
      </w:r>
      <w:r w:rsidRPr="00D43703">
        <w:rPr>
          <w:rFonts w:ascii="GHEA Grapalat" w:hAnsi="GHEA Grapalat" w:cs="Sylfaen"/>
          <w:szCs w:val="24"/>
          <w:lang w:val="hy-AM"/>
        </w:rPr>
        <w:t>»րդ օրվա ժամը «</w:t>
      </w:r>
      <w:r w:rsidR="0077792B" w:rsidRPr="0077792B">
        <w:rPr>
          <w:rFonts w:ascii="GHEA Grapalat" w:hAnsi="GHEA Grapalat" w:cs="Sylfaen"/>
          <w:sz w:val="24"/>
          <w:szCs w:val="24"/>
          <w:vertAlign w:val="subscript"/>
          <w:lang w:val="hy-AM"/>
        </w:rPr>
        <w:t>12:00</w:t>
      </w:r>
      <w:r w:rsidRPr="00D43703">
        <w:rPr>
          <w:rFonts w:ascii="GHEA Grapalat" w:hAnsi="GHEA Grapalat" w:cs="Sylfaen"/>
          <w:szCs w:val="24"/>
          <w:lang w:val="hy-AM"/>
        </w:rPr>
        <w:t>»-ն, «</w:t>
      </w:r>
      <w:r w:rsidR="0077792B" w:rsidRPr="0077792B">
        <w:rPr>
          <w:rFonts w:ascii="GHEA Grapalat" w:hAnsi="GHEA Grapalat" w:cs="Sylfaen"/>
          <w:sz w:val="24"/>
          <w:szCs w:val="24"/>
          <w:vertAlign w:val="subscript"/>
          <w:lang w:val="hy-AM"/>
        </w:rPr>
        <w:t xml:space="preserve"> </w:t>
      </w:r>
      <w:r w:rsidR="0077792B" w:rsidRPr="0077792B">
        <w:rPr>
          <w:rFonts w:ascii="GHEA Grapalat" w:hAnsi="GHEA Grapalat" w:cs="Sylfaen"/>
          <w:szCs w:val="24"/>
          <w:lang w:val="hy-AM"/>
        </w:rPr>
        <w:t xml:space="preserve"> </w:t>
      </w:r>
      <w:r w:rsidR="0077792B" w:rsidRPr="0077792B">
        <w:rPr>
          <w:rFonts w:ascii="Sylfaen" w:hAnsi="Sylfaen" w:cs="Sylfaen"/>
          <w:szCs w:val="24"/>
          <w:lang w:val="hy-AM"/>
        </w:rPr>
        <w:t>գ.  Արևաշատ  Երևանյան  խճղ. 1</w:t>
      </w:r>
      <w:r w:rsidR="0077792B" w:rsidRPr="00564D16">
        <w:rPr>
          <w:rFonts w:ascii="Sylfaen" w:hAnsi="Sylfaen" w:cs="Sylfaen"/>
          <w:szCs w:val="24"/>
          <w:lang w:val="hy-AM"/>
        </w:rPr>
        <w:t>6</w:t>
      </w:r>
      <w:r w:rsidRPr="00D43703">
        <w:rPr>
          <w:rFonts w:ascii="GHEA Grapalat" w:hAnsi="GHEA Grapalat" w:cs="Sylfaen"/>
          <w:szCs w:val="24"/>
          <w:lang w:val="hy-AM"/>
        </w:rPr>
        <w:t>» հասցեով:</w:t>
      </w:r>
    </w:p>
    <w:p w:rsidR="00D43703" w:rsidRPr="00D43703" w:rsidRDefault="00D43703" w:rsidP="00D43703">
      <w:pPr>
        <w:pStyle w:val="23"/>
        <w:spacing w:line="240" w:lineRule="auto"/>
        <w:ind w:firstLine="567"/>
        <w:rPr>
          <w:rFonts w:ascii="GHEA Grapalat" w:hAnsi="GHEA Grapalat" w:cs="Sylfaen"/>
          <w:szCs w:val="24"/>
          <w:lang w:val="hy-AM"/>
        </w:rPr>
      </w:pPr>
      <w:r w:rsidRPr="00D43703">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6597C">
        <w:rPr>
          <w:rFonts w:ascii="GHEA Grapalat" w:hAnsi="GHEA Grapalat"/>
          <w:sz w:val="24"/>
          <w:szCs w:val="24"/>
        </w:rPr>
        <w:t>«</w:t>
      </w:r>
      <w:r w:rsidR="00564D16" w:rsidRPr="00564D16">
        <w:rPr>
          <w:rFonts w:ascii="Sylfaen" w:hAnsi="Sylfaen" w:cs="Sylfaen"/>
          <w:sz w:val="32"/>
          <w:szCs w:val="32"/>
          <w:vertAlign w:val="subscript"/>
          <w:lang w:val="hy-AM"/>
        </w:rPr>
        <w:t xml:space="preserve">Արփենիկ </w:t>
      </w:r>
      <w:r w:rsidR="00564D16" w:rsidRPr="00564D16">
        <w:rPr>
          <w:rFonts w:ascii="GHEA Grapalat" w:hAnsi="GHEA Grapalat"/>
          <w:sz w:val="24"/>
          <w:szCs w:val="24"/>
          <w:lang w:val="hy-AM"/>
        </w:rPr>
        <w:t xml:space="preserve"> </w:t>
      </w:r>
      <w:r w:rsidR="00564D16" w:rsidRPr="00564D16">
        <w:rPr>
          <w:rFonts w:ascii="Sylfaen" w:hAnsi="Sylfaen"/>
          <w:sz w:val="24"/>
          <w:szCs w:val="24"/>
          <w:lang w:val="hy-AM"/>
        </w:rPr>
        <w:t>Վարդանյանին</w:t>
      </w:r>
      <w:r w:rsidRPr="00E6597C">
        <w:rPr>
          <w:rFonts w:ascii="GHEA Grapalat" w:hAnsi="GHEA Grapalat"/>
          <w:sz w:val="24"/>
          <w:szCs w:val="24"/>
        </w:rPr>
        <w:t>»</w:t>
      </w:r>
      <w:r w:rsidRPr="00D43703">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D43703" w:rsidRPr="00E6597C" w:rsidRDefault="00D43703" w:rsidP="00D43703">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4.3 Մասնակիցը հայտով ներկայացնում է`</w:t>
      </w:r>
    </w:p>
    <w:p w:rsidR="00D43703" w:rsidRPr="00E6597C" w:rsidRDefault="00D43703" w:rsidP="00D43703">
      <w:pPr>
        <w:pStyle w:val="23"/>
        <w:spacing w:line="240" w:lineRule="auto"/>
        <w:ind w:firstLine="567"/>
        <w:rPr>
          <w:rFonts w:ascii="GHEA Grapalat" w:hAnsi="GHEA Grapalat" w:cs="Sylfaen"/>
          <w:szCs w:val="24"/>
          <w:lang w:val="hy-AM"/>
        </w:rPr>
      </w:pPr>
      <w:bookmarkStart w:id="4"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rsidR="00D43703" w:rsidRPr="00E6597C" w:rsidRDefault="00D43703" w:rsidP="00D43703">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ա) հավաստում սույն հրավերով սահմանված մասնակ</w:t>
      </w:r>
      <w:r w:rsidRPr="00E6597C">
        <w:rPr>
          <w:rFonts w:ascii="GHEA Grapalat" w:hAnsi="GHEA Grapalat" w:cs="Sylfaen"/>
          <w:szCs w:val="24"/>
          <w:lang w:val="hy-AM"/>
        </w:rPr>
        <w:softHyphen/>
        <w:t>ցության իրավունքի պահանջներին իր տվյալների համապատասխանության մասին.</w:t>
      </w:r>
    </w:p>
    <w:p w:rsidR="00D43703" w:rsidRPr="00E6597C" w:rsidRDefault="00D43703" w:rsidP="00D43703">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Pr="00E6597C">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D43703" w:rsidRPr="00E6597C" w:rsidRDefault="00D43703" w:rsidP="00D43703">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D43703" w:rsidRPr="00E6597C" w:rsidRDefault="00D43703" w:rsidP="00D43703">
      <w:pPr>
        <w:pStyle w:val="23"/>
        <w:spacing w:line="240" w:lineRule="auto"/>
        <w:ind w:firstLine="567"/>
        <w:rPr>
          <w:rFonts w:ascii="GHEA Grapalat" w:hAnsi="GHEA Grapalat" w:cs="Sylfaen"/>
          <w:szCs w:val="24"/>
          <w:lang w:val="hy-AM"/>
        </w:rPr>
      </w:pPr>
      <w:bookmarkStart w:id="5" w:name="_Hlk9261892"/>
      <w:bookmarkEnd w:id="4"/>
      <w:r w:rsidRPr="00E6597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D43703" w:rsidRPr="00E6597C" w:rsidRDefault="00D43703" w:rsidP="00D43703">
      <w:pPr>
        <w:pStyle w:val="norm"/>
        <w:spacing w:line="240" w:lineRule="auto"/>
        <w:ind w:firstLine="630"/>
        <w:rPr>
          <w:rFonts w:ascii="GHEA Grapalat" w:hAnsi="GHEA Grapalat" w:cs="Sylfaen"/>
          <w:szCs w:val="24"/>
          <w:lang w:val="hy-AM"/>
        </w:rPr>
      </w:pPr>
      <w:r w:rsidRPr="00E6597C">
        <w:rPr>
          <w:rFonts w:ascii="GHEA Grapalat" w:hAnsi="GHEA Grapalat"/>
          <w:sz w:val="20"/>
          <w:lang w:val="hy-AM"/>
        </w:rPr>
        <w:t xml:space="preserve">ե) </w:t>
      </w:r>
      <w:r w:rsidRPr="00E6597C">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E6597C">
        <w:rPr>
          <w:rFonts w:ascii="GHEA Grapalat" w:hAnsi="GHEA Grapalat"/>
          <w:sz w:val="20"/>
          <w:lang w:val="hy-AM"/>
        </w:rPr>
        <w:t xml:space="preserve">: Ընդ որում </w:t>
      </w:r>
      <w:r w:rsidRPr="00E6597C">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E6597C">
        <w:rPr>
          <w:rFonts w:ascii="GHEA Grapalat" w:hAnsi="GHEA Grapalat" w:cs="Sylfaen"/>
          <w:szCs w:val="24"/>
          <w:lang w:val="hy-AM"/>
        </w:rPr>
        <w:t xml:space="preserve"> </w:t>
      </w:r>
    </w:p>
    <w:bookmarkEnd w:id="5"/>
    <w:p w:rsidR="00D43703" w:rsidRPr="00E6597C" w:rsidRDefault="00D43703" w:rsidP="00D43703">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2) իր կողմից հաստատված գնային առաջարկ</w:t>
      </w:r>
    </w:p>
    <w:p w:rsidR="00D43703" w:rsidRPr="00E6597C" w:rsidRDefault="00D43703" w:rsidP="00D43703">
      <w:pPr>
        <w:ind w:firstLine="567"/>
        <w:jc w:val="both"/>
        <w:rPr>
          <w:rFonts w:ascii="GHEA Grapalat" w:hAnsi="GHEA Grapalat" w:cs="Sylfaen"/>
          <w:color w:val="FFFFFF"/>
          <w:sz w:val="20"/>
          <w:lang w:val="hy-AM"/>
        </w:rPr>
      </w:pPr>
      <w:r w:rsidRPr="00E6597C">
        <w:rPr>
          <w:rFonts w:ascii="GHEA Grapalat" w:hAnsi="GHEA Grapalat" w:cs="Sylfaen"/>
          <w:sz w:val="20"/>
          <w:lang w:val="hy-AM"/>
        </w:rPr>
        <w:t xml:space="preserve">  </w:t>
      </w:r>
      <w:r w:rsidRPr="00D43703">
        <w:rPr>
          <w:rFonts w:ascii="GHEA Grapalat" w:hAnsi="GHEA Grapalat" w:cs="Sylfaen"/>
          <w:sz w:val="20"/>
          <w:lang w:val="hy-AM"/>
        </w:rPr>
        <w:t>3</w:t>
      </w:r>
      <w:r w:rsidRPr="00E6597C">
        <w:rPr>
          <w:rFonts w:ascii="GHEA Grapalat" w:hAnsi="GHEA Grapalat" w:cs="Sylfaen"/>
          <w:sz w:val="20"/>
          <w:lang w:val="hy-AM"/>
        </w:rPr>
        <w:t>) հայտի ապահովում կանխիկ փողի կամ բանկային երաշխիքի ձևով:</w:t>
      </w:r>
      <w:r w:rsidRPr="00E6597C" w:rsidDel="00B61894">
        <w:rPr>
          <w:rFonts w:ascii="GHEA Grapalat" w:hAnsi="GHEA Grapalat" w:cs="Sylfaen"/>
          <w:sz w:val="20"/>
          <w:lang w:val="hy-AM"/>
        </w:rPr>
        <w:t xml:space="preserve"> </w:t>
      </w:r>
      <w:r w:rsidRPr="00D43703">
        <w:rPr>
          <w:rFonts w:ascii="GHEA Grapalat" w:hAnsi="GHEA Grapalat" w:cs="Sylfaen"/>
          <w:sz w:val="20"/>
          <w:vertAlign w:val="superscript"/>
          <w:lang w:val="hy-AM"/>
        </w:rPr>
        <w:t>7</w:t>
      </w:r>
      <w:r w:rsidRPr="00E6597C">
        <w:rPr>
          <w:rStyle w:val="af6"/>
          <w:rFonts w:ascii="GHEA Grapalat" w:hAnsi="GHEA Grapalat"/>
          <w:color w:val="FFFFFF"/>
          <w:sz w:val="20"/>
          <w:lang w:val="hy-AM"/>
        </w:rPr>
        <w:footnoteReference w:id="6"/>
      </w:r>
    </w:p>
    <w:p w:rsidR="00D43703" w:rsidRPr="00D43703" w:rsidRDefault="00D43703" w:rsidP="00D43703">
      <w:pPr>
        <w:pStyle w:val="norm"/>
        <w:spacing w:line="240" w:lineRule="auto"/>
        <w:rPr>
          <w:rFonts w:ascii="GHEA Grapalat" w:hAnsi="GHEA Grapalat" w:cs="Sylfaen"/>
          <w:sz w:val="20"/>
          <w:szCs w:val="24"/>
          <w:lang w:val="hy-AM" w:eastAsia="en-US"/>
        </w:rPr>
      </w:pPr>
      <w:r w:rsidRPr="00D43703">
        <w:rPr>
          <w:rFonts w:ascii="GHEA Grapalat" w:hAnsi="GHEA Grapalat" w:cs="Sylfaen"/>
          <w:sz w:val="20"/>
          <w:szCs w:val="24"/>
          <w:lang w:val="hy-AM" w:eastAsia="en-US"/>
        </w:rPr>
        <w:t>4) շինարարական աշխատանքների գնման դեպքում՝</w:t>
      </w:r>
    </w:p>
    <w:p w:rsidR="00D43703" w:rsidRPr="00D43703" w:rsidRDefault="00D43703" w:rsidP="00D43703">
      <w:pPr>
        <w:pStyle w:val="norm"/>
        <w:spacing w:line="240" w:lineRule="auto"/>
        <w:rPr>
          <w:rFonts w:ascii="GHEA Grapalat" w:hAnsi="GHEA Grapalat" w:cs="Sylfaen"/>
          <w:sz w:val="20"/>
          <w:szCs w:val="24"/>
          <w:lang w:val="hy-AM" w:eastAsia="en-US"/>
        </w:rPr>
      </w:pPr>
      <w:r w:rsidRPr="00D43703">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rsidR="00D43703" w:rsidRPr="00D43703" w:rsidRDefault="00D43703" w:rsidP="00D43703">
      <w:pPr>
        <w:pStyle w:val="norm"/>
        <w:spacing w:line="240" w:lineRule="auto"/>
        <w:rPr>
          <w:rFonts w:ascii="GHEA Grapalat" w:hAnsi="GHEA Grapalat" w:cs="Sylfaen"/>
          <w:sz w:val="20"/>
          <w:szCs w:val="24"/>
          <w:lang w:val="hy-AM" w:eastAsia="en-US"/>
        </w:rPr>
      </w:pPr>
      <w:r w:rsidRPr="00D43703">
        <w:rPr>
          <w:rFonts w:ascii="GHEA Grapalat" w:hAnsi="GHEA Grapalat" w:cs="Sylfaen"/>
          <w:sz w:val="20"/>
          <w:szCs w:val="24"/>
          <w:lang w:val="hy-AM" w:eastAsia="en-US"/>
        </w:rPr>
        <w:t>-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r w:rsidRPr="00D43703">
        <w:rPr>
          <w:rFonts w:ascii="GHEA Grapalat" w:hAnsi="GHEA Grapalat" w:cs="Sylfaen"/>
          <w:sz w:val="20"/>
          <w:szCs w:val="24"/>
          <w:vertAlign w:val="superscript"/>
          <w:lang w:val="hy-AM" w:eastAsia="en-US"/>
        </w:rPr>
        <w:t>8</w:t>
      </w:r>
      <w:r w:rsidRPr="00D43703">
        <w:rPr>
          <w:rFonts w:ascii="GHEA Grapalat" w:hAnsi="GHEA Grapalat" w:cs="Sylfaen"/>
          <w:sz w:val="20"/>
          <w:szCs w:val="24"/>
          <w:lang w:val="hy-AM" w:eastAsia="en-US"/>
        </w:rPr>
        <w:t xml:space="preserve">  </w:t>
      </w:r>
    </w:p>
    <w:p w:rsidR="00D43703" w:rsidRPr="00E6597C" w:rsidRDefault="00D43703" w:rsidP="00D43703">
      <w:pPr>
        <w:pStyle w:val="norm"/>
        <w:spacing w:line="240" w:lineRule="auto"/>
        <w:rPr>
          <w:rFonts w:ascii="GHEA Grapalat" w:hAnsi="GHEA Grapalat" w:cs="Sylfaen"/>
          <w:sz w:val="20"/>
          <w:szCs w:val="24"/>
          <w:lang w:val="hy-AM" w:eastAsia="en-US"/>
        </w:rPr>
      </w:pPr>
      <w:r w:rsidRPr="00D43703">
        <w:rPr>
          <w:rFonts w:ascii="GHEA Grapalat" w:hAnsi="GHEA Grapalat" w:cs="Sylfaen"/>
          <w:sz w:val="20"/>
          <w:szCs w:val="24"/>
          <w:lang w:val="hy-AM" w:eastAsia="en-US"/>
        </w:rPr>
        <w:lastRenderedPageBreak/>
        <w:t>5</w:t>
      </w:r>
      <w:r w:rsidRPr="00E6597C">
        <w:rPr>
          <w:rFonts w:ascii="GHEA Grapalat" w:hAnsi="GHEA Grapalat" w:cs="Sylfaen"/>
          <w:sz w:val="20"/>
          <w:szCs w:val="24"/>
          <w:lang w:val="hy-AM" w:eastAsia="en-US"/>
        </w:rPr>
        <w:t xml:space="preserve">) </w:t>
      </w:r>
      <w:r w:rsidRPr="00D43703">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 xml:space="preserve">պայմանագրի պատճենը և դրա կողմ հանդիսացող անձի տվյալները,  եթե կնքվելիք պայմանագիրն իրականացվելու է </w:t>
      </w:r>
      <w:r w:rsidRPr="00D43703">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միջոցով:</w:t>
      </w:r>
    </w:p>
    <w:p w:rsidR="00D43703" w:rsidRPr="00E6597C" w:rsidRDefault="00D43703" w:rsidP="00D43703">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D43703" w:rsidRPr="00E6597C" w:rsidRDefault="00D43703" w:rsidP="00D43703">
      <w:pPr>
        <w:pStyle w:val="norm"/>
        <w:spacing w:line="240" w:lineRule="auto"/>
        <w:rPr>
          <w:rFonts w:ascii="GHEA Grapalat" w:hAnsi="GHEA Grapalat" w:cs="Sylfaen"/>
          <w:sz w:val="20"/>
          <w:szCs w:val="24"/>
          <w:lang w:val="hy-AM" w:eastAsia="en-US"/>
        </w:rPr>
      </w:pPr>
      <w:bookmarkStart w:id="6"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D43703" w:rsidRPr="00E6597C" w:rsidRDefault="00D43703" w:rsidP="00D43703">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D43703" w:rsidRPr="00E6597C" w:rsidRDefault="00D43703" w:rsidP="00D43703">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3703" w:rsidRPr="00E6597C" w:rsidRDefault="00D43703" w:rsidP="00D43703">
      <w:pPr>
        <w:pStyle w:val="norm"/>
        <w:spacing w:line="240" w:lineRule="auto"/>
        <w:rPr>
          <w:rFonts w:ascii="GHEA Grapalat" w:hAnsi="GHEA Grapalat" w:cs="Sylfaen"/>
          <w:sz w:val="20"/>
          <w:szCs w:val="24"/>
          <w:lang w:val="hy-AM" w:eastAsia="en-US"/>
        </w:rPr>
      </w:pPr>
    </w:p>
    <w:p w:rsidR="00D43703" w:rsidRPr="00E6597C" w:rsidRDefault="00D43703" w:rsidP="00D43703">
      <w:pPr>
        <w:jc w:val="center"/>
        <w:rPr>
          <w:rFonts w:ascii="GHEA Grapalat" w:hAnsi="GHEA Grapalat" w:cs="Arial"/>
          <w:b/>
          <w:sz w:val="20"/>
          <w:lang w:val="es-ES"/>
        </w:rPr>
      </w:pPr>
      <w:r w:rsidRPr="00E6597C">
        <w:rPr>
          <w:rFonts w:ascii="GHEA Grapalat" w:hAnsi="GHEA Grapalat"/>
          <w:b/>
          <w:sz w:val="20"/>
          <w:lang w:val="es-ES"/>
        </w:rPr>
        <w:t xml:space="preserve">5.   </w:t>
      </w:r>
      <w:r w:rsidRPr="00E6597C">
        <w:rPr>
          <w:rFonts w:ascii="GHEA Grapalat" w:hAnsi="GHEA Grapalat" w:cs="Sylfaen"/>
          <w:b/>
          <w:sz w:val="20"/>
          <w:lang w:val="es-ES"/>
        </w:rPr>
        <w:t>ՀԱՅՏԻ</w:t>
      </w:r>
      <w:r w:rsidRPr="00E6597C">
        <w:rPr>
          <w:rFonts w:ascii="GHEA Grapalat" w:hAnsi="GHEA Grapalat" w:cs="Arial"/>
          <w:b/>
          <w:sz w:val="20"/>
          <w:lang w:val="es-ES"/>
        </w:rPr>
        <w:t xml:space="preserve">   </w:t>
      </w:r>
      <w:r w:rsidRPr="00E6597C">
        <w:rPr>
          <w:rFonts w:ascii="GHEA Grapalat" w:hAnsi="GHEA Grapalat" w:cs="Sylfaen"/>
          <w:b/>
          <w:sz w:val="20"/>
          <w:lang w:val="es-ES"/>
        </w:rPr>
        <w:t>ԳՆԱՅԻՆ</w:t>
      </w:r>
      <w:r w:rsidRPr="00E6597C">
        <w:rPr>
          <w:rFonts w:ascii="GHEA Grapalat" w:hAnsi="GHEA Grapalat" w:cs="Arial"/>
          <w:b/>
          <w:sz w:val="20"/>
          <w:lang w:val="es-ES"/>
        </w:rPr>
        <w:t xml:space="preserve">  </w:t>
      </w:r>
      <w:r w:rsidRPr="00E6597C">
        <w:rPr>
          <w:rFonts w:ascii="GHEA Grapalat" w:hAnsi="GHEA Grapalat" w:cs="Sylfaen"/>
          <w:b/>
          <w:sz w:val="20"/>
          <w:lang w:val="es-ES"/>
        </w:rPr>
        <w:t>ԱՌԱՋԱՐԿԸ</w:t>
      </w:r>
      <w:r w:rsidRPr="00E6597C">
        <w:rPr>
          <w:rFonts w:ascii="GHEA Grapalat" w:hAnsi="GHEA Grapalat" w:cs="Arial"/>
          <w:b/>
          <w:sz w:val="20"/>
          <w:lang w:val="es-ES"/>
        </w:rPr>
        <w:t xml:space="preserve"> </w:t>
      </w:r>
    </w:p>
    <w:p w:rsidR="00D43703" w:rsidRPr="00E6597C" w:rsidRDefault="00D43703" w:rsidP="00D43703">
      <w:pPr>
        <w:jc w:val="center"/>
        <w:rPr>
          <w:rFonts w:ascii="GHEA Grapalat" w:hAnsi="GHEA Grapalat" w:cs="Arial"/>
          <w:b/>
          <w:sz w:val="20"/>
          <w:lang w:val="es-ES"/>
        </w:rPr>
      </w:pPr>
    </w:p>
    <w:p w:rsidR="00D43703" w:rsidRPr="00E6597C" w:rsidRDefault="00D43703" w:rsidP="00D43703">
      <w:pPr>
        <w:ind w:firstLine="567"/>
        <w:jc w:val="both"/>
        <w:rPr>
          <w:rFonts w:ascii="GHEA Grapalat" w:hAnsi="GHEA Grapalat"/>
          <w:sz w:val="20"/>
          <w:lang w:val="es-ES"/>
        </w:rPr>
      </w:pPr>
      <w:r w:rsidRPr="00E6597C">
        <w:rPr>
          <w:rFonts w:ascii="GHEA Grapalat" w:hAnsi="GHEA Grapalat" w:cs="Sylfaen"/>
          <w:sz w:val="20"/>
          <w:lang w:val="es-ES"/>
        </w:rPr>
        <w:t xml:space="preserve">5.1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գինը</w:t>
      </w:r>
      <w:r w:rsidRPr="00E6597C">
        <w:rPr>
          <w:rFonts w:ascii="GHEA Grapalat" w:hAnsi="GHEA Grapalat" w:cs="Sylfaen"/>
          <w:sz w:val="20"/>
          <w:lang w:val="es-ES"/>
        </w:rPr>
        <w:t xml:space="preserve"> </w:t>
      </w:r>
      <w:r w:rsidRPr="00E6597C">
        <w:rPr>
          <w:rFonts w:ascii="GHEA Grapalat" w:hAnsi="GHEA Grapalat" w:cs="Sylfaen"/>
          <w:sz w:val="20"/>
          <w:lang w:val="hy-AM"/>
        </w:rPr>
        <w:t>ա</w:t>
      </w:r>
      <w:r w:rsidRPr="00D43703">
        <w:rPr>
          <w:rFonts w:ascii="GHEA Grapalat" w:hAnsi="GHEA Grapalat" w:cs="Sylfaen"/>
          <w:sz w:val="20"/>
          <w:lang w:val="hy-AM"/>
        </w:rPr>
        <w:t>շխատանքի</w:t>
      </w:r>
      <w:r w:rsidRPr="00E6597C">
        <w:rPr>
          <w:rFonts w:ascii="GHEA Grapalat" w:hAnsi="GHEA Grapalat" w:cs="Sylfaen"/>
          <w:sz w:val="20"/>
          <w:lang w:val="es-ES"/>
        </w:rPr>
        <w:t xml:space="preserve"> </w:t>
      </w:r>
      <w:r w:rsidRPr="00E6597C">
        <w:rPr>
          <w:rFonts w:ascii="GHEA Grapalat" w:hAnsi="GHEA Grapalat" w:cs="Sylfaen"/>
          <w:sz w:val="20"/>
          <w:lang w:val="hy-AM"/>
        </w:rPr>
        <w:t>արժեքից</w:t>
      </w:r>
      <w:r w:rsidRPr="00E6597C">
        <w:rPr>
          <w:rFonts w:ascii="GHEA Grapalat" w:hAnsi="GHEA Grapalat" w:cs="Sylfaen"/>
          <w:sz w:val="20"/>
          <w:lang w:val="es-ES"/>
        </w:rPr>
        <w:t xml:space="preserve"> </w:t>
      </w:r>
      <w:r w:rsidRPr="00E6597C">
        <w:rPr>
          <w:rFonts w:ascii="GHEA Grapalat" w:hAnsi="GHEA Grapalat" w:cs="Sylfaen"/>
          <w:sz w:val="20"/>
          <w:lang w:val="hy-AM"/>
        </w:rPr>
        <w:t>բացի</w:t>
      </w:r>
      <w:r w:rsidRPr="00E6597C">
        <w:rPr>
          <w:rFonts w:ascii="GHEA Grapalat" w:hAnsi="GHEA Grapalat" w:cs="Sylfaen"/>
          <w:sz w:val="20"/>
          <w:lang w:val="es-ES"/>
        </w:rPr>
        <w:t xml:space="preserve"> </w:t>
      </w:r>
      <w:r w:rsidRPr="00E6597C">
        <w:rPr>
          <w:rFonts w:ascii="GHEA Grapalat" w:hAnsi="GHEA Grapalat" w:cs="Sylfaen"/>
          <w:sz w:val="20"/>
          <w:lang w:val="hy-AM"/>
        </w:rPr>
        <w:t>ներառում</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փոխադրման</w:t>
      </w:r>
      <w:r w:rsidRPr="00E6597C">
        <w:rPr>
          <w:rFonts w:ascii="GHEA Grapalat" w:hAnsi="GHEA Grapalat" w:cs="Sylfaen"/>
          <w:sz w:val="20"/>
          <w:lang w:val="es-ES"/>
        </w:rPr>
        <w:t xml:space="preserve">, </w:t>
      </w:r>
      <w:r w:rsidRPr="00E6597C">
        <w:rPr>
          <w:rFonts w:ascii="GHEA Grapalat" w:hAnsi="GHEA Grapalat" w:cs="Sylfaen"/>
          <w:sz w:val="20"/>
          <w:lang w:val="hy-AM"/>
        </w:rPr>
        <w:t>ապահովագրման</w:t>
      </w:r>
      <w:r w:rsidRPr="00E6597C">
        <w:rPr>
          <w:rFonts w:ascii="GHEA Grapalat" w:hAnsi="GHEA Grapalat" w:cs="Sylfaen"/>
          <w:sz w:val="20"/>
          <w:lang w:val="es-ES"/>
        </w:rPr>
        <w:t xml:space="preserve">, </w:t>
      </w:r>
      <w:r w:rsidRPr="00E6597C">
        <w:rPr>
          <w:rFonts w:ascii="GHEA Grapalat" w:hAnsi="GHEA Grapalat" w:cs="Sylfaen"/>
          <w:sz w:val="20"/>
          <w:lang w:val="hy-AM"/>
        </w:rPr>
        <w:t>տուրքերի</w:t>
      </w:r>
      <w:r w:rsidRPr="00E6597C">
        <w:rPr>
          <w:rFonts w:ascii="GHEA Grapalat" w:hAnsi="GHEA Grapalat" w:cs="Sylfaen"/>
          <w:sz w:val="20"/>
          <w:lang w:val="es-ES"/>
        </w:rPr>
        <w:t xml:space="preserve">, </w:t>
      </w:r>
      <w:r w:rsidRPr="00E6597C">
        <w:rPr>
          <w:rFonts w:ascii="GHEA Grapalat" w:hAnsi="GHEA Grapalat" w:cs="Sylfaen"/>
          <w:sz w:val="20"/>
          <w:lang w:val="hy-AM"/>
        </w:rPr>
        <w:t>հարկերի</w:t>
      </w:r>
      <w:r w:rsidRPr="00E6597C">
        <w:rPr>
          <w:rFonts w:ascii="GHEA Grapalat" w:hAnsi="GHEA Grapalat" w:cs="Sylfaen"/>
          <w:sz w:val="20"/>
          <w:lang w:val="es-ES"/>
        </w:rPr>
        <w:t xml:space="preserve">, </w:t>
      </w:r>
      <w:r w:rsidRPr="00E6597C">
        <w:rPr>
          <w:rFonts w:ascii="GHEA Grapalat" w:hAnsi="GHEA Grapalat" w:cs="Sylfaen"/>
          <w:sz w:val="20"/>
          <w:lang w:val="hy-AM"/>
        </w:rPr>
        <w:t>այլ</w:t>
      </w:r>
      <w:r w:rsidRPr="00E6597C">
        <w:rPr>
          <w:rFonts w:ascii="GHEA Grapalat" w:hAnsi="GHEA Grapalat" w:cs="Sylfaen"/>
          <w:sz w:val="20"/>
          <w:lang w:val="es-ES"/>
        </w:rPr>
        <w:t xml:space="preserve"> </w:t>
      </w:r>
      <w:r w:rsidRPr="00E6597C">
        <w:rPr>
          <w:rFonts w:ascii="GHEA Grapalat" w:hAnsi="GHEA Grapalat" w:cs="Sylfaen"/>
          <w:sz w:val="20"/>
          <w:lang w:val="hy-AM"/>
        </w:rPr>
        <w:t>վճարումների</w:t>
      </w:r>
      <w:r w:rsidRPr="00E6597C">
        <w:rPr>
          <w:rFonts w:ascii="GHEA Grapalat" w:hAnsi="GHEA Grapalat" w:cs="Sylfaen"/>
          <w:sz w:val="20"/>
          <w:lang w:val="es-ES"/>
        </w:rPr>
        <w:t xml:space="preserve"> </w:t>
      </w:r>
      <w:r w:rsidRPr="00E6597C">
        <w:rPr>
          <w:rFonts w:ascii="GHEA Grapalat" w:hAnsi="GHEA Grapalat" w:cs="Sylfaen"/>
          <w:sz w:val="20"/>
          <w:lang w:val="hy-AM"/>
        </w:rPr>
        <w:t>գծով</w:t>
      </w:r>
      <w:r w:rsidRPr="00E6597C">
        <w:rPr>
          <w:rFonts w:ascii="GHEA Grapalat" w:hAnsi="GHEA Grapalat" w:cs="Sylfaen"/>
          <w:sz w:val="20"/>
          <w:lang w:val="es-ES"/>
        </w:rPr>
        <w:t xml:space="preserve"> </w:t>
      </w:r>
      <w:r w:rsidRPr="00E6597C">
        <w:rPr>
          <w:rFonts w:ascii="GHEA Grapalat" w:hAnsi="GHEA Grapalat" w:cs="Sylfaen"/>
          <w:sz w:val="20"/>
          <w:lang w:val="hy-AM"/>
        </w:rPr>
        <w:t>ծախսերը</w:t>
      </w:r>
      <w:r w:rsidRPr="00E6597C">
        <w:rPr>
          <w:rFonts w:ascii="GHEA Grapalat" w:hAnsi="GHEA Grapalat" w:cs="Sylfaen"/>
          <w:sz w:val="20"/>
          <w:lang w:val="es-ES"/>
        </w:rPr>
        <w:t xml:space="preserve"> </w:t>
      </w:r>
      <w:r w:rsidRPr="00E6597C">
        <w:rPr>
          <w:rFonts w:ascii="GHEA Grapalat" w:hAnsi="GHEA Grapalat" w:cs="Sylfaen"/>
          <w:sz w:val="20"/>
          <w:lang w:val="hy-AM"/>
        </w:rPr>
        <w:t>և</w:t>
      </w:r>
      <w:r w:rsidRPr="00E6597C">
        <w:rPr>
          <w:rFonts w:ascii="GHEA Grapalat" w:hAnsi="GHEA Grapalat" w:cs="Sylfaen"/>
          <w:sz w:val="20"/>
          <w:lang w:val="es-ES"/>
        </w:rPr>
        <w:t xml:space="preserve"> </w:t>
      </w:r>
      <w:r w:rsidRPr="00E6597C">
        <w:rPr>
          <w:rFonts w:ascii="GHEA Grapalat" w:hAnsi="GHEA Grapalat" w:cs="Sylfaen"/>
          <w:sz w:val="20"/>
          <w:lang w:val="hy-AM"/>
        </w:rPr>
        <w:t>չի</w:t>
      </w:r>
      <w:r w:rsidRPr="00E6597C">
        <w:rPr>
          <w:rFonts w:ascii="GHEA Grapalat" w:hAnsi="GHEA Grapalat" w:cs="Sylfaen"/>
          <w:sz w:val="20"/>
          <w:lang w:val="es-ES"/>
        </w:rPr>
        <w:t xml:space="preserve"> </w:t>
      </w:r>
      <w:r w:rsidRPr="00E6597C">
        <w:rPr>
          <w:rFonts w:ascii="GHEA Grapalat" w:hAnsi="GHEA Grapalat" w:cs="Sylfaen"/>
          <w:sz w:val="20"/>
          <w:lang w:val="hy-AM"/>
        </w:rPr>
        <w:t>կարող</w:t>
      </w:r>
      <w:r w:rsidRPr="00E6597C">
        <w:rPr>
          <w:rFonts w:ascii="GHEA Grapalat" w:hAnsi="GHEA Grapalat" w:cs="Sylfaen"/>
          <w:sz w:val="20"/>
          <w:lang w:val="es-ES"/>
        </w:rPr>
        <w:t xml:space="preserve"> </w:t>
      </w:r>
      <w:r w:rsidRPr="00E6597C">
        <w:rPr>
          <w:rFonts w:ascii="GHEA Grapalat" w:hAnsi="GHEA Grapalat" w:cs="Sylfaen"/>
          <w:sz w:val="20"/>
          <w:lang w:val="hy-AM"/>
        </w:rPr>
        <w:t>պակաս</w:t>
      </w:r>
      <w:r w:rsidRPr="00E6597C">
        <w:rPr>
          <w:rFonts w:ascii="GHEA Grapalat" w:hAnsi="GHEA Grapalat" w:cs="Sylfaen"/>
          <w:sz w:val="20"/>
          <w:lang w:val="es-ES"/>
        </w:rPr>
        <w:t xml:space="preserve"> </w:t>
      </w:r>
      <w:r w:rsidRPr="00E6597C">
        <w:rPr>
          <w:rFonts w:ascii="GHEA Grapalat" w:hAnsi="GHEA Grapalat" w:cs="Sylfaen"/>
          <w:sz w:val="20"/>
          <w:lang w:val="hy-AM"/>
        </w:rPr>
        <w:t>լինել</w:t>
      </w:r>
      <w:r w:rsidRPr="00E6597C">
        <w:rPr>
          <w:rFonts w:ascii="GHEA Grapalat" w:hAnsi="GHEA Grapalat" w:cs="Sylfaen"/>
          <w:sz w:val="20"/>
          <w:lang w:val="es-ES"/>
        </w:rPr>
        <w:t xml:space="preserve"> </w:t>
      </w:r>
      <w:r w:rsidRPr="00E6597C">
        <w:rPr>
          <w:rFonts w:ascii="GHEA Grapalat" w:hAnsi="GHEA Grapalat" w:cs="Sylfaen"/>
          <w:sz w:val="20"/>
          <w:lang w:val="hy-AM"/>
        </w:rPr>
        <w:t>դրանց</w:t>
      </w:r>
      <w:r w:rsidRPr="00E6597C">
        <w:rPr>
          <w:rFonts w:ascii="GHEA Grapalat" w:hAnsi="GHEA Grapalat" w:cs="Sylfaen"/>
          <w:sz w:val="20"/>
          <w:lang w:val="es-ES"/>
        </w:rPr>
        <w:t xml:space="preserve"> </w:t>
      </w:r>
      <w:r w:rsidRPr="00E6597C">
        <w:rPr>
          <w:rFonts w:ascii="GHEA Grapalat" w:hAnsi="GHEA Grapalat" w:cs="Sylfaen"/>
          <w:sz w:val="20"/>
          <w:lang w:val="hy-AM"/>
        </w:rPr>
        <w:t>ինքնարժեքից</w:t>
      </w:r>
      <w:r w:rsidRPr="00E6597C">
        <w:rPr>
          <w:rFonts w:ascii="GHEA Grapalat" w:hAnsi="GHEA Grapalat" w:cs="Sylfaen"/>
          <w:sz w:val="20"/>
          <w:lang w:val="es-ES"/>
        </w:rPr>
        <w:t xml:space="preserve">: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գնի</w:t>
      </w:r>
      <w:r w:rsidRPr="00E6597C">
        <w:rPr>
          <w:rFonts w:ascii="GHEA Grapalat" w:hAnsi="GHEA Grapalat" w:cs="Sylfaen"/>
          <w:sz w:val="20"/>
          <w:lang w:val="es-ES"/>
        </w:rPr>
        <w:t xml:space="preserve">  </w:t>
      </w:r>
      <w:r w:rsidRPr="00E6597C">
        <w:rPr>
          <w:rFonts w:ascii="GHEA Grapalat" w:hAnsi="GHEA Grapalat" w:cs="Sylfaen"/>
          <w:sz w:val="20"/>
          <w:lang w:val="hy-AM"/>
        </w:rPr>
        <w:t>հաշվարկը</w:t>
      </w:r>
      <w:r w:rsidRPr="00E6597C">
        <w:rPr>
          <w:rFonts w:ascii="GHEA Grapalat" w:hAnsi="GHEA Grapalat" w:cs="Sylfaen"/>
          <w:sz w:val="20"/>
          <w:lang w:val="es-ES"/>
        </w:rPr>
        <w:t xml:space="preserve"> </w:t>
      </w:r>
      <w:r w:rsidRPr="00E6597C">
        <w:rPr>
          <w:rFonts w:ascii="GHEA Grapalat" w:hAnsi="GHEA Grapalat" w:cs="Sylfaen"/>
          <w:sz w:val="20"/>
          <w:lang w:val="hy-AM"/>
        </w:rPr>
        <w:t>պետք</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ներկայացվի</w:t>
      </w:r>
      <w:r w:rsidRPr="00E6597C">
        <w:rPr>
          <w:rFonts w:ascii="GHEA Grapalat" w:hAnsi="GHEA Grapalat" w:cs="Sylfaen"/>
          <w:sz w:val="20"/>
          <w:lang w:val="es-ES"/>
        </w:rPr>
        <w:t xml:space="preserve"> </w:t>
      </w:r>
      <w:r w:rsidRPr="00E6597C">
        <w:rPr>
          <w:rFonts w:ascii="GHEA Grapalat" w:hAnsi="GHEA Grapalat" w:cs="Sylfaen"/>
          <w:sz w:val="20"/>
          <w:lang w:val="hy-AM"/>
        </w:rPr>
        <w:t>հայտով</w:t>
      </w:r>
      <w:r w:rsidRPr="00E6597C">
        <w:rPr>
          <w:rFonts w:ascii="GHEA Grapalat" w:hAnsi="GHEA Grapalat"/>
          <w:sz w:val="20"/>
          <w:lang w:val="es-ES"/>
        </w:rPr>
        <w:t>:</w:t>
      </w:r>
    </w:p>
    <w:p w:rsidR="00D43703" w:rsidRPr="00E6597C" w:rsidRDefault="00D43703" w:rsidP="00D43703">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Pr="00E6597C">
        <w:rPr>
          <w:rFonts w:ascii="GHEA Grapalat" w:hAnsi="GHEA Grapalat"/>
          <w:sz w:val="20"/>
          <w:lang w:val="hy-AM"/>
        </w:rPr>
        <w:t>2</w:t>
      </w:r>
      <w:r w:rsidRPr="00E6597C">
        <w:rPr>
          <w:rFonts w:ascii="GHEA Grapalat" w:hAnsi="GHEA Grapalat" w:cs="Sylfaen"/>
          <w:sz w:val="20"/>
          <w:lang w:val="es-ES"/>
        </w:rPr>
        <w:t xml:space="preserve"> Մ</w:t>
      </w:r>
      <w:r w:rsidRPr="00E6597C">
        <w:rPr>
          <w:rFonts w:ascii="GHEA Grapalat" w:hAnsi="GHEA Grapalat" w:cs="Sylfaen"/>
          <w:sz w:val="20"/>
          <w:szCs w:val="24"/>
          <w:lang w:val="hy-AM" w:eastAsia="en-US"/>
        </w:rPr>
        <w:t xml:space="preserve">ասնակիցը գնային առաջարկը ներկայացնում է </w:t>
      </w:r>
      <w:r w:rsidRPr="00E6597C">
        <w:rPr>
          <w:rFonts w:ascii="GHEA Grapalat" w:hAnsi="GHEA Grapalat" w:cs="Sylfaen"/>
          <w:sz w:val="20"/>
          <w:lang w:val="hy-AM"/>
        </w:rPr>
        <w:t>ինքնարժեք, շահույթ</w:t>
      </w:r>
      <w:r w:rsidRPr="00E6597C">
        <w:rPr>
          <w:rFonts w:ascii="GHEA Grapalat" w:hAnsi="GHEA Grapalat" w:cs="Sylfaen"/>
          <w:szCs w:val="22"/>
          <w:lang w:val="es-ES"/>
        </w:rPr>
        <w:t xml:space="preserve"> </w:t>
      </w:r>
      <w:r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E6597C">
        <w:rPr>
          <w:rFonts w:ascii="GHEA Grapalat" w:hAnsi="GHEA Grapalat" w:cs="Sylfaen"/>
          <w:sz w:val="20"/>
          <w:szCs w:val="24"/>
          <w:lang w:eastAsia="en-US"/>
        </w:rPr>
        <w:t>մ</w:t>
      </w:r>
      <w:r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E6597C">
        <w:rPr>
          <w:rFonts w:ascii="GHEA Grapalat" w:hAnsi="GHEA Grapalat" w:cs="Sylfaen"/>
          <w:sz w:val="20"/>
          <w:szCs w:val="24"/>
          <w:lang w:val="es-ES" w:eastAsia="en-US"/>
        </w:rPr>
        <w:t xml:space="preserve"> </w:t>
      </w:r>
      <w:r w:rsidRPr="00E6597C">
        <w:rPr>
          <w:rFonts w:ascii="GHEA Grapalat" w:hAnsi="GHEA Grapalat" w:cs="Sylfaen"/>
          <w:sz w:val="20"/>
          <w:lang w:val="ru-RU"/>
        </w:rPr>
        <w:t>ներկայաց</w:t>
      </w:r>
      <w:r w:rsidRPr="00E6597C">
        <w:rPr>
          <w:rFonts w:ascii="GHEA Grapalat" w:hAnsi="GHEA Grapalat" w:cs="Sylfaen"/>
          <w:sz w:val="20"/>
        </w:rPr>
        <w:t>վող</w:t>
      </w:r>
      <w:r w:rsidRPr="00E6597C">
        <w:rPr>
          <w:rFonts w:ascii="GHEA Grapalat" w:hAnsi="GHEA Grapalat" w:cs="Sylfaen"/>
          <w:sz w:val="20"/>
          <w:lang w:val="es-ES"/>
        </w:rPr>
        <w:t xml:space="preserve"> </w:t>
      </w:r>
      <w:r w:rsidRPr="00E6597C">
        <w:rPr>
          <w:rFonts w:ascii="GHEA Grapalat" w:hAnsi="GHEA Grapalat" w:cs="Sylfaen"/>
          <w:sz w:val="20"/>
          <w:lang w:val="ru-RU"/>
        </w:rPr>
        <w:t>գնային</w:t>
      </w:r>
      <w:r w:rsidRPr="00E6597C">
        <w:rPr>
          <w:rFonts w:ascii="GHEA Grapalat" w:hAnsi="GHEA Grapalat" w:cs="Sylfaen"/>
          <w:sz w:val="20"/>
          <w:lang w:val="es-ES"/>
        </w:rPr>
        <w:t xml:space="preserve"> </w:t>
      </w:r>
      <w:r w:rsidRPr="00E6597C">
        <w:rPr>
          <w:rFonts w:ascii="GHEA Grapalat" w:hAnsi="GHEA Grapalat" w:cs="Sylfaen"/>
          <w:sz w:val="20"/>
          <w:lang w:val="ru-RU"/>
        </w:rPr>
        <w:t>առաջարկում</w:t>
      </w:r>
      <w:r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E6597C">
        <w:rPr>
          <w:rFonts w:ascii="GHEA Grapalat" w:hAnsi="GHEA Grapalat" w:cs="Sylfaen"/>
          <w:sz w:val="20"/>
          <w:szCs w:val="24"/>
          <w:lang w:val="es-ES" w:eastAsia="en-US"/>
        </w:rPr>
        <w:t xml:space="preserve"> </w:t>
      </w:r>
    </w:p>
    <w:p w:rsidR="00D43703" w:rsidRPr="00E6597C" w:rsidRDefault="00D43703" w:rsidP="00D43703">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Pr="00E6597C">
        <w:rPr>
          <w:rFonts w:ascii="GHEA Grapalat" w:hAnsi="GHEA Grapalat" w:cs="Sylfaen"/>
          <w:sz w:val="20"/>
          <w:szCs w:val="24"/>
          <w:lang w:val="hy-AM" w:eastAsia="en-US"/>
        </w:rPr>
        <w:t>ասնակիցների գնային առաջարկների գնահատում</w:t>
      </w:r>
      <w:r w:rsidRPr="00E6597C">
        <w:rPr>
          <w:rFonts w:ascii="GHEA Grapalat" w:hAnsi="GHEA Grapalat" w:cs="Sylfaen"/>
          <w:sz w:val="20"/>
          <w:szCs w:val="24"/>
          <w:lang w:eastAsia="en-US"/>
        </w:rPr>
        <w:t>ն</w:t>
      </w:r>
      <w:r w:rsidRPr="00E6597C">
        <w:rPr>
          <w:rFonts w:ascii="GHEA Grapalat" w:hAnsi="GHEA Grapalat" w:cs="Sylfaen"/>
          <w:sz w:val="20"/>
          <w:szCs w:val="24"/>
          <w:lang w:val="hy-AM" w:eastAsia="en-US"/>
        </w:rPr>
        <w:t xml:space="preserve"> </w:t>
      </w:r>
      <w:r w:rsidRPr="00E6597C">
        <w:rPr>
          <w:rFonts w:ascii="GHEA Grapalat" w:hAnsi="GHEA Grapalat" w:cs="Sylfaen"/>
          <w:sz w:val="20"/>
          <w:szCs w:val="24"/>
          <w:lang w:eastAsia="en-US"/>
        </w:rPr>
        <w:t>ու</w:t>
      </w:r>
      <w:r w:rsidRPr="00E6597C">
        <w:rPr>
          <w:rFonts w:ascii="GHEA Grapalat" w:hAnsi="GHEA Grapalat" w:cs="Sylfaen"/>
          <w:sz w:val="20"/>
          <w:szCs w:val="24"/>
          <w:lang w:val="hy-AM" w:eastAsia="en-US"/>
        </w:rPr>
        <w:t xml:space="preserve"> համեմատումն իրականացվում </w:t>
      </w:r>
      <w:r w:rsidRPr="00E6597C">
        <w:rPr>
          <w:rFonts w:ascii="GHEA Grapalat" w:hAnsi="GHEA Grapalat" w:cs="Sylfaen"/>
          <w:sz w:val="20"/>
          <w:szCs w:val="24"/>
          <w:lang w:eastAsia="en-US"/>
        </w:rPr>
        <w:t>են</w:t>
      </w:r>
      <w:r w:rsidRPr="00E6597C">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D43703" w:rsidRPr="00E6597C" w:rsidRDefault="00D43703" w:rsidP="00D43703">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D43703" w:rsidRPr="00E6597C" w:rsidRDefault="00D43703" w:rsidP="00D43703">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D43703" w:rsidRPr="00E6597C" w:rsidRDefault="00D43703" w:rsidP="00D43703">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D43703" w:rsidRPr="00E6597C" w:rsidRDefault="00D43703" w:rsidP="00D43703">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D43703" w:rsidRPr="00E6597C" w:rsidRDefault="00D43703" w:rsidP="00D43703">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D43703" w:rsidRPr="00E6597C" w:rsidRDefault="00D43703" w:rsidP="00D43703">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D43703" w:rsidRPr="00E6597C" w:rsidRDefault="00D43703" w:rsidP="00D43703">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Pr="00E6597C">
        <w:rPr>
          <w:rFonts w:ascii="GHEA Grapalat" w:hAnsi="GHEA Grapalat"/>
          <w:sz w:val="20"/>
          <w:lang w:val="hy-AM"/>
        </w:rPr>
        <w:t>3</w:t>
      </w:r>
      <w:r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E6597C">
        <w:rPr>
          <w:rFonts w:ascii="GHEA Grapalat" w:hAnsi="GHEA Grapalat"/>
          <w:sz w:val="20"/>
          <w:lang w:val="hy-AM"/>
        </w:rPr>
        <w:t>առանց Հայաստանի Հանրա</w:t>
      </w:r>
      <w:r w:rsidRPr="00E6597C">
        <w:rPr>
          <w:rFonts w:ascii="GHEA Grapalat" w:hAnsi="GHEA Grapalat"/>
          <w:sz w:val="20"/>
          <w:lang w:val="hy-AM"/>
        </w:rPr>
        <w:softHyphen/>
        <w:t>պետության պետական բյուջե վճարվելիք ավելացված արժեքի հարկի գումարի հաշվարկման</w:t>
      </w:r>
      <w:r w:rsidRPr="00E6597C">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D43703" w:rsidRPr="00E6597C" w:rsidRDefault="00D43703" w:rsidP="00D43703">
      <w:pPr>
        <w:pStyle w:val="23"/>
        <w:spacing w:line="240" w:lineRule="auto"/>
        <w:ind w:firstLine="567"/>
        <w:rPr>
          <w:rFonts w:ascii="GHEA Grapalat" w:hAnsi="GHEA Grapalat"/>
          <w:lang w:val="es-ES"/>
        </w:rPr>
      </w:pPr>
    </w:p>
    <w:p w:rsidR="00D43703" w:rsidRPr="00E6597C" w:rsidRDefault="00D43703" w:rsidP="00D43703">
      <w:pPr>
        <w:jc w:val="center"/>
        <w:rPr>
          <w:rFonts w:ascii="GHEA Grapalat" w:hAnsi="GHEA Grapalat"/>
          <w:b/>
          <w:sz w:val="20"/>
          <w:lang w:val="es-ES"/>
        </w:rPr>
      </w:pPr>
      <w:r w:rsidRPr="00E6597C">
        <w:rPr>
          <w:rFonts w:ascii="GHEA Grapalat" w:hAnsi="GHEA Grapalat"/>
          <w:b/>
          <w:sz w:val="20"/>
          <w:lang w:val="es-ES"/>
        </w:rPr>
        <w:t xml:space="preserve">6. </w:t>
      </w:r>
      <w:r w:rsidRPr="00E6597C">
        <w:rPr>
          <w:rFonts w:ascii="GHEA Grapalat" w:hAnsi="GHEA Grapalat"/>
          <w:b/>
          <w:sz w:val="20"/>
        </w:rPr>
        <w:t>ՀԱՅՏԻ</w:t>
      </w:r>
      <w:r w:rsidRPr="00E6597C">
        <w:rPr>
          <w:rFonts w:ascii="GHEA Grapalat" w:hAnsi="GHEA Grapalat"/>
          <w:b/>
          <w:sz w:val="20"/>
          <w:lang w:val="es-ES"/>
        </w:rPr>
        <w:t xml:space="preserve"> </w:t>
      </w:r>
      <w:r w:rsidRPr="00E6597C">
        <w:rPr>
          <w:rFonts w:ascii="GHEA Grapalat" w:hAnsi="GHEA Grapalat"/>
          <w:b/>
          <w:sz w:val="20"/>
        </w:rPr>
        <w:t>ԳՈՐԾՈՂՈՒԹՅԱՆ</w:t>
      </w:r>
      <w:r w:rsidRPr="00E6597C">
        <w:rPr>
          <w:rFonts w:ascii="GHEA Grapalat" w:hAnsi="GHEA Grapalat"/>
          <w:b/>
          <w:sz w:val="20"/>
          <w:lang w:val="es-ES"/>
        </w:rPr>
        <w:t xml:space="preserve"> </w:t>
      </w:r>
      <w:r w:rsidRPr="00E6597C">
        <w:rPr>
          <w:rFonts w:ascii="GHEA Grapalat" w:hAnsi="GHEA Grapalat"/>
          <w:b/>
          <w:sz w:val="20"/>
        </w:rPr>
        <w:t>ԺԱՄԿԵՏԸ</w:t>
      </w:r>
      <w:r w:rsidRPr="00E6597C">
        <w:rPr>
          <w:rFonts w:ascii="GHEA Grapalat" w:hAnsi="GHEA Grapalat"/>
          <w:b/>
          <w:sz w:val="20"/>
          <w:lang w:val="es-ES"/>
        </w:rPr>
        <w:t xml:space="preserve">, </w:t>
      </w:r>
      <w:r w:rsidRPr="00E6597C">
        <w:rPr>
          <w:rFonts w:ascii="GHEA Grapalat" w:hAnsi="GHEA Grapalat"/>
          <w:b/>
          <w:sz w:val="20"/>
        </w:rPr>
        <w:t>ՀԱՅՏԵՐՈՒՄ</w:t>
      </w:r>
      <w:r w:rsidRPr="00E6597C">
        <w:rPr>
          <w:rFonts w:ascii="GHEA Grapalat" w:hAnsi="GHEA Grapalat"/>
          <w:b/>
          <w:sz w:val="20"/>
          <w:lang w:val="es-ES"/>
        </w:rPr>
        <w:t xml:space="preserve"> </w:t>
      </w:r>
      <w:r w:rsidRPr="00E6597C">
        <w:rPr>
          <w:rFonts w:ascii="GHEA Grapalat" w:hAnsi="GHEA Grapalat"/>
          <w:b/>
          <w:sz w:val="20"/>
        </w:rPr>
        <w:t>ՓՈՓՈԽՈՒԹՅՈՒՆ</w:t>
      </w:r>
      <w:r w:rsidRPr="00E6597C">
        <w:rPr>
          <w:rFonts w:ascii="GHEA Grapalat" w:hAnsi="GHEA Grapalat"/>
          <w:b/>
          <w:sz w:val="20"/>
          <w:lang w:val="es-ES"/>
        </w:rPr>
        <w:t xml:space="preserve"> </w:t>
      </w:r>
      <w:r w:rsidRPr="00E6597C">
        <w:rPr>
          <w:rFonts w:ascii="GHEA Grapalat" w:hAnsi="GHEA Grapalat"/>
          <w:b/>
          <w:sz w:val="20"/>
        </w:rPr>
        <w:t>ԿԱՏԱՐԵԼՈՒ</w:t>
      </w:r>
    </w:p>
    <w:p w:rsidR="00D43703" w:rsidRPr="00E6597C" w:rsidRDefault="00D43703" w:rsidP="00D43703">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rsidR="00D43703" w:rsidRPr="00E6597C" w:rsidRDefault="00D43703" w:rsidP="00D43703">
      <w:pPr>
        <w:pStyle w:val="a3"/>
        <w:spacing w:line="240" w:lineRule="auto"/>
        <w:ind w:firstLine="567"/>
        <w:rPr>
          <w:rFonts w:ascii="GHEA Grapalat" w:hAnsi="GHEA Grapalat"/>
          <w:b/>
          <w:lang w:val="af-ZA"/>
        </w:rPr>
      </w:pPr>
    </w:p>
    <w:p w:rsidR="00D43703" w:rsidRPr="00E6597C" w:rsidRDefault="00D43703" w:rsidP="00D43703">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lastRenderedPageBreak/>
        <w:t>6.1</w:t>
      </w:r>
      <w:r w:rsidRPr="00E6597C">
        <w:rPr>
          <w:rFonts w:ascii="GHEA Grapalat" w:hAnsi="GHEA Grapalat"/>
          <w:lang w:val="af-ZA"/>
        </w:rPr>
        <w:t xml:space="preserve">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վավեր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Օրենքին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կնքումը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մերժումը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սույն </w:t>
      </w:r>
      <w:r w:rsidRPr="00E6597C">
        <w:rPr>
          <w:rFonts w:ascii="GHEA Grapalat" w:hAnsi="GHEA Grapalat" w:cs="Sylfaen"/>
          <w:i w:val="0"/>
          <w:szCs w:val="24"/>
          <w:lang w:val="ru-RU"/>
        </w:rPr>
        <w:t>ընթացակարգը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չկայացած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հայտարարվելը։</w:t>
      </w:r>
    </w:p>
    <w:p w:rsidR="00D43703" w:rsidRPr="00E6597C" w:rsidRDefault="00D43703" w:rsidP="00D43703">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6.2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ասնակիցը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4.2 </w:t>
      </w:r>
      <w:r w:rsidRPr="00E6597C">
        <w:rPr>
          <w:rFonts w:ascii="GHEA Grapalat" w:hAnsi="GHEA Grapalat" w:cs="Sylfaen"/>
          <w:i w:val="0"/>
          <w:szCs w:val="24"/>
          <w:lang w:val="ru-RU"/>
        </w:rPr>
        <w:t>կետում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նշված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վերջնաժամկետը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p>
    <w:p w:rsidR="00D43703" w:rsidRPr="00E6597C" w:rsidRDefault="00D43703" w:rsidP="00D43703">
      <w:pPr>
        <w:ind w:firstLine="567"/>
        <w:jc w:val="center"/>
        <w:rPr>
          <w:rFonts w:ascii="GHEA Grapalat" w:hAnsi="GHEA Grapalat"/>
          <w:b/>
          <w:sz w:val="20"/>
          <w:lang w:val="af-ZA"/>
        </w:rPr>
      </w:pPr>
    </w:p>
    <w:p w:rsidR="00D43703" w:rsidRPr="00E6597C" w:rsidRDefault="00D43703" w:rsidP="00D43703">
      <w:pPr>
        <w:ind w:firstLine="567"/>
        <w:jc w:val="center"/>
        <w:rPr>
          <w:rFonts w:ascii="GHEA Grapalat" w:hAnsi="GHEA Grapalat"/>
          <w:b/>
          <w:sz w:val="20"/>
          <w:lang w:val="af-ZA"/>
        </w:rPr>
      </w:pPr>
      <w:r w:rsidRPr="00E6597C">
        <w:rPr>
          <w:rFonts w:ascii="GHEA Grapalat" w:hAnsi="GHEA Grapalat"/>
          <w:b/>
          <w:sz w:val="20"/>
          <w:lang w:val="af-ZA"/>
        </w:rPr>
        <w:t xml:space="preserve">7. </w:t>
      </w:r>
      <w:r w:rsidRPr="00E6597C">
        <w:rPr>
          <w:rFonts w:ascii="GHEA Grapalat" w:hAnsi="GHEA Grapalat" w:cs="Sylfaen"/>
          <w:b/>
          <w:sz w:val="20"/>
          <w:lang w:val="es-ES"/>
        </w:rPr>
        <w:t>ՀԱՅՏԻ</w:t>
      </w:r>
      <w:r w:rsidRPr="00E6597C">
        <w:rPr>
          <w:rFonts w:ascii="GHEA Grapalat" w:hAnsi="GHEA Grapalat" w:cs="Times Armenian"/>
          <w:b/>
          <w:sz w:val="20"/>
          <w:lang w:val="af-ZA"/>
        </w:rPr>
        <w:t xml:space="preserve"> </w:t>
      </w:r>
      <w:r w:rsidRPr="00E6597C">
        <w:rPr>
          <w:rFonts w:ascii="GHEA Grapalat" w:hAnsi="GHEA Grapalat" w:cs="Sylfaen"/>
          <w:b/>
          <w:sz w:val="20"/>
          <w:lang w:val="es-ES"/>
        </w:rPr>
        <w:t>ԱՊԱՀՈՎՈՒՄԸ</w:t>
      </w:r>
      <w:r w:rsidRPr="00E6597C">
        <w:rPr>
          <w:rFonts w:ascii="GHEA Grapalat" w:hAnsi="GHEA Grapalat" w:cs="Times Armenian"/>
          <w:b/>
          <w:color w:val="FFFFFF"/>
          <w:sz w:val="20"/>
          <w:lang w:val="af-ZA"/>
        </w:rPr>
        <w:t xml:space="preserve"> </w:t>
      </w:r>
    </w:p>
    <w:p w:rsidR="00D43703" w:rsidRPr="00E6597C" w:rsidRDefault="00D43703" w:rsidP="00D43703">
      <w:pPr>
        <w:ind w:firstLine="567"/>
        <w:jc w:val="both"/>
        <w:rPr>
          <w:rFonts w:ascii="GHEA Grapalat" w:hAnsi="GHEA Grapalat"/>
          <w:b/>
          <w:sz w:val="20"/>
          <w:lang w:val="af-ZA"/>
        </w:rPr>
      </w:pPr>
    </w:p>
    <w:p w:rsidR="00D43703" w:rsidRPr="00E6597C" w:rsidRDefault="00D43703" w:rsidP="00D43703">
      <w:pPr>
        <w:ind w:firstLine="567"/>
        <w:jc w:val="both"/>
        <w:rPr>
          <w:rFonts w:ascii="GHEA Grapalat" w:hAnsi="GHEA Grapalat"/>
          <w:sz w:val="20"/>
          <w:szCs w:val="20"/>
          <w:lang w:val="af-ZA"/>
        </w:rPr>
      </w:pPr>
      <w:r w:rsidRPr="00E6597C">
        <w:rPr>
          <w:rFonts w:ascii="GHEA Grapalat" w:hAnsi="GHEA Grapalat"/>
          <w:sz w:val="20"/>
          <w:lang w:val="af-ZA"/>
        </w:rPr>
        <w:t xml:space="preserve">7.1 </w:t>
      </w:r>
      <w:r w:rsidRPr="00E6597C">
        <w:rPr>
          <w:rFonts w:ascii="GHEA Grapalat" w:hAnsi="GHEA Grapalat" w:cs="Sylfaen"/>
          <w:sz w:val="20"/>
          <w:lang w:val="ru-RU"/>
        </w:rPr>
        <w:t>Մասնակիցը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կարգով </w:t>
      </w:r>
      <w:r w:rsidRPr="00E6597C">
        <w:rPr>
          <w:rFonts w:ascii="GHEA Grapalat" w:hAnsi="GHEA Grapalat" w:cs="Sylfaen"/>
          <w:bCs/>
          <w:sz w:val="20"/>
          <w:szCs w:val="20"/>
        </w:rPr>
        <w:t>ներկայացնում</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է</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հայտի</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ապահովում</w:t>
      </w:r>
      <w:r w:rsidRPr="00E6597C">
        <w:rPr>
          <w:rFonts w:ascii="GHEA Grapalat" w:hAnsi="GHEA Grapalat" w:cs="Sylfaen"/>
          <w:bCs/>
          <w:sz w:val="20"/>
          <w:szCs w:val="20"/>
          <w:lang w:val="af-ZA"/>
        </w:rPr>
        <w:t>:</w:t>
      </w:r>
      <w:r w:rsidRPr="00E6597C">
        <w:rPr>
          <w:rFonts w:ascii="GHEA Grapalat" w:hAnsi="GHEA Grapalat"/>
          <w:sz w:val="20"/>
          <w:szCs w:val="20"/>
          <w:lang w:val="af-ZA"/>
        </w:rPr>
        <w:t xml:space="preserve"> </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rPr>
        <w:t>Հայտի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ապահովումը</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բանկային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երաշխիքի</w:t>
      </w:r>
      <w:r w:rsidRPr="00E6597C">
        <w:rPr>
          <w:rFonts w:ascii="GHEA Grapalat" w:hAnsi="GHEA Grapalat" w:cs="Sylfaen"/>
          <w:sz w:val="20"/>
          <w:szCs w:val="20"/>
          <w:lang w:val="af-ZA"/>
        </w:rPr>
        <w:t xml:space="preserve"> (հավելված 3) </w:t>
      </w:r>
      <w:r w:rsidRPr="00E6597C">
        <w:rPr>
          <w:rFonts w:ascii="GHEA Grapalat" w:hAnsi="GHEA Grapalat" w:cs="Sylfaen"/>
          <w:sz w:val="20"/>
          <w:szCs w:val="20"/>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կանխիկ</w:t>
      </w:r>
      <w:r w:rsidRPr="00E6597C">
        <w:rPr>
          <w:rFonts w:ascii="GHEA Grapalat" w:hAnsi="GHEA Grapalat" w:cs="Sylfaen"/>
          <w:sz w:val="20"/>
          <w:szCs w:val="20"/>
          <w:lang w:val="af-ZA"/>
        </w:rPr>
        <w:t xml:space="preserve"> </w:t>
      </w:r>
      <w:r w:rsidRPr="00E6597C">
        <w:rPr>
          <w:rFonts w:ascii="GHEA Grapalat" w:hAnsi="GHEA Grapalat" w:cs="Sylfaen"/>
          <w:sz w:val="20"/>
          <w:szCs w:val="20"/>
        </w:rPr>
        <w:t>փողի</w:t>
      </w:r>
      <w:r w:rsidRPr="00E6597C">
        <w:rPr>
          <w:rFonts w:ascii="GHEA Grapalat" w:hAnsi="GHEA Grapalat" w:cs="Sylfaen"/>
          <w:sz w:val="20"/>
          <w:szCs w:val="20"/>
          <w:lang w:val="af-ZA"/>
        </w:rPr>
        <w:t xml:space="preserve"> </w:t>
      </w:r>
      <w:r w:rsidRPr="00E6597C">
        <w:rPr>
          <w:rFonts w:ascii="GHEA Grapalat" w:hAnsi="GHEA Grapalat" w:cs="Sylfaen"/>
          <w:sz w:val="20"/>
          <w:szCs w:val="20"/>
        </w:rPr>
        <w:t>ձևով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չափը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հավասար</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մասնակցի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գնային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առաջարկի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հինգ</w:t>
      </w:r>
      <w:r w:rsidRPr="00E6597C">
        <w:rPr>
          <w:rFonts w:ascii="GHEA Grapalat" w:hAnsi="GHEA Grapalat" w:cs="Sylfaen"/>
          <w:sz w:val="20"/>
          <w:szCs w:val="20"/>
          <w:lang w:val="af-ZA"/>
        </w:rPr>
        <w:t xml:space="preserve"> </w:t>
      </w:r>
      <w:r w:rsidRPr="00E6597C">
        <w:rPr>
          <w:rFonts w:ascii="GHEA Grapalat" w:hAnsi="GHEA Grapalat" w:cs="Sylfaen"/>
          <w:sz w:val="20"/>
          <w:szCs w:val="20"/>
        </w:rPr>
        <w:t>տոկոսին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մասնակիցը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ապահովումը</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չափից</w:t>
      </w:r>
      <w:r w:rsidRPr="00E6597C">
        <w:rPr>
          <w:rFonts w:ascii="GHEA Grapalat" w:hAnsi="GHEA Grapalat" w:cs="Sylfaen"/>
          <w:sz w:val="20"/>
          <w:szCs w:val="20"/>
          <w:lang w:val="af-ZA"/>
        </w:rPr>
        <w:t xml:space="preserve"> </w:t>
      </w:r>
      <w:r w:rsidRPr="00E6597C">
        <w:rPr>
          <w:rFonts w:ascii="GHEA Grapalat" w:hAnsi="GHEA Grapalat" w:cs="Sylfaen"/>
          <w:sz w:val="20"/>
          <w:szCs w:val="20"/>
        </w:rPr>
        <w:t>ավելի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հրավերի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բավարարող</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ենթակա</w:t>
      </w:r>
      <w:r w:rsidRPr="00E6597C">
        <w:rPr>
          <w:rFonts w:ascii="GHEA Grapalat" w:hAnsi="GHEA Grapalat" w:cs="Sylfaen"/>
          <w:sz w:val="20"/>
          <w:szCs w:val="20"/>
          <w:lang w:val="af-ZA"/>
        </w:rPr>
        <w:t xml:space="preserve"> </w:t>
      </w:r>
      <w:r w:rsidRPr="00E6597C">
        <w:rPr>
          <w:rFonts w:ascii="GHEA Grapalat" w:hAnsi="GHEA Grapalat" w:cs="Sylfaen"/>
          <w:sz w:val="20"/>
          <w:szCs w:val="20"/>
        </w:rPr>
        <w:t>չէ</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մերժման</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պետք</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փոխանցվի</w:t>
      </w:r>
      <w:r w:rsidRPr="00E6597C">
        <w:rPr>
          <w:rFonts w:ascii="GHEA Grapalat" w:hAnsi="GHEA Grapalat"/>
          <w:sz w:val="20"/>
          <w:szCs w:val="20"/>
          <w:lang w:val="af-ZA"/>
        </w:rPr>
        <w:t xml:space="preserve"> </w:t>
      </w:r>
      <w:r w:rsidRPr="00E6597C">
        <w:rPr>
          <w:rFonts w:ascii="GHEA Grapalat" w:hAnsi="GHEA Grapalat"/>
          <w:sz w:val="20"/>
          <w:szCs w:val="20"/>
        </w:rPr>
        <w:t>Կենտրոնական</w:t>
      </w:r>
      <w:r w:rsidRPr="00E6597C">
        <w:rPr>
          <w:rFonts w:ascii="GHEA Grapalat" w:hAnsi="GHEA Grapalat"/>
          <w:sz w:val="20"/>
          <w:szCs w:val="20"/>
          <w:lang w:val="af-ZA"/>
        </w:rPr>
        <w:t xml:space="preserve"> </w:t>
      </w:r>
      <w:r w:rsidRPr="00E6597C">
        <w:rPr>
          <w:rFonts w:ascii="GHEA Grapalat" w:hAnsi="GHEA Grapalat"/>
          <w:sz w:val="20"/>
          <w:szCs w:val="20"/>
        </w:rPr>
        <w:t>գանձապետարանում</w:t>
      </w:r>
      <w:r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Pr="00E6597C">
        <w:rPr>
          <w:rFonts w:ascii="GHEA Grapalat" w:hAnsi="GHEA Grapalat"/>
          <w:lang w:val="af-ZA"/>
        </w:rPr>
        <w:t>«</w:t>
      </w:r>
      <w:r w:rsidRPr="00E6597C">
        <w:rPr>
          <w:rFonts w:ascii="GHEA Grapalat" w:hAnsi="GHEA Grapalat"/>
          <w:sz w:val="20"/>
          <w:szCs w:val="20"/>
          <w:lang w:val="af-ZA"/>
        </w:rPr>
        <w:t>900008000466</w:t>
      </w:r>
      <w:r w:rsidRPr="00E6597C">
        <w:rPr>
          <w:rFonts w:ascii="GHEA Grapalat" w:hAnsi="GHEA Grapalat"/>
          <w:lang w:val="af-ZA"/>
        </w:rPr>
        <w:t>»</w:t>
      </w:r>
      <w:r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հաշվին</w:t>
      </w:r>
      <w:r w:rsidRPr="00E6597C">
        <w:rPr>
          <w:rFonts w:ascii="GHEA Grapalat" w:hAnsi="GHEA Grapalat"/>
          <w:sz w:val="20"/>
          <w:szCs w:val="20"/>
          <w:lang w:val="af-ZA"/>
        </w:rPr>
        <w:t xml:space="preserve">, </w:t>
      </w:r>
      <w:r w:rsidRPr="00E6597C">
        <w:rPr>
          <w:rFonts w:ascii="GHEA Grapalat" w:hAnsi="GHEA Grapalat"/>
          <w:sz w:val="20"/>
          <w:szCs w:val="20"/>
        </w:rPr>
        <w:t>որը</w:t>
      </w:r>
      <w:r w:rsidRPr="00E6597C">
        <w:rPr>
          <w:rFonts w:ascii="GHEA Grapalat" w:hAnsi="GHEA Grapalat"/>
          <w:sz w:val="20"/>
          <w:szCs w:val="20"/>
          <w:lang w:val="af-ZA"/>
        </w:rPr>
        <w:t xml:space="preserve"> </w:t>
      </w:r>
      <w:r w:rsidRPr="00E6597C">
        <w:rPr>
          <w:rFonts w:ascii="GHEA Grapalat" w:hAnsi="GHEA Grapalat"/>
          <w:sz w:val="20"/>
          <w:szCs w:val="20"/>
        </w:rPr>
        <w:t>ենթակա</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վերադարձման</w:t>
      </w:r>
      <w:r w:rsidRPr="00E6597C">
        <w:rPr>
          <w:rFonts w:ascii="GHEA Grapalat" w:hAnsi="GHEA Grapalat"/>
          <w:sz w:val="20"/>
          <w:szCs w:val="20"/>
          <w:lang w:val="af-ZA"/>
        </w:rPr>
        <w:t xml:space="preserve"> </w:t>
      </w:r>
      <w:r w:rsidRPr="00E6597C">
        <w:rPr>
          <w:rFonts w:ascii="GHEA Grapalat" w:hAnsi="GHEA Grapalat"/>
          <w:sz w:val="20"/>
          <w:szCs w:val="20"/>
        </w:rPr>
        <w:t>այն</w:t>
      </w:r>
      <w:r w:rsidRPr="00E6597C">
        <w:rPr>
          <w:rFonts w:ascii="GHEA Grapalat" w:hAnsi="GHEA Grapalat"/>
          <w:sz w:val="20"/>
          <w:szCs w:val="20"/>
          <w:lang w:val="af-ZA"/>
        </w:rPr>
        <w:t xml:space="preserve"> </w:t>
      </w:r>
      <w:r w:rsidRPr="00E6597C">
        <w:rPr>
          <w:rFonts w:ascii="GHEA Grapalat" w:hAnsi="GHEA Grapalat"/>
          <w:sz w:val="20"/>
          <w:szCs w:val="20"/>
        </w:rPr>
        <w:t>ներկայացրած</w:t>
      </w:r>
      <w:r w:rsidRPr="00E6597C">
        <w:rPr>
          <w:rFonts w:ascii="GHEA Grapalat" w:hAnsi="GHEA Grapalat"/>
          <w:sz w:val="20"/>
          <w:szCs w:val="20"/>
          <w:lang w:val="af-ZA"/>
        </w:rPr>
        <w:t xml:space="preserve"> </w:t>
      </w:r>
      <w:r w:rsidRPr="00E6597C">
        <w:rPr>
          <w:rFonts w:ascii="GHEA Grapalat" w:hAnsi="GHEA Grapalat"/>
          <w:sz w:val="20"/>
          <w:szCs w:val="20"/>
        </w:rPr>
        <w:t>մասնակցին</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ընթացակարգի</w:t>
      </w:r>
      <w:r w:rsidRPr="00E6597C">
        <w:rPr>
          <w:rFonts w:ascii="GHEA Grapalat" w:hAnsi="GHEA Grapalat"/>
          <w:sz w:val="20"/>
          <w:szCs w:val="20"/>
          <w:lang w:val="af-ZA"/>
        </w:rPr>
        <w:t xml:space="preserve"> </w:t>
      </w:r>
      <w:r w:rsidRPr="00E6597C">
        <w:rPr>
          <w:rFonts w:ascii="GHEA Grapalat" w:hAnsi="GHEA Grapalat"/>
          <w:sz w:val="20"/>
          <w:szCs w:val="20"/>
        </w:rPr>
        <w:t>շրջանակում</w:t>
      </w:r>
      <w:r w:rsidRPr="00E6597C">
        <w:rPr>
          <w:rFonts w:ascii="GHEA Grapalat" w:hAnsi="GHEA Grapalat"/>
          <w:sz w:val="20"/>
          <w:szCs w:val="20"/>
          <w:lang w:val="af-ZA"/>
        </w:rPr>
        <w:t xml:space="preserve"> </w:t>
      </w:r>
      <w:r w:rsidRPr="00E6597C">
        <w:rPr>
          <w:rFonts w:ascii="GHEA Grapalat" w:hAnsi="GHEA Grapalat"/>
          <w:sz w:val="20"/>
          <w:szCs w:val="20"/>
        </w:rPr>
        <w:t>պայմանագիրը</w:t>
      </w:r>
      <w:r w:rsidRPr="00E6597C">
        <w:rPr>
          <w:rFonts w:ascii="GHEA Grapalat" w:hAnsi="GHEA Grapalat"/>
          <w:sz w:val="20"/>
          <w:szCs w:val="20"/>
          <w:lang w:val="af-ZA"/>
        </w:rPr>
        <w:t xml:space="preserve"> </w:t>
      </w:r>
      <w:r w:rsidRPr="00E6597C">
        <w:rPr>
          <w:rFonts w:ascii="GHEA Grapalat" w:hAnsi="GHEA Grapalat"/>
          <w:sz w:val="20"/>
          <w:szCs w:val="20"/>
        </w:rPr>
        <w:t>կնքվելուց</w:t>
      </w:r>
      <w:r w:rsidRPr="00E6597C">
        <w:rPr>
          <w:rFonts w:ascii="GHEA Grapalat" w:hAnsi="GHEA Grapalat"/>
          <w:sz w:val="20"/>
          <w:szCs w:val="20"/>
          <w:lang w:val="af-ZA"/>
        </w:rPr>
        <w:t xml:space="preserve"> </w:t>
      </w:r>
      <w:r w:rsidRPr="00E6597C">
        <w:rPr>
          <w:rFonts w:ascii="GHEA Grapalat" w:hAnsi="GHEA Grapalat"/>
          <w:sz w:val="20"/>
          <w:szCs w:val="20"/>
        </w:rPr>
        <w:t>կամ</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ընթացակարգը</w:t>
      </w:r>
      <w:r w:rsidRPr="00E6597C">
        <w:rPr>
          <w:rFonts w:ascii="GHEA Grapalat" w:hAnsi="GHEA Grapalat"/>
          <w:sz w:val="20"/>
          <w:szCs w:val="20"/>
          <w:lang w:val="af-ZA"/>
        </w:rPr>
        <w:t xml:space="preserve"> </w:t>
      </w:r>
      <w:r w:rsidRPr="00E6597C">
        <w:rPr>
          <w:rFonts w:ascii="GHEA Grapalat" w:hAnsi="GHEA Grapalat"/>
          <w:sz w:val="20"/>
          <w:szCs w:val="20"/>
        </w:rPr>
        <w:t>չկայացած</w:t>
      </w:r>
      <w:r w:rsidRPr="00E6597C">
        <w:rPr>
          <w:rFonts w:ascii="GHEA Grapalat" w:hAnsi="GHEA Grapalat"/>
          <w:sz w:val="20"/>
          <w:szCs w:val="20"/>
          <w:lang w:val="af-ZA"/>
        </w:rPr>
        <w:t xml:space="preserve"> </w:t>
      </w:r>
      <w:r w:rsidRPr="00E6597C">
        <w:rPr>
          <w:rFonts w:ascii="GHEA Grapalat" w:hAnsi="GHEA Grapalat"/>
          <w:sz w:val="20"/>
          <w:szCs w:val="20"/>
        </w:rPr>
        <w:t>հայտարարվելուց</w:t>
      </w:r>
      <w:r w:rsidRPr="00E6597C">
        <w:rPr>
          <w:rFonts w:ascii="GHEA Grapalat" w:hAnsi="GHEA Grapalat"/>
          <w:sz w:val="20"/>
          <w:szCs w:val="20"/>
          <w:lang w:val="af-ZA"/>
        </w:rPr>
        <w:t xml:space="preserve"> </w:t>
      </w:r>
      <w:r w:rsidRPr="00E6597C">
        <w:rPr>
          <w:rFonts w:ascii="GHEA Grapalat" w:hAnsi="GHEA Grapalat"/>
          <w:sz w:val="20"/>
          <w:szCs w:val="20"/>
        </w:rPr>
        <w:t>հետո</w:t>
      </w:r>
      <w:r w:rsidRPr="00E6597C">
        <w:rPr>
          <w:rFonts w:ascii="GHEA Grapalat" w:hAnsi="GHEA Grapalat"/>
          <w:sz w:val="20"/>
          <w:szCs w:val="20"/>
          <w:lang w:val="af-ZA"/>
        </w:rPr>
        <w:t xml:space="preserve"> </w:t>
      </w:r>
      <w:r w:rsidRPr="00E6597C">
        <w:rPr>
          <w:rFonts w:ascii="GHEA Grapalat" w:hAnsi="GHEA Grapalat"/>
          <w:sz w:val="20"/>
          <w:szCs w:val="20"/>
        </w:rPr>
        <w:t>քսան</w:t>
      </w:r>
      <w:r w:rsidRPr="00E6597C">
        <w:rPr>
          <w:rFonts w:ascii="GHEA Grapalat" w:hAnsi="GHEA Grapalat"/>
          <w:sz w:val="20"/>
          <w:szCs w:val="20"/>
          <w:lang w:val="af-ZA"/>
        </w:rPr>
        <w:t xml:space="preserve"> </w:t>
      </w:r>
      <w:r w:rsidRPr="00E6597C">
        <w:rPr>
          <w:rFonts w:ascii="GHEA Grapalat" w:hAnsi="GHEA Grapalat"/>
          <w:sz w:val="20"/>
          <w:szCs w:val="20"/>
        </w:rPr>
        <w:t>աշխատանքային</w:t>
      </w:r>
      <w:r w:rsidRPr="00E6597C">
        <w:rPr>
          <w:rFonts w:ascii="GHEA Grapalat" w:hAnsi="GHEA Grapalat"/>
          <w:sz w:val="20"/>
          <w:szCs w:val="20"/>
          <w:lang w:val="af-ZA"/>
        </w:rPr>
        <w:t xml:space="preserve"> </w:t>
      </w:r>
      <w:r w:rsidRPr="00E6597C">
        <w:rPr>
          <w:rFonts w:ascii="GHEA Grapalat" w:hAnsi="GHEA Grapalat"/>
          <w:sz w:val="20"/>
          <w:szCs w:val="20"/>
        </w:rPr>
        <w:t>օրվա</w:t>
      </w:r>
      <w:r w:rsidRPr="00E6597C">
        <w:rPr>
          <w:rFonts w:ascii="GHEA Grapalat" w:hAnsi="GHEA Grapalat"/>
          <w:sz w:val="20"/>
          <w:szCs w:val="20"/>
          <w:lang w:val="af-ZA"/>
        </w:rPr>
        <w:t xml:space="preserve"> </w:t>
      </w:r>
      <w:r w:rsidRPr="00E6597C">
        <w:rPr>
          <w:rFonts w:ascii="GHEA Grapalat" w:hAnsi="GHEA Grapalat"/>
          <w:sz w:val="20"/>
          <w:szCs w:val="20"/>
        </w:rPr>
        <w:t>ընթացքում</w:t>
      </w:r>
      <w:r w:rsidRPr="00E6597C">
        <w:rPr>
          <w:rFonts w:ascii="GHEA Grapalat" w:hAnsi="GHEA Grapalat"/>
          <w:sz w:val="20"/>
          <w:szCs w:val="20"/>
          <w:lang w:val="af-ZA"/>
        </w:rPr>
        <w:t xml:space="preserve">, </w:t>
      </w:r>
      <w:r w:rsidRPr="00E6597C">
        <w:rPr>
          <w:rFonts w:ascii="GHEA Grapalat" w:hAnsi="GHEA Grapalat"/>
          <w:sz w:val="20"/>
          <w:szCs w:val="20"/>
        </w:rPr>
        <w:t>բացառությամբ</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1-</w:t>
      </w:r>
      <w:r w:rsidRPr="00E6597C">
        <w:rPr>
          <w:rFonts w:ascii="GHEA Grapalat" w:hAnsi="GHEA Grapalat"/>
          <w:sz w:val="20"/>
          <w:szCs w:val="20"/>
        </w:rPr>
        <w:t>ին</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7.3 </w:t>
      </w:r>
      <w:r w:rsidRPr="00E6597C">
        <w:rPr>
          <w:rFonts w:ascii="GHEA Grapalat" w:hAnsi="GHEA Grapalat"/>
          <w:sz w:val="20"/>
          <w:szCs w:val="20"/>
        </w:rPr>
        <w:t>կետով</w:t>
      </w:r>
      <w:r w:rsidRPr="00E6597C">
        <w:rPr>
          <w:rFonts w:ascii="GHEA Grapalat" w:hAnsi="GHEA Grapalat"/>
          <w:sz w:val="20"/>
          <w:szCs w:val="20"/>
          <w:lang w:val="af-ZA"/>
        </w:rPr>
        <w:t xml:space="preserve"> </w:t>
      </w:r>
      <w:r w:rsidRPr="00E6597C">
        <w:rPr>
          <w:rFonts w:ascii="GHEA Grapalat" w:hAnsi="GHEA Grapalat"/>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դեպքերի</w:t>
      </w:r>
      <w:r w:rsidRPr="00E6597C">
        <w:rPr>
          <w:rFonts w:ascii="GHEA Grapalat" w:hAnsi="GHEA Grapalat"/>
          <w:sz w:val="20"/>
          <w:szCs w:val="20"/>
          <w:lang w:val="af-ZA"/>
        </w:rPr>
        <w:t xml:space="preserve">: </w:t>
      </w:r>
    </w:p>
    <w:p w:rsidR="00D43703" w:rsidRPr="00E6597C" w:rsidRDefault="00D43703" w:rsidP="00D43703">
      <w:pPr>
        <w:ind w:firstLine="567"/>
        <w:jc w:val="both"/>
        <w:rPr>
          <w:rFonts w:ascii="GHEA Grapalat" w:hAnsi="GHEA Grapalat"/>
          <w:sz w:val="20"/>
          <w:szCs w:val="20"/>
          <w:lang w:val="af-ZA"/>
        </w:rPr>
      </w:pPr>
      <w:r w:rsidRPr="00E6597C">
        <w:rPr>
          <w:rFonts w:ascii="GHEA Grapalat" w:hAnsi="GHEA Grapalat" w:cs="Sylfaen"/>
          <w:sz w:val="20"/>
          <w:szCs w:val="20"/>
          <w:lang w:val="af-ZA"/>
        </w:rPr>
        <w:t xml:space="preserve">7.2 </w:t>
      </w:r>
      <w:r w:rsidRPr="00E6597C">
        <w:rPr>
          <w:rFonts w:ascii="GHEA Grapalat" w:hAnsi="GHEA Grapalat"/>
          <w:sz w:val="20"/>
          <w:szCs w:val="20"/>
        </w:rPr>
        <w:t>Գնման</w:t>
      </w:r>
      <w:r w:rsidRPr="00E6597C">
        <w:rPr>
          <w:rFonts w:ascii="GHEA Grapalat" w:hAnsi="GHEA Grapalat"/>
          <w:sz w:val="20"/>
          <w:szCs w:val="20"/>
          <w:lang w:val="af-ZA"/>
        </w:rPr>
        <w:t xml:space="preserve"> </w:t>
      </w:r>
      <w:r w:rsidRPr="00E6597C">
        <w:rPr>
          <w:rFonts w:ascii="GHEA Grapalat" w:hAnsi="GHEA Grapalat"/>
          <w:sz w:val="20"/>
          <w:szCs w:val="20"/>
        </w:rPr>
        <w:t>ընթացակարգը</w:t>
      </w:r>
      <w:r w:rsidRPr="00E6597C">
        <w:rPr>
          <w:rFonts w:ascii="GHEA Grapalat" w:hAnsi="GHEA Grapalat"/>
          <w:sz w:val="20"/>
          <w:szCs w:val="20"/>
          <w:lang w:val="af-ZA"/>
        </w:rPr>
        <w:t xml:space="preserve"> </w:t>
      </w:r>
      <w:r w:rsidRPr="00E6597C">
        <w:rPr>
          <w:rFonts w:ascii="GHEA Grapalat" w:hAnsi="GHEA Grapalat"/>
          <w:sz w:val="20"/>
          <w:szCs w:val="20"/>
        </w:rPr>
        <w:t>չափաբաժիններով</w:t>
      </w:r>
      <w:r w:rsidRPr="00E6597C">
        <w:rPr>
          <w:rFonts w:ascii="GHEA Grapalat" w:hAnsi="GHEA Grapalat"/>
          <w:sz w:val="20"/>
          <w:szCs w:val="20"/>
          <w:lang w:val="af-ZA"/>
        </w:rPr>
        <w:t xml:space="preserve"> </w:t>
      </w:r>
      <w:r w:rsidRPr="00E6597C">
        <w:rPr>
          <w:rFonts w:ascii="GHEA Grapalat" w:hAnsi="GHEA Grapalat"/>
          <w:sz w:val="20"/>
          <w:szCs w:val="20"/>
        </w:rPr>
        <w:t>կազմակերպվելու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եթե</w:t>
      </w:r>
      <w:r w:rsidRPr="00E6597C">
        <w:rPr>
          <w:rFonts w:ascii="GHEA Grapalat" w:hAnsi="GHEA Grapalat"/>
          <w:sz w:val="20"/>
          <w:szCs w:val="20"/>
          <w:lang w:val="af-ZA"/>
        </w:rPr>
        <w:t>`</w:t>
      </w:r>
      <w:r w:rsidRPr="00E6597C" w:rsidDel="00712311">
        <w:rPr>
          <w:rFonts w:ascii="GHEA Grapalat" w:hAnsi="GHEA Grapalat"/>
          <w:sz w:val="20"/>
          <w:szCs w:val="20"/>
          <w:lang w:val="af-ZA"/>
        </w:rPr>
        <w:t xml:space="preserve"> </w:t>
      </w:r>
      <w:r w:rsidRPr="00E6597C">
        <w:rPr>
          <w:rFonts w:ascii="GHEA Grapalat" w:hAnsi="GHEA Grapalat"/>
          <w:sz w:val="20"/>
          <w:szCs w:val="20"/>
          <w:lang w:val="af-ZA"/>
        </w:rPr>
        <w:t xml:space="preserve"> </w:t>
      </w:r>
    </w:p>
    <w:p w:rsidR="00D43703" w:rsidRPr="00E6597C" w:rsidRDefault="00D43703" w:rsidP="00D43703">
      <w:pPr>
        <w:ind w:firstLine="567"/>
        <w:jc w:val="both"/>
        <w:rPr>
          <w:rFonts w:ascii="GHEA Grapalat" w:hAnsi="GHEA Grapalat"/>
          <w:sz w:val="20"/>
          <w:szCs w:val="20"/>
          <w:lang w:val="af-ZA"/>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գնային</w:t>
      </w:r>
      <w:r w:rsidRPr="00E6597C">
        <w:rPr>
          <w:rFonts w:ascii="GHEA Grapalat" w:hAnsi="GHEA Grapalat"/>
          <w:sz w:val="20"/>
          <w:szCs w:val="20"/>
          <w:lang w:val="af-ZA"/>
        </w:rPr>
        <w:t xml:space="preserve"> </w:t>
      </w:r>
      <w:r w:rsidRPr="00E6597C">
        <w:rPr>
          <w:rFonts w:ascii="GHEA Grapalat" w:hAnsi="GHEA Grapalat"/>
          <w:sz w:val="20"/>
          <w:szCs w:val="20"/>
        </w:rPr>
        <w:t>առաջարկների</w:t>
      </w:r>
      <w:r w:rsidRPr="00E6597C">
        <w:rPr>
          <w:rFonts w:ascii="GHEA Grapalat" w:hAnsi="GHEA Grapalat"/>
          <w:sz w:val="20"/>
          <w:szCs w:val="20"/>
          <w:lang w:val="af-ZA"/>
        </w:rPr>
        <w:t xml:space="preserve"> </w:t>
      </w:r>
      <w:r w:rsidRPr="00E6597C">
        <w:rPr>
          <w:rFonts w:ascii="GHEA Grapalat" w:hAnsi="GHEA Grapalat"/>
          <w:sz w:val="20"/>
          <w:szCs w:val="20"/>
        </w:rPr>
        <w:t>հանրագումարի</w:t>
      </w:r>
      <w:r w:rsidRPr="00E6597C">
        <w:rPr>
          <w:rFonts w:ascii="GHEA Grapalat" w:hAnsi="GHEA Grapalat"/>
          <w:sz w:val="20"/>
          <w:szCs w:val="20"/>
          <w:lang w:val="af-ZA"/>
        </w:rPr>
        <w:t xml:space="preserve"> </w:t>
      </w:r>
      <w:r w:rsidRPr="00E6597C">
        <w:rPr>
          <w:rFonts w:ascii="GHEA Grapalat" w:hAnsi="GHEA Grapalat"/>
          <w:sz w:val="20"/>
          <w:szCs w:val="20"/>
        </w:rPr>
        <w:t>նկատմամբ</w:t>
      </w:r>
      <w:r w:rsidRPr="00E6597C">
        <w:rPr>
          <w:rFonts w:ascii="GHEA Grapalat" w:hAnsi="GHEA Grapalat"/>
          <w:sz w:val="20"/>
          <w:szCs w:val="20"/>
          <w:lang w:val="af-ZA"/>
        </w:rPr>
        <w:t xml:space="preserve">: </w:t>
      </w:r>
      <w:r w:rsidRPr="00E6597C">
        <w:rPr>
          <w:rFonts w:ascii="GHEA Grapalat" w:hAnsi="GHEA Grapalat"/>
          <w:sz w:val="20"/>
          <w:szCs w:val="20"/>
        </w:rPr>
        <w:t>Եթե</w:t>
      </w:r>
      <w:r w:rsidRPr="00E6597C">
        <w:rPr>
          <w:rFonts w:ascii="GHEA Grapalat" w:hAnsi="GHEA Grapalat"/>
          <w:sz w:val="20"/>
          <w:szCs w:val="20"/>
          <w:lang w:val="af-ZA"/>
        </w:rPr>
        <w:t xml:space="preserve"> </w:t>
      </w:r>
      <w:r w:rsidRPr="00E6597C">
        <w:rPr>
          <w:rFonts w:ascii="GHEA Grapalat" w:hAnsi="GHEA Grapalat"/>
          <w:sz w:val="20"/>
          <w:szCs w:val="20"/>
        </w:rPr>
        <w:t>ըստ</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գնային</w:t>
      </w:r>
      <w:r w:rsidRPr="00E6597C">
        <w:rPr>
          <w:rFonts w:ascii="GHEA Grapalat" w:hAnsi="GHEA Grapalat"/>
          <w:sz w:val="20"/>
          <w:szCs w:val="20"/>
          <w:lang w:val="af-ZA"/>
        </w:rPr>
        <w:t xml:space="preserve"> </w:t>
      </w:r>
      <w:r w:rsidRPr="00E6597C">
        <w:rPr>
          <w:rFonts w:ascii="GHEA Grapalat" w:hAnsi="GHEA Grapalat"/>
          <w:sz w:val="20"/>
          <w:szCs w:val="20"/>
        </w:rPr>
        <w:t>առաջարկների</w:t>
      </w:r>
      <w:r w:rsidRPr="00E6597C">
        <w:rPr>
          <w:rFonts w:ascii="GHEA Grapalat" w:hAnsi="GHEA Grapalat"/>
          <w:sz w:val="20"/>
          <w:szCs w:val="20"/>
          <w:lang w:val="af-ZA"/>
        </w:rPr>
        <w:t xml:space="preserve"> </w:t>
      </w:r>
      <w:r w:rsidRPr="00E6597C">
        <w:rPr>
          <w:rFonts w:ascii="GHEA Grapalat" w:hAnsi="GHEA Grapalat"/>
          <w:sz w:val="20"/>
          <w:szCs w:val="20"/>
        </w:rPr>
        <w:t>հանրագումարը</w:t>
      </w:r>
      <w:r w:rsidRPr="00E6597C">
        <w:rPr>
          <w:rFonts w:ascii="GHEA Grapalat" w:hAnsi="GHEA Grapalat"/>
          <w:sz w:val="20"/>
          <w:szCs w:val="20"/>
          <w:lang w:val="af-ZA"/>
        </w:rPr>
        <w:t xml:space="preserve"> </w:t>
      </w:r>
      <w:r w:rsidRPr="00E6597C">
        <w:rPr>
          <w:rFonts w:ascii="GHEA Grapalat" w:hAnsi="GHEA Grapalat"/>
          <w:sz w:val="20"/>
          <w:szCs w:val="20"/>
        </w:rPr>
        <w:t>գերազանցում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lang w:val="hy-AM"/>
        </w:rPr>
        <w:t>10</w:t>
      </w:r>
      <w:r w:rsidRPr="00E6597C">
        <w:rPr>
          <w:rFonts w:ascii="GHEA Grapalat" w:hAnsi="GHEA Grapalat"/>
          <w:sz w:val="20"/>
          <w:szCs w:val="20"/>
          <w:lang w:val="af-ZA"/>
        </w:rPr>
        <w:t xml:space="preserve"> </w:t>
      </w:r>
      <w:r w:rsidRPr="00E6597C">
        <w:rPr>
          <w:rFonts w:ascii="GHEA Grapalat" w:hAnsi="GHEA Grapalat"/>
          <w:sz w:val="20"/>
          <w:szCs w:val="20"/>
        </w:rPr>
        <w:t>մլն</w:t>
      </w:r>
      <w:r w:rsidRPr="00E6597C">
        <w:rPr>
          <w:rFonts w:ascii="GHEA Grapalat" w:hAnsi="GHEA Grapalat"/>
          <w:sz w:val="20"/>
          <w:szCs w:val="20"/>
          <w:lang w:val="af-ZA"/>
        </w:rPr>
        <w:t xml:space="preserve">. </w:t>
      </w:r>
      <w:r w:rsidRPr="00E6597C">
        <w:rPr>
          <w:rFonts w:ascii="GHEA Grapalat" w:hAnsi="GHEA Grapalat"/>
          <w:sz w:val="20"/>
          <w:szCs w:val="20"/>
        </w:rPr>
        <w:t>ՀՀ</w:t>
      </w:r>
      <w:r w:rsidRPr="00E6597C">
        <w:rPr>
          <w:rFonts w:ascii="GHEA Grapalat" w:hAnsi="GHEA Grapalat"/>
          <w:sz w:val="20"/>
          <w:szCs w:val="20"/>
          <w:lang w:val="af-ZA"/>
        </w:rPr>
        <w:t xml:space="preserve"> </w:t>
      </w:r>
      <w:r w:rsidRPr="00E6597C">
        <w:rPr>
          <w:rFonts w:ascii="GHEA Grapalat" w:hAnsi="GHEA Grapalat"/>
          <w:sz w:val="20"/>
          <w:szCs w:val="20"/>
        </w:rPr>
        <w:t>դրամը</w:t>
      </w:r>
      <w:r w:rsidRPr="00E6597C">
        <w:rPr>
          <w:rFonts w:ascii="GHEA Grapalat" w:hAnsi="GHEA Grapalat"/>
          <w:sz w:val="20"/>
          <w:szCs w:val="20"/>
          <w:lang w:val="af-ZA"/>
        </w:rPr>
        <w:t xml:space="preserve">, </w:t>
      </w:r>
      <w:r w:rsidRPr="00E6597C">
        <w:rPr>
          <w:rFonts w:ascii="GHEA Grapalat" w:hAnsi="GHEA Grapalat"/>
          <w:sz w:val="20"/>
          <w:szCs w:val="20"/>
        </w:rPr>
        <w:t>սակայն</w:t>
      </w:r>
      <w:r w:rsidRPr="00E6597C">
        <w:rPr>
          <w:rFonts w:ascii="GHEA Grapalat" w:hAnsi="GHEA Grapalat"/>
          <w:sz w:val="20"/>
          <w:szCs w:val="20"/>
          <w:lang w:val="af-ZA"/>
        </w:rPr>
        <w:t xml:space="preserve"> </w:t>
      </w:r>
      <w:r w:rsidRPr="00E6597C">
        <w:rPr>
          <w:rFonts w:ascii="GHEA Grapalat" w:hAnsi="GHEA Grapalat"/>
          <w:sz w:val="20"/>
          <w:szCs w:val="20"/>
        </w:rPr>
        <w:t>ըստ</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գնային</w:t>
      </w:r>
      <w:r w:rsidRPr="00E6597C">
        <w:rPr>
          <w:rFonts w:ascii="GHEA Grapalat" w:hAnsi="GHEA Grapalat"/>
          <w:sz w:val="20"/>
          <w:szCs w:val="20"/>
          <w:lang w:val="af-ZA"/>
        </w:rPr>
        <w:t xml:space="preserve"> </w:t>
      </w:r>
      <w:r w:rsidRPr="00E6597C">
        <w:rPr>
          <w:rFonts w:ascii="GHEA Grapalat" w:hAnsi="GHEA Grapalat"/>
          <w:sz w:val="20"/>
          <w:szCs w:val="20"/>
        </w:rPr>
        <w:t>առաջարկները</w:t>
      </w:r>
      <w:r w:rsidRPr="00E6597C">
        <w:rPr>
          <w:rFonts w:ascii="GHEA Grapalat" w:hAnsi="GHEA Grapalat"/>
          <w:sz w:val="20"/>
          <w:szCs w:val="20"/>
          <w:lang w:val="af-ZA"/>
        </w:rPr>
        <w:t xml:space="preserve"> </w:t>
      </w:r>
      <w:r w:rsidRPr="00E6597C">
        <w:rPr>
          <w:rFonts w:ascii="GHEA Grapalat" w:hAnsi="GHEA Grapalat"/>
          <w:sz w:val="20"/>
          <w:szCs w:val="20"/>
        </w:rPr>
        <w:t>չեն</w:t>
      </w:r>
      <w:r w:rsidRPr="00E6597C">
        <w:rPr>
          <w:rFonts w:ascii="GHEA Grapalat" w:hAnsi="GHEA Grapalat"/>
          <w:sz w:val="20"/>
          <w:szCs w:val="20"/>
          <w:lang w:val="af-ZA"/>
        </w:rPr>
        <w:t xml:space="preserve"> </w:t>
      </w:r>
      <w:r w:rsidRPr="00E6597C">
        <w:rPr>
          <w:rFonts w:ascii="GHEA Grapalat" w:hAnsi="GHEA Grapalat"/>
          <w:sz w:val="20"/>
          <w:szCs w:val="20"/>
        </w:rPr>
        <w:t>գերազանցում</w:t>
      </w:r>
      <w:r w:rsidRPr="00E6597C">
        <w:rPr>
          <w:rFonts w:ascii="GHEA Grapalat" w:hAnsi="GHEA Grapalat"/>
          <w:sz w:val="20"/>
          <w:szCs w:val="20"/>
          <w:lang w:val="af-ZA"/>
        </w:rPr>
        <w:t xml:space="preserve"> </w:t>
      </w:r>
      <w:r w:rsidRPr="00E6597C">
        <w:rPr>
          <w:rFonts w:ascii="GHEA Grapalat" w:hAnsi="GHEA Grapalat"/>
          <w:sz w:val="20"/>
          <w:szCs w:val="20"/>
        </w:rPr>
        <w:t>այդ</w:t>
      </w:r>
      <w:r w:rsidRPr="00E6597C">
        <w:rPr>
          <w:rFonts w:ascii="GHEA Grapalat" w:hAnsi="GHEA Grapalat"/>
          <w:sz w:val="20"/>
          <w:szCs w:val="20"/>
          <w:lang w:val="af-ZA"/>
        </w:rPr>
        <w:t xml:space="preserve"> </w:t>
      </w:r>
      <w:r w:rsidRPr="00E6597C">
        <w:rPr>
          <w:rFonts w:ascii="GHEA Grapalat" w:hAnsi="GHEA Grapalat"/>
          <w:sz w:val="20"/>
          <w:szCs w:val="20"/>
        </w:rPr>
        <w:t>չափը</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cs="Arial Armenian"/>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չի</w:t>
      </w:r>
      <w:r w:rsidRPr="00E6597C">
        <w:rPr>
          <w:rFonts w:ascii="GHEA Grapalat" w:hAnsi="GHEA Grapalat"/>
          <w:sz w:val="20"/>
          <w:szCs w:val="20"/>
          <w:lang w:val="af-ZA"/>
        </w:rPr>
        <w:t xml:space="preserve"> </w:t>
      </w:r>
      <w:r w:rsidRPr="00E6597C">
        <w:rPr>
          <w:rFonts w:ascii="GHEA Grapalat" w:hAnsi="GHEA Grapalat"/>
          <w:sz w:val="20"/>
          <w:szCs w:val="20"/>
        </w:rPr>
        <w:t>ներկայացվում</w:t>
      </w:r>
      <w:r w:rsidRPr="00E6597C">
        <w:rPr>
          <w:rFonts w:ascii="GHEA Grapalat" w:hAnsi="GHEA Grapalat"/>
          <w:sz w:val="20"/>
          <w:szCs w:val="20"/>
          <w:lang w:val="af-ZA"/>
        </w:rPr>
        <w:t>.</w:t>
      </w:r>
    </w:p>
    <w:p w:rsidR="00D43703" w:rsidRPr="00E6597C" w:rsidRDefault="00D43703" w:rsidP="00D43703">
      <w:pPr>
        <w:ind w:firstLine="375"/>
        <w:jc w:val="both"/>
        <w:rPr>
          <w:rFonts w:ascii="GHEA Grapalat" w:hAnsi="GHEA Grapalat"/>
          <w:color w:val="FFFFFF"/>
          <w:sz w:val="20"/>
          <w:szCs w:val="20"/>
          <w:lang w:val="af-ZA"/>
        </w:rPr>
      </w:pPr>
      <w:r w:rsidRPr="00E6597C">
        <w:rPr>
          <w:rFonts w:ascii="GHEA Grapalat" w:hAnsi="GHEA Grapalat"/>
          <w:sz w:val="20"/>
          <w:szCs w:val="20"/>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հրաժարվում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որևէ</w:t>
      </w:r>
      <w:r w:rsidRPr="00E6597C">
        <w:rPr>
          <w:rFonts w:ascii="GHEA Grapalat" w:hAnsi="GHEA Grapalat"/>
          <w:sz w:val="20"/>
          <w:szCs w:val="20"/>
          <w:lang w:val="af-ZA"/>
        </w:rPr>
        <w:t xml:space="preserve"> </w:t>
      </w:r>
      <w:r w:rsidRPr="00E6597C">
        <w:rPr>
          <w:rFonts w:ascii="GHEA Grapalat" w:hAnsi="GHEA Grapalat"/>
          <w:sz w:val="20"/>
          <w:szCs w:val="20"/>
        </w:rPr>
        <w:t>չափաբաժնից</w:t>
      </w:r>
      <w:r w:rsidRPr="00E6597C">
        <w:rPr>
          <w:rFonts w:ascii="GHEA Grapalat" w:hAnsi="GHEA Grapalat"/>
          <w:sz w:val="20"/>
          <w:szCs w:val="20"/>
          <w:lang w:val="af-ZA"/>
        </w:rPr>
        <w:t xml:space="preserve"> </w:t>
      </w:r>
      <w:r w:rsidRPr="00E6597C">
        <w:rPr>
          <w:rFonts w:ascii="GHEA Grapalat" w:hAnsi="GHEA Grapalat"/>
          <w:sz w:val="20"/>
          <w:szCs w:val="20"/>
        </w:rPr>
        <w:t>կամ</w:t>
      </w:r>
      <w:r w:rsidRPr="00E6597C">
        <w:rPr>
          <w:rFonts w:ascii="GHEA Grapalat" w:hAnsi="GHEA Grapalat"/>
          <w:sz w:val="20"/>
          <w:szCs w:val="20"/>
          <w:lang w:val="af-ZA"/>
        </w:rPr>
        <w:t xml:space="preserve"> </w:t>
      </w:r>
      <w:r w:rsidRPr="00E6597C">
        <w:rPr>
          <w:rFonts w:ascii="GHEA Grapalat" w:hAnsi="GHEA Grapalat"/>
          <w:sz w:val="20"/>
          <w:szCs w:val="20"/>
        </w:rPr>
        <w:t>պայմանագիր</w:t>
      </w:r>
      <w:r w:rsidRPr="00E6597C">
        <w:rPr>
          <w:rFonts w:ascii="GHEA Grapalat" w:hAnsi="GHEA Grapalat"/>
          <w:sz w:val="20"/>
          <w:szCs w:val="20"/>
          <w:lang w:val="af-ZA"/>
        </w:rPr>
        <w:t xml:space="preserve"> </w:t>
      </w:r>
      <w:r w:rsidRPr="00E6597C">
        <w:rPr>
          <w:rFonts w:ascii="GHEA Grapalat" w:hAnsi="GHEA Grapalat"/>
          <w:sz w:val="20"/>
          <w:szCs w:val="20"/>
        </w:rPr>
        <w:t>կնքելուց</w:t>
      </w:r>
      <w:r w:rsidRPr="00E6597C">
        <w:rPr>
          <w:rFonts w:ascii="GHEA Grapalat" w:hAnsi="GHEA Grapalat"/>
          <w:sz w:val="20"/>
          <w:szCs w:val="20"/>
          <w:lang w:val="af-ZA"/>
        </w:rPr>
        <w:t xml:space="preserve"> </w:t>
      </w:r>
      <w:r w:rsidRPr="00E6597C">
        <w:rPr>
          <w:rFonts w:ascii="GHEA Grapalat" w:hAnsi="GHEA Grapalat"/>
          <w:sz w:val="20"/>
          <w:szCs w:val="20"/>
        </w:rPr>
        <w:t>կամ</w:t>
      </w:r>
      <w:r w:rsidRPr="00E6597C">
        <w:rPr>
          <w:rFonts w:ascii="GHEA Grapalat" w:hAnsi="GHEA Grapalat"/>
          <w:sz w:val="20"/>
          <w:szCs w:val="20"/>
          <w:lang w:val="af-ZA"/>
        </w:rPr>
        <w:t xml:space="preserve"> </w:t>
      </w:r>
      <w:r w:rsidRPr="00E6597C">
        <w:rPr>
          <w:rFonts w:ascii="GHEA Grapalat" w:hAnsi="GHEA Grapalat"/>
          <w:sz w:val="20"/>
          <w:szCs w:val="20"/>
        </w:rPr>
        <w:t>զրկվում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պայմանագիր</w:t>
      </w:r>
      <w:r w:rsidRPr="00E6597C">
        <w:rPr>
          <w:rFonts w:ascii="GHEA Grapalat" w:hAnsi="GHEA Grapalat"/>
          <w:sz w:val="20"/>
          <w:szCs w:val="20"/>
          <w:lang w:val="af-ZA"/>
        </w:rPr>
        <w:t xml:space="preserve"> </w:t>
      </w:r>
      <w:r w:rsidRPr="00E6597C">
        <w:rPr>
          <w:rFonts w:ascii="GHEA Grapalat" w:hAnsi="GHEA Grapalat"/>
          <w:sz w:val="20"/>
          <w:szCs w:val="20"/>
        </w:rPr>
        <w:t>կնքելու</w:t>
      </w:r>
      <w:r w:rsidRPr="00E6597C">
        <w:rPr>
          <w:rFonts w:ascii="GHEA Grapalat" w:hAnsi="GHEA Grapalat"/>
          <w:sz w:val="20"/>
          <w:szCs w:val="20"/>
          <w:lang w:val="af-ZA"/>
        </w:rPr>
        <w:t xml:space="preserve"> </w:t>
      </w:r>
      <w:r w:rsidRPr="00E6597C">
        <w:rPr>
          <w:rFonts w:ascii="GHEA Grapalat" w:hAnsi="GHEA Grapalat"/>
          <w:sz w:val="20"/>
          <w:szCs w:val="20"/>
        </w:rPr>
        <w:t>իրավունքից</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վճարվում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միայն</w:t>
      </w:r>
      <w:r w:rsidRPr="00E6597C">
        <w:rPr>
          <w:rFonts w:ascii="GHEA Grapalat" w:hAnsi="GHEA Grapalat"/>
          <w:sz w:val="20"/>
          <w:szCs w:val="20"/>
          <w:lang w:val="af-ZA"/>
        </w:rPr>
        <w:t xml:space="preserve"> </w:t>
      </w:r>
      <w:r w:rsidRPr="00E6597C">
        <w:rPr>
          <w:rFonts w:ascii="GHEA Grapalat" w:hAnsi="GHEA Grapalat"/>
          <w:sz w:val="20"/>
          <w:szCs w:val="20"/>
        </w:rPr>
        <w:t>այդ</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նկատմամբ</w:t>
      </w:r>
      <w:r w:rsidRPr="00E6597C">
        <w:rPr>
          <w:rFonts w:ascii="GHEA Grapalat" w:hAnsi="GHEA Grapalat"/>
          <w:sz w:val="20"/>
          <w:szCs w:val="20"/>
          <w:lang w:val="af-ZA"/>
        </w:rPr>
        <w:t xml:space="preserve"> </w:t>
      </w:r>
      <w:r w:rsidRPr="00E6597C">
        <w:rPr>
          <w:rFonts w:ascii="GHEA Grapalat" w:hAnsi="GHEA Grapalat"/>
          <w:sz w:val="20"/>
          <w:szCs w:val="20"/>
        </w:rPr>
        <w:t>հաշվարկված</w:t>
      </w:r>
      <w:r w:rsidRPr="00E6597C">
        <w:rPr>
          <w:rFonts w:ascii="GHEA Grapalat" w:hAnsi="GHEA Grapalat"/>
          <w:sz w:val="20"/>
          <w:szCs w:val="20"/>
          <w:lang w:val="af-ZA"/>
        </w:rPr>
        <w:t xml:space="preserve"> </w:t>
      </w:r>
      <w:r w:rsidRPr="00E6597C">
        <w:rPr>
          <w:rFonts w:ascii="GHEA Grapalat" w:hAnsi="GHEA Grapalat"/>
          <w:sz w:val="20"/>
          <w:szCs w:val="20"/>
        </w:rPr>
        <w:t>ապահովման</w:t>
      </w:r>
      <w:r w:rsidRPr="00E6597C">
        <w:rPr>
          <w:rFonts w:ascii="GHEA Grapalat" w:hAnsi="GHEA Grapalat"/>
          <w:sz w:val="20"/>
          <w:szCs w:val="20"/>
          <w:lang w:val="af-ZA"/>
        </w:rPr>
        <w:t xml:space="preserve"> </w:t>
      </w:r>
      <w:r w:rsidRPr="00E6597C">
        <w:rPr>
          <w:rFonts w:ascii="GHEA Grapalat" w:hAnsi="GHEA Grapalat"/>
          <w:sz w:val="20"/>
          <w:szCs w:val="20"/>
        </w:rPr>
        <w:t>գումարի</w:t>
      </w:r>
      <w:r w:rsidRPr="00E6597C">
        <w:rPr>
          <w:rFonts w:ascii="GHEA Grapalat" w:hAnsi="GHEA Grapalat"/>
          <w:sz w:val="20"/>
          <w:szCs w:val="20"/>
          <w:lang w:val="af-ZA"/>
        </w:rPr>
        <w:t xml:space="preserve"> </w:t>
      </w:r>
      <w:r w:rsidRPr="00E6597C">
        <w:rPr>
          <w:rFonts w:ascii="GHEA Grapalat" w:hAnsi="GHEA Grapalat"/>
          <w:sz w:val="20"/>
          <w:szCs w:val="20"/>
        </w:rPr>
        <w:t>չափով</w:t>
      </w:r>
      <w:r w:rsidRPr="00E6597C">
        <w:rPr>
          <w:rFonts w:ascii="GHEA Grapalat" w:hAnsi="GHEA Grapalat"/>
          <w:sz w:val="20"/>
          <w:szCs w:val="20"/>
          <w:lang w:val="af-ZA"/>
        </w:rPr>
        <w:t>:</w:t>
      </w:r>
      <w:r>
        <w:rPr>
          <w:rFonts w:ascii="GHEA Grapalat" w:hAnsi="GHEA Grapalat"/>
          <w:sz w:val="20"/>
          <w:szCs w:val="20"/>
          <w:vertAlign w:val="superscript"/>
          <w:lang w:val="af-ZA"/>
        </w:rPr>
        <w:t>9</w:t>
      </w:r>
      <w:r w:rsidRPr="00E6597C">
        <w:rPr>
          <w:rStyle w:val="af6"/>
          <w:rFonts w:ascii="GHEA Grapalat" w:hAnsi="GHEA Grapalat"/>
          <w:color w:val="FFFFFF"/>
          <w:sz w:val="20"/>
          <w:szCs w:val="20"/>
        </w:rPr>
        <w:footnoteReference w:id="7"/>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 xml:space="preserve">7.3 </w:t>
      </w:r>
      <w:r w:rsidRPr="00E6597C">
        <w:rPr>
          <w:rFonts w:ascii="GHEA Grapalat" w:hAnsi="GHEA Grapalat" w:cs="Sylfaen"/>
          <w:sz w:val="20"/>
          <w:lang w:val="ru-RU"/>
        </w:rPr>
        <w:t>Մասնակիցը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վճարում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հայտի</w:t>
      </w:r>
      <w:r w:rsidRPr="00E6597C">
        <w:rPr>
          <w:rFonts w:ascii="GHEA Grapalat" w:hAnsi="GHEA Grapalat" w:cs="Sylfaen"/>
          <w:sz w:val="20"/>
          <w:lang w:val="af-ZA"/>
        </w:rPr>
        <w:t xml:space="preserve"> </w:t>
      </w:r>
      <w:r w:rsidRPr="00E6597C">
        <w:rPr>
          <w:rFonts w:ascii="GHEA Grapalat" w:hAnsi="GHEA Grapalat" w:cs="Sylfaen"/>
          <w:sz w:val="20"/>
          <w:lang w:val="ru-RU"/>
        </w:rPr>
        <w:t>ապահովումը</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նա</w:t>
      </w:r>
      <w:r w:rsidRPr="00E6597C">
        <w:rPr>
          <w:rFonts w:ascii="GHEA Grapalat" w:hAnsi="GHEA Grapalat" w:cs="Sylfaen"/>
          <w:sz w:val="20"/>
          <w:lang w:val="af-ZA"/>
        </w:rPr>
        <w:t>`</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 xml:space="preserve">2) </w:t>
      </w:r>
      <w:r w:rsidRPr="00E6597C">
        <w:rPr>
          <w:rFonts w:ascii="GHEA Grapalat" w:hAnsi="GHEA Grapalat" w:cs="Sylfaen"/>
          <w:sz w:val="20"/>
          <w:lang w:val="ru-RU"/>
        </w:rPr>
        <w:t>խախտել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գործընթացի</w:t>
      </w:r>
      <w:r w:rsidRPr="00E6597C">
        <w:rPr>
          <w:rFonts w:ascii="GHEA Grapalat" w:hAnsi="GHEA Grapalat" w:cs="Sylfaen"/>
          <w:sz w:val="20"/>
          <w:lang w:val="af-ZA"/>
        </w:rPr>
        <w:t xml:space="preserve"> </w:t>
      </w:r>
      <w:r w:rsidRPr="00E6597C">
        <w:rPr>
          <w:rFonts w:ascii="GHEA Grapalat" w:hAnsi="GHEA Grapalat" w:cs="Sylfaen"/>
          <w:sz w:val="20"/>
          <w:lang w:val="ru-RU"/>
        </w:rPr>
        <w:t>շրջանակում</w:t>
      </w:r>
      <w:r w:rsidRPr="00E6597C">
        <w:rPr>
          <w:rFonts w:ascii="GHEA Grapalat" w:hAnsi="GHEA Grapalat" w:cs="Sylfaen"/>
          <w:sz w:val="20"/>
          <w:lang w:val="af-ZA"/>
        </w:rPr>
        <w:t xml:space="preserve"> </w:t>
      </w:r>
      <w:r w:rsidRPr="00E6597C">
        <w:rPr>
          <w:rFonts w:ascii="GHEA Grapalat" w:hAnsi="GHEA Grapalat" w:cs="Sylfaen"/>
          <w:sz w:val="20"/>
          <w:lang w:val="ru-RU"/>
        </w:rPr>
        <w:t>ստանձնած</w:t>
      </w:r>
      <w:r w:rsidRPr="00E6597C">
        <w:rPr>
          <w:rFonts w:ascii="GHEA Grapalat" w:hAnsi="GHEA Grapalat" w:cs="Sylfaen"/>
          <w:sz w:val="20"/>
          <w:lang w:val="af-ZA"/>
        </w:rPr>
        <w:t xml:space="preserve"> </w:t>
      </w:r>
      <w:r w:rsidRPr="00E6597C">
        <w:rPr>
          <w:rFonts w:ascii="GHEA Grapalat" w:hAnsi="GHEA Grapalat" w:cs="Sylfaen"/>
          <w:sz w:val="20"/>
          <w:lang w:val="ru-RU"/>
        </w:rPr>
        <w:t>պարտավորություն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որը</w:t>
      </w:r>
      <w:r w:rsidRPr="00E6597C">
        <w:rPr>
          <w:rFonts w:ascii="GHEA Grapalat" w:hAnsi="GHEA Grapalat" w:cs="Sylfaen"/>
          <w:sz w:val="20"/>
          <w:lang w:val="af-ZA"/>
        </w:rPr>
        <w:t xml:space="preserve"> </w:t>
      </w:r>
      <w:r w:rsidRPr="00E6597C">
        <w:rPr>
          <w:rFonts w:ascii="GHEA Grapalat" w:hAnsi="GHEA Grapalat" w:cs="Sylfaen"/>
          <w:sz w:val="20"/>
          <w:lang w:val="ru-RU"/>
        </w:rPr>
        <w:t>հանգեցրել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գործընթացին</w:t>
      </w:r>
      <w:r w:rsidRPr="00E6597C">
        <w:rPr>
          <w:rFonts w:ascii="GHEA Grapalat" w:hAnsi="GHEA Grapalat" w:cs="Sylfaen"/>
          <w:sz w:val="20"/>
          <w:lang w:val="af-ZA"/>
        </w:rPr>
        <w:t xml:space="preserve"> </w:t>
      </w:r>
      <w:r w:rsidRPr="00E6597C">
        <w:rPr>
          <w:rFonts w:ascii="GHEA Grapalat" w:hAnsi="GHEA Grapalat" w:cs="Sylfaen"/>
          <w:sz w:val="20"/>
          <w:lang w:val="ru-RU"/>
        </w:rPr>
        <w:t>տվյալ</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w:t>
      </w:r>
      <w:r w:rsidRPr="00E6597C">
        <w:rPr>
          <w:rFonts w:ascii="GHEA Grapalat" w:hAnsi="GHEA Grapalat" w:cs="Sylfaen"/>
          <w:sz w:val="20"/>
          <w:lang w:val="af-ZA"/>
        </w:rPr>
        <w:t xml:space="preserve"> </w:t>
      </w:r>
      <w:r w:rsidRPr="00E6597C">
        <w:rPr>
          <w:rFonts w:ascii="GHEA Grapalat" w:hAnsi="GHEA Grapalat" w:cs="Sylfaen"/>
          <w:sz w:val="20"/>
          <w:lang w:val="ru-RU"/>
        </w:rPr>
        <w:t>հետագա</w:t>
      </w:r>
      <w:r w:rsidRPr="00E6597C">
        <w:rPr>
          <w:rFonts w:ascii="GHEA Grapalat" w:hAnsi="GHEA Grapalat" w:cs="Sylfaen"/>
          <w:sz w:val="20"/>
          <w:lang w:val="af-ZA"/>
        </w:rPr>
        <w:t xml:space="preserve"> </w:t>
      </w:r>
      <w:r w:rsidRPr="00E6597C">
        <w:rPr>
          <w:rFonts w:ascii="GHEA Grapalat" w:hAnsi="GHEA Grapalat" w:cs="Sylfaen"/>
          <w:sz w:val="20"/>
          <w:lang w:val="ru-RU"/>
        </w:rPr>
        <w:t>մասնակցության</w:t>
      </w:r>
      <w:r w:rsidRPr="00E6597C">
        <w:rPr>
          <w:rFonts w:ascii="GHEA Grapalat" w:hAnsi="GHEA Grapalat" w:cs="Sylfaen"/>
          <w:sz w:val="20"/>
          <w:lang w:val="af-ZA"/>
        </w:rPr>
        <w:t xml:space="preserve"> </w:t>
      </w:r>
      <w:r w:rsidRPr="00E6597C">
        <w:rPr>
          <w:rFonts w:ascii="GHEA Grapalat" w:hAnsi="GHEA Grapalat" w:cs="Sylfaen"/>
          <w:sz w:val="20"/>
          <w:lang w:val="ru-RU"/>
        </w:rPr>
        <w:t>դադարեցմանը</w:t>
      </w:r>
      <w:r w:rsidRPr="00E6597C">
        <w:rPr>
          <w:rFonts w:ascii="GHEA Grapalat" w:hAnsi="GHEA Grapalat" w:cs="Sylfaen"/>
          <w:sz w:val="20"/>
          <w:lang w:val="af-ZA"/>
        </w:rPr>
        <w:t>.</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բացումից</w:t>
      </w:r>
      <w:r w:rsidRPr="00E6597C">
        <w:rPr>
          <w:rFonts w:ascii="GHEA Grapalat" w:hAnsi="GHEA Grapalat" w:cs="Sylfaen"/>
          <w:sz w:val="20"/>
          <w:lang w:val="af-ZA"/>
        </w:rPr>
        <w:t xml:space="preserve"> </w:t>
      </w:r>
      <w:r w:rsidRPr="00E6597C">
        <w:rPr>
          <w:rFonts w:ascii="GHEA Grapalat" w:hAnsi="GHEA Grapalat" w:cs="Sylfaen"/>
          <w:sz w:val="20"/>
          <w:lang w:val="ru-RU"/>
        </w:rPr>
        <w:t>հետո</w:t>
      </w:r>
      <w:r w:rsidRPr="00E6597C">
        <w:rPr>
          <w:rFonts w:ascii="GHEA Grapalat" w:hAnsi="GHEA Grapalat" w:cs="Sylfaen"/>
          <w:sz w:val="20"/>
          <w:lang w:val="af-ZA"/>
        </w:rPr>
        <w:t xml:space="preserve"> </w:t>
      </w:r>
      <w:r w:rsidRPr="00E6597C">
        <w:rPr>
          <w:rFonts w:ascii="GHEA Grapalat" w:hAnsi="GHEA Grapalat" w:cs="Sylfaen"/>
          <w:sz w:val="20"/>
          <w:lang w:val="ru-RU"/>
        </w:rPr>
        <w:t>հրաժարվել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սույն ընթացակարգի </w:t>
      </w:r>
      <w:r w:rsidRPr="00E6597C">
        <w:rPr>
          <w:rFonts w:ascii="GHEA Grapalat" w:hAnsi="GHEA Grapalat" w:cs="Sylfaen"/>
          <w:sz w:val="20"/>
          <w:lang w:val="ru-RU"/>
        </w:rPr>
        <w:t>հետագա</w:t>
      </w:r>
      <w:r w:rsidRPr="00E6597C">
        <w:rPr>
          <w:rFonts w:ascii="GHEA Grapalat" w:hAnsi="GHEA Grapalat" w:cs="Sylfaen"/>
          <w:sz w:val="20"/>
          <w:lang w:val="af-ZA"/>
        </w:rPr>
        <w:t xml:space="preserve"> </w:t>
      </w:r>
      <w:r w:rsidRPr="00E6597C">
        <w:rPr>
          <w:rFonts w:ascii="GHEA Grapalat" w:hAnsi="GHEA Grapalat" w:cs="Sylfaen"/>
          <w:sz w:val="20"/>
          <w:lang w:val="ru-RU"/>
        </w:rPr>
        <w:t>մասնակցությունից։</w:t>
      </w:r>
      <w:r w:rsidRPr="00E6597C">
        <w:rPr>
          <w:rFonts w:ascii="GHEA Grapalat" w:hAnsi="GHEA Grapalat" w:cs="Sylfaen"/>
          <w:sz w:val="20"/>
          <w:lang w:val="af-ZA"/>
        </w:rPr>
        <w:t xml:space="preserve"> </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sz w:val="20"/>
          <w:lang w:val="af-ZA"/>
        </w:rPr>
        <w:t>7.4</w:t>
      </w:r>
      <w:r w:rsidRPr="00E6597C">
        <w:rPr>
          <w:rFonts w:ascii="GHEA Grapalat" w:hAnsi="GHEA Grapalat"/>
          <w:sz w:val="20"/>
          <w:lang w:val="af-ZA"/>
        </w:rPr>
        <w:tab/>
      </w:r>
      <w:r w:rsidRPr="00E6597C">
        <w:rPr>
          <w:rFonts w:ascii="GHEA Grapalat" w:hAnsi="GHEA Grapalat" w:cs="Sylfaen"/>
          <w:sz w:val="20"/>
          <w:lang w:val="ru-RU"/>
        </w:rPr>
        <w:t>Հայտի</w:t>
      </w:r>
      <w:r w:rsidRPr="00E6597C">
        <w:rPr>
          <w:rFonts w:ascii="GHEA Grapalat" w:hAnsi="GHEA Grapalat" w:cs="Sylfaen"/>
          <w:sz w:val="20"/>
          <w:lang w:val="af-ZA"/>
        </w:rPr>
        <w:t xml:space="preserve"> </w:t>
      </w:r>
      <w:r w:rsidRPr="00E6597C">
        <w:rPr>
          <w:rFonts w:ascii="GHEA Grapalat" w:hAnsi="GHEA Grapalat" w:cs="Sylfaen"/>
          <w:sz w:val="20"/>
          <w:lang w:val="ru-RU"/>
        </w:rPr>
        <w:t>ապահով</w:t>
      </w:r>
      <w:r w:rsidRPr="00E6597C">
        <w:rPr>
          <w:rFonts w:ascii="GHEA Grapalat" w:hAnsi="GHEA Grapalat" w:cs="Sylfaen"/>
          <w:sz w:val="20"/>
        </w:rPr>
        <w:t>ումը</w:t>
      </w:r>
      <w:r w:rsidRPr="00E6597C">
        <w:rPr>
          <w:rFonts w:ascii="GHEA Grapalat" w:hAnsi="GHEA Grapalat" w:cs="Sylfaen"/>
          <w:sz w:val="20"/>
          <w:lang w:val="af-ZA"/>
        </w:rPr>
        <w:t xml:space="preserve"> </w:t>
      </w:r>
      <w:r w:rsidRPr="00E6597C">
        <w:rPr>
          <w:rFonts w:ascii="GHEA Grapalat" w:hAnsi="GHEA Grapalat" w:cs="Sylfaen"/>
          <w:sz w:val="20"/>
        </w:rPr>
        <w:t>պետք</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վավեր</w:t>
      </w:r>
      <w:r w:rsidRPr="00E6597C">
        <w:rPr>
          <w:rFonts w:ascii="GHEA Grapalat" w:hAnsi="GHEA Grapalat" w:cs="Sylfaen"/>
          <w:sz w:val="20"/>
          <w:lang w:val="af-ZA"/>
        </w:rPr>
        <w:t xml:space="preserve"> </w:t>
      </w:r>
      <w:r w:rsidRPr="00E6597C">
        <w:rPr>
          <w:rFonts w:ascii="GHEA Grapalat" w:hAnsi="GHEA Grapalat" w:cs="Sylfaen"/>
          <w:sz w:val="20"/>
        </w:rPr>
        <w:t>լինի</w:t>
      </w:r>
      <w:r w:rsidRPr="00E6597C">
        <w:rPr>
          <w:rFonts w:ascii="GHEA Grapalat" w:hAnsi="GHEA Grapalat" w:cs="Sylfaen"/>
          <w:sz w:val="20"/>
          <w:lang w:val="af-ZA"/>
        </w:rPr>
        <w:t xml:space="preserve"> </w:t>
      </w:r>
      <w:r w:rsidRPr="00E6597C">
        <w:rPr>
          <w:rFonts w:ascii="GHEA Grapalat" w:hAnsi="GHEA Grapalat" w:cs="Sylfaen"/>
          <w:sz w:val="20"/>
        </w:rPr>
        <w:t>հայտը</w:t>
      </w:r>
      <w:r w:rsidRPr="00E6597C">
        <w:rPr>
          <w:rFonts w:ascii="GHEA Grapalat" w:hAnsi="GHEA Grapalat" w:cs="Sylfaen"/>
          <w:sz w:val="20"/>
          <w:lang w:val="af-ZA"/>
        </w:rPr>
        <w:t xml:space="preserve"> </w:t>
      </w:r>
      <w:r w:rsidRPr="00E6597C">
        <w:rPr>
          <w:rFonts w:ascii="GHEA Grapalat" w:hAnsi="GHEA Grapalat" w:cs="Sylfaen"/>
          <w:sz w:val="20"/>
        </w:rPr>
        <w:t>ներկայացվելու</w:t>
      </w:r>
      <w:r w:rsidRPr="00E6597C">
        <w:rPr>
          <w:rFonts w:ascii="GHEA Grapalat" w:hAnsi="GHEA Grapalat" w:cs="Sylfaen"/>
          <w:sz w:val="20"/>
          <w:lang w:val="af-ZA"/>
        </w:rPr>
        <w:t xml:space="preserve"> </w:t>
      </w:r>
      <w:r w:rsidRPr="00E6597C">
        <w:rPr>
          <w:rFonts w:ascii="GHEA Grapalat" w:hAnsi="GHEA Grapalat" w:cs="Sylfaen"/>
          <w:sz w:val="20"/>
        </w:rPr>
        <w:t>օրվանից</w:t>
      </w:r>
      <w:r w:rsidRPr="00E6597C">
        <w:rPr>
          <w:rFonts w:ascii="GHEA Grapalat" w:hAnsi="GHEA Grapalat" w:cs="Sylfaen"/>
          <w:sz w:val="20"/>
          <w:lang w:val="af-ZA"/>
        </w:rPr>
        <w:t xml:space="preserve"> </w:t>
      </w:r>
      <w:r w:rsidRPr="00E6597C">
        <w:rPr>
          <w:rFonts w:ascii="GHEA Grapalat" w:hAnsi="GHEA Grapalat" w:cs="Sylfaen"/>
          <w:sz w:val="20"/>
        </w:rPr>
        <w:t>հաշված</w:t>
      </w:r>
      <w:r w:rsidRPr="00E6597C">
        <w:rPr>
          <w:rFonts w:ascii="GHEA Grapalat" w:hAnsi="GHEA Grapalat" w:cs="Sylfaen"/>
          <w:sz w:val="20"/>
          <w:lang w:val="af-ZA"/>
        </w:rPr>
        <w:t xml:space="preserve"> 90</w:t>
      </w:r>
      <w:r w:rsidRPr="00E6597C">
        <w:rPr>
          <w:rFonts w:ascii="GHEA Grapalat" w:hAnsi="GHEA Grapalat" w:cs="Sylfaen"/>
          <w:sz w:val="20"/>
          <w:lang w:val="hy-AM"/>
        </w:rPr>
        <w:t xml:space="preserve"> </w:t>
      </w:r>
      <w:r w:rsidRPr="00E6597C">
        <w:rPr>
          <w:rFonts w:ascii="GHEA Grapalat" w:hAnsi="GHEA Grapalat" w:cs="Sylfaen"/>
          <w:sz w:val="20"/>
          <w:lang w:val="af-ZA"/>
        </w:rPr>
        <w:t>(</w:t>
      </w:r>
      <w:r w:rsidRPr="00E6597C">
        <w:rPr>
          <w:rFonts w:ascii="GHEA Grapalat" w:hAnsi="GHEA Grapalat" w:cs="Sylfaen"/>
          <w:sz w:val="20"/>
          <w:lang w:val="hy-AM"/>
        </w:rPr>
        <w:t>իննսուն</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ենթակա</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վերադարձման</w:t>
      </w:r>
      <w:r w:rsidRPr="00E6597C">
        <w:rPr>
          <w:rFonts w:ascii="GHEA Grapalat" w:hAnsi="GHEA Grapalat"/>
          <w:sz w:val="20"/>
          <w:szCs w:val="20"/>
          <w:lang w:val="af-ZA"/>
        </w:rPr>
        <w:t xml:space="preserve"> </w:t>
      </w:r>
      <w:r w:rsidRPr="00E6597C">
        <w:rPr>
          <w:rFonts w:ascii="GHEA Grapalat" w:hAnsi="GHEA Grapalat"/>
          <w:sz w:val="20"/>
          <w:szCs w:val="20"/>
        </w:rPr>
        <w:t>այն</w:t>
      </w:r>
      <w:r w:rsidRPr="00E6597C">
        <w:rPr>
          <w:rFonts w:ascii="GHEA Grapalat" w:hAnsi="GHEA Grapalat"/>
          <w:sz w:val="20"/>
          <w:szCs w:val="20"/>
          <w:lang w:val="af-ZA"/>
        </w:rPr>
        <w:t xml:space="preserve"> </w:t>
      </w:r>
      <w:r w:rsidRPr="00E6597C">
        <w:rPr>
          <w:rFonts w:ascii="GHEA Grapalat" w:hAnsi="GHEA Grapalat"/>
          <w:sz w:val="20"/>
          <w:szCs w:val="20"/>
        </w:rPr>
        <w:t>ներկայացրած</w:t>
      </w:r>
      <w:r w:rsidRPr="00E6597C">
        <w:rPr>
          <w:rFonts w:ascii="GHEA Grapalat" w:hAnsi="GHEA Grapalat"/>
          <w:sz w:val="20"/>
          <w:szCs w:val="20"/>
          <w:lang w:val="af-ZA"/>
        </w:rPr>
        <w:t xml:space="preserve"> </w:t>
      </w:r>
      <w:r w:rsidRPr="00E6597C">
        <w:rPr>
          <w:rFonts w:ascii="GHEA Grapalat" w:hAnsi="GHEA Grapalat"/>
          <w:sz w:val="20"/>
          <w:szCs w:val="20"/>
        </w:rPr>
        <w:t>մասնակցին</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ընթացակարգի</w:t>
      </w:r>
      <w:r w:rsidRPr="00E6597C">
        <w:rPr>
          <w:rFonts w:ascii="GHEA Grapalat" w:hAnsi="GHEA Grapalat"/>
          <w:sz w:val="20"/>
          <w:szCs w:val="20"/>
          <w:lang w:val="af-ZA"/>
        </w:rPr>
        <w:t xml:space="preserve"> </w:t>
      </w:r>
      <w:r w:rsidRPr="00E6597C">
        <w:rPr>
          <w:rFonts w:ascii="GHEA Grapalat" w:hAnsi="GHEA Grapalat"/>
          <w:sz w:val="20"/>
          <w:szCs w:val="20"/>
        </w:rPr>
        <w:t>շրջանակում</w:t>
      </w:r>
      <w:r w:rsidRPr="00E6597C">
        <w:rPr>
          <w:rFonts w:ascii="GHEA Grapalat" w:hAnsi="GHEA Grapalat"/>
          <w:sz w:val="20"/>
          <w:szCs w:val="20"/>
          <w:lang w:val="af-ZA"/>
        </w:rPr>
        <w:t xml:space="preserve"> </w:t>
      </w:r>
      <w:r w:rsidRPr="00E6597C">
        <w:rPr>
          <w:rFonts w:ascii="GHEA Grapalat" w:hAnsi="GHEA Grapalat"/>
          <w:sz w:val="20"/>
          <w:szCs w:val="20"/>
        </w:rPr>
        <w:t>պայմանագիրը</w:t>
      </w:r>
      <w:r w:rsidRPr="00E6597C">
        <w:rPr>
          <w:rFonts w:ascii="GHEA Grapalat" w:hAnsi="GHEA Grapalat"/>
          <w:sz w:val="20"/>
          <w:szCs w:val="20"/>
          <w:lang w:val="af-ZA"/>
        </w:rPr>
        <w:t xml:space="preserve"> </w:t>
      </w:r>
      <w:r w:rsidRPr="00E6597C">
        <w:rPr>
          <w:rFonts w:ascii="GHEA Grapalat" w:hAnsi="GHEA Grapalat"/>
          <w:sz w:val="20"/>
          <w:szCs w:val="20"/>
        </w:rPr>
        <w:t>կնքվելուց</w:t>
      </w:r>
      <w:r w:rsidRPr="00E6597C">
        <w:rPr>
          <w:rFonts w:ascii="GHEA Grapalat" w:hAnsi="GHEA Grapalat"/>
          <w:sz w:val="20"/>
          <w:szCs w:val="20"/>
          <w:lang w:val="af-ZA"/>
        </w:rPr>
        <w:t xml:space="preserve"> </w:t>
      </w:r>
      <w:r w:rsidRPr="00E6597C">
        <w:rPr>
          <w:rFonts w:ascii="GHEA Grapalat" w:hAnsi="GHEA Grapalat"/>
          <w:sz w:val="20"/>
          <w:szCs w:val="20"/>
        </w:rPr>
        <w:t>կամ</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ընթացակարգը</w:t>
      </w:r>
      <w:r w:rsidRPr="00E6597C">
        <w:rPr>
          <w:rFonts w:ascii="GHEA Grapalat" w:hAnsi="GHEA Grapalat"/>
          <w:sz w:val="20"/>
          <w:szCs w:val="20"/>
          <w:lang w:val="af-ZA"/>
        </w:rPr>
        <w:t xml:space="preserve"> </w:t>
      </w:r>
      <w:r w:rsidRPr="00E6597C">
        <w:rPr>
          <w:rFonts w:ascii="GHEA Grapalat" w:hAnsi="GHEA Grapalat"/>
          <w:sz w:val="20"/>
          <w:szCs w:val="20"/>
        </w:rPr>
        <w:t>չկայացած</w:t>
      </w:r>
      <w:r w:rsidRPr="00E6597C">
        <w:rPr>
          <w:rFonts w:ascii="GHEA Grapalat" w:hAnsi="GHEA Grapalat"/>
          <w:sz w:val="20"/>
          <w:szCs w:val="20"/>
          <w:lang w:val="af-ZA"/>
        </w:rPr>
        <w:t xml:space="preserve"> </w:t>
      </w:r>
      <w:r w:rsidRPr="00E6597C">
        <w:rPr>
          <w:rFonts w:ascii="GHEA Grapalat" w:hAnsi="GHEA Grapalat"/>
          <w:sz w:val="20"/>
          <w:szCs w:val="20"/>
        </w:rPr>
        <w:t>հայտարարվելուց</w:t>
      </w:r>
      <w:r w:rsidRPr="00E6597C">
        <w:rPr>
          <w:rFonts w:ascii="GHEA Grapalat" w:hAnsi="GHEA Grapalat"/>
          <w:sz w:val="20"/>
          <w:szCs w:val="20"/>
          <w:lang w:val="af-ZA"/>
        </w:rPr>
        <w:t xml:space="preserve"> </w:t>
      </w:r>
      <w:r w:rsidRPr="00E6597C">
        <w:rPr>
          <w:rFonts w:ascii="GHEA Grapalat" w:hAnsi="GHEA Grapalat"/>
          <w:sz w:val="20"/>
          <w:szCs w:val="20"/>
        </w:rPr>
        <w:t>հետո</w:t>
      </w:r>
      <w:r w:rsidRPr="00E6597C">
        <w:rPr>
          <w:rFonts w:ascii="GHEA Grapalat" w:hAnsi="GHEA Grapalat"/>
          <w:sz w:val="20"/>
          <w:szCs w:val="20"/>
          <w:lang w:val="af-ZA"/>
        </w:rPr>
        <w:t xml:space="preserve"> </w:t>
      </w:r>
      <w:r w:rsidRPr="00E6597C">
        <w:rPr>
          <w:rFonts w:ascii="GHEA Grapalat" w:hAnsi="GHEA Grapalat"/>
          <w:sz w:val="20"/>
          <w:szCs w:val="20"/>
        </w:rPr>
        <w:t>քսան</w:t>
      </w:r>
      <w:r w:rsidRPr="00E6597C">
        <w:rPr>
          <w:rFonts w:ascii="GHEA Grapalat" w:hAnsi="GHEA Grapalat"/>
          <w:sz w:val="20"/>
          <w:szCs w:val="20"/>
          <w:lang w:val="af-ZA"/>
        </w:rPr>
        <w:t xml:space="preserve"> </w:t>
      </w:r>
      <w:r w:rsidRPr="00E6597C">
        <w:rPr>
          <w:rFonts w:ascii="GHEA Grapalat" w:hAnsi="GHEA Grapalat"/>
          <w:sz w:val="20"/>
          <w:szCs w:val="20"/>
        </w:rPr>
        <w:t>աշխատանքային</w:t>
      </w:r>
      <w:r w:rsidRPr="00E6597C">
        <w:rPr>
          <w:rFonts w:ascii="GHEA Grapalat" w:hAnsi="GHEA Grapalat"/>
          <w:sz w:val="20"/>
          <w:szCs w:val="20"/>
          <w:lang w:val="af-ZA"/>
        </w:rPr>
        <w:t xml:space="preserve"> </w:t>
      </w:r>
      <w:r w:rsidRPr="00E6597C">
        <w:rPr>
          <w:rFonts w:ascii="GHEA Grapalat" w:hAnsi="GHEA Grapalat"/>
          <w:sz w:val="20"/>
          <w:szCs w:val="20"/>
        </w:rPr>
        <w:t>օրվա</w:t>
      </w:r>
      <w:r w:rsidRPr="00E6597C">
        <w:rPr>
          <w:rFonts w:ascii="GHEA Grapalat" w:hAnsi="GHEA Grapalat"/>
          <w:sz w:val="20"/>
          <w:szCs w:val="20"/>
          <w:lang w:val="af-ZA"/>
        </w:rPr>
        <w:t xml:space="preserve"> </w:t>
      </w:r>
      <w:r w:rsidRPr="00E6597C">
        <w:rPr>
          <w:rFonts w:ascii="GHEA Grapalat" w:hAnsi="GHEA Grapalat"/>
          <w:sz w:val="20"/>
          <w:szCs w:val="20"/>
        </w:rPr>
        <w:t>ընթացքում</w:t>
      </w:r>
      <w:r w:rsidRPr="00E6597C">
        <w:rPr>
          <w:rFonts w:ascii="GHEA Grapalat" w:hAnsi="GHEA Grapalat"/>
          <w:sz w:val="20"/>
          <w:szCs w:val="20"/>
          <w:lang w:val="af-ZA"/>
        </w:rPr>
        <w:t xml:space="preserve">, </w:t>
      </w:r>
      <w:r w:rsidRPr="00E6597C">
        <w:rPr>
          <w:rFonts w:ascii="GHEA Grapalat" w:hAnsi="GHEA Grapalat"/>
          <w:sz w:val="20"/>
          <w:szCs w:val="20"/>
        </w:rPr>
        <w:t>բացառությամբ</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1-</w:t>
      </w:r>
      <w:r w:rsidRPr="00E6597C">
        <w:rPr>
          <w:rFonts w:ascii="GHEA Grapalat" w:hAnsi="GHEA Grapalat"/>
          <w:sz w:val="20"/>
          <w:szCs w:val="20"/>
        </w:rPr>
        <w:t>ին</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7.3 </w:t>
      </w:r>
      <w:r w:rsidRPr="00E6597C">
        <w:rPr>
          <w:rFonts w:ascii="GHEA Grapalat" w:hAnsi="GHEA Grapalat"/>
          <w:sz w:val="20"/>
          <w:szCs w:val="20"/>
        </w:rPr>
        <w:t>կետով</w:t>
      </w:r>
      <w:r w:rsidRPr="00E6597C">
        <w:rPr>
          <w:rFonts w:ascii="GHEA Grapalat" w:hAnsi="GHEA Grapalat"/>
          <w:sz w:val="20"/>
          <w:szCs w:val="20"/>
          <w:lang w:val="af-ZA"/>
        </w:rPr>
        <w:t xml:space="preserve"> </w:t>
      </w:r>
      <w:r w:rsidRPr="00E6597C">
        <w:rPr>
          <w:rFonts w:ascii="GHEA Grapalat" w:hAnsi="GHEA Grapalat"/>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դեպքերի</w:t>
      </w:r>
      <w:r w:rsidRPr="00E6597C">
        <w:rPr>
          <w:rFonts w:ascii="GHEA Grapalat" w:hAnsi="GHEA Grapalat"/>
          <w:sz w:val="20"/>
          <w:szCs w:val="20"/>
          <w:lang w:val="af-ZA"/>
        </w:rPr>
        <w:t xml:space="preserve">: </w:t>
      </w:r>
    </w:p>
    <w:p w:rsidR="00D43703" w:rsidRPr="00E6597C" w:rsidRDefault="00D43703" w:rsidP="00D43703">
      <w:pPr>
        <w:ind w:firstLine="567"/>
        <w:jc w:val="both"/>
        <w:rPr>
          <w:rFonts w:ascii="GHEA Grapalat" w:hAnsi="GHEA Grapalat" w:cs="Sylfaen"/>
          <w:sz w:val="20"/>
          <w:lang w:val="af-ZA"/>
        </w:rPr>
      </w:pPr>
    </w:p>
    <w:p w:rsidR="00D43703" w:rsidRPr="00E6597C" w:rsidRDefault="00D43703" w:rsidP="00D43703">
      <w:pPr>
        <w:ind w:firstLine="567"/>
        <w:jc w:val="both"/>
        <w:rPr>
          <w:rFonts w:ascii="GHEA Grapalat" w:hAnsi="GHEA Grapalat" w:cs="Sylfaen"/>
          <w:sz w:val="20"/>
          <w:lang w:val="af-ZA"/>
        </w:rPr>
      </w:pPr>
    </w:p>
    <w:p w:rsidR="00D43703" w:rsidRPr="00E6597C" w:rsidRDefault="00D43703" w:rsidP="00D43703">
      <w:pPr>
        <w:ind w:firstLine="567"/>
        <w:jc w:val="center"/>
        <w:rPr>
          <w:rFonts w:ascii="GHEA Grapalat" w:hAnsi="GHEA Grapalat"/>
          <w:b/>
          <w:sz w:val="20"/>
          <w:lang w:val="hy-AM"/>
        </w:rPr>
      </w:pPr>
      <w:r w:rsidRPr="00E6597C">
        <w:rPr>
          <w:rFonts w:ascii="GHEA Grapalat" w:hAnsi="GHEA Grapalat"/>
          <w:b/>
          <w:sz w:val="20"/>
          <w:lang w:val="af-ZA"/>
        </w:rPr>
        <w:t>8.  ՀԱՅՏԵՐԻ ԲԱՑՈՒՄԸ</w:t>
      </w:r>
      <w:r w:rsidRPr="00E6597C">
        <w:rPr>
          <w:rFonts w:ascii="GHEA Grapalat" w:hAnsi="GHEA Grapalat"/>
          <w:b/>
          <w:sz w:val="20"/>
          <w:lang w:val="hy-AM"/>
        </w:rPr>
        <w:t xml:space="preserve">, </w:t>
      </w:r>
      <w:r w:rsidRPr="00E6597C">
        <w:rPr>
          <w:rFonts w:ascii="GHEA Grapalat" w:hAnsi="GHEA Grapalat"/>
          <w:b/>
          <w:sz w:val="20"/>
          <w:lang w:val="af-ZA"/>
        </w:rPr>
        <w:t xml:space="preserve">ԳՆԱՀԱՏՈՒՄԸ  ԵՎ  </w:t>
      </w:r>
    </w:p>
    <w:p w:rsidR="00D43703" w:rsidRPr="00E6597C" w:rsidRDefault="00D43703" w:rsidP="00D43703">
      <w:pPr>
        <w:ind w:firstLine="567"/>
        <w:jc w:val="center"/>
        <w:rPr>
          <w:rFonts w:ascii="GHEA Grapalat" w:hAnsi="GHEA Grapalat"/>
          <w:b/>
          <w:sz w:val="20"/>
          <w:lang w:val="af-ZA"/>
        </w:rPr>
      </w:pPr>
      <w:r w:rsidRPr="00E6597C">
        <w:rPr>
          <w:rFonts w:ascii="GHEA Grapalat" w:hAnsi="GHEA Grapalat"/>
          <w:b/>
          <w:sz w:val="20"/>
          <w:lang w:val="af-ZA"/>
        </w:rPr>
        <w:t xml:space="preserve">ԱՐԴՅՈՒՆՔՆԵՐԻ ԱՄՓՈՓՈՒՄԸ </w:t>
      </w:r>
    </w:p>
    <w:p w:rsidR="00D43703" w:rsidRPr="00E6597C" w:rsidRDefault="00D43703" w:rsidP="00D43703">
      <w:pPr>
        <w:ind w:firstLine="567"/>
        <w:jc w:val="both"/>
        <w:rPr>
          <w:rFonts w:ascii="GHEA Grapalat" w:hAnsi="GHEA Grapalat"/>
          <w:b/>
          <w:sz w:val="20"/>
          <w:lang w:val="af-ZA"/>
        </w:rPr>
      </w:pPr>
    </w:p>
    <w:p w:rsidR="00D43703" w:rsidRPr="00E6597C" w:rsidRDefault="00D43703" w:rsidP="00D43703">
      <w:pPr>
        <w:pStyle w:val="23"/>
        <w:spacing w:line="240" w:lineRule="auto"/>
        <w:ind w:firstLine="567"/>
        <w:rPr>
          <w:rFonts w:ascii="GHEA Grapalat" w:hAnsi="GHEA Grapalat" w:cs="Tahoma"/>
        </w:rPr>
      </w:pPr>
      <w:r w:rsidRPr="00E6597C">
        <w:rPr>
          <w:rFonts w:ascii="GHEA Grapalat" w:hAnsi="GHEA Grapalat"/>
        </w:rPr>
        <w:t xml:space="preserve">8.1 </w:t>
      </w:r>
      <w:r w:rsidRPr="00E6597C">
        <w:rPr>
          <w:rFonts w:ascii="GHEA Grapalat" w:hAnsi="GHEA Grapalat" w:cs="Sylfaen"/>
          <w:lang w:val="ru-RU"/>
        </w:rPr>
        <w:t>Հայտերի</w:t>
      </w:r>
      <w:r w:rsidRPr="00E6597C">
        <w:rPr>
          <w:rFonts w:ascii="GHEA Grapalat" w:hAnsi="GHEA Grapalat" w:cs="Sylfaen"/>
        </w:rPr>
        <w:t xml:space="preserve"> </w:t>
      </w:r>
      <w:r w:rsidRPr="00E6597C">
        <w:rPr>
          <w:rFonts w:ascii="GHEA Grapalat" w:hAnsi="GHEA Grapalat" w:cs="Sylfaen"/>
          <w:lang w:val="ru-RU"/>
        </w:rPr>
        <w:t>բացումը</w:t>
      </w:r>
      <w:r w:rsidRPr="00E6597C">
        <w:rPr>
          <w:rFonts w:ascii="GHEA Grapalat" w:hAnsi="GHEA Grapalat" w:cs="Sylfaen"/>
        </w:rPr>
        <w:t xml:space="preserve"> </w:t>
      </w:r>
      <w:r w:rsidRPr="00E6597C">
        <w:rPr>
          <w:rFonts w:ascii="GHEA Grapalat" w:hAnsi="GHEA Grapalat" w:cs="Sylfaen"/>
          <w:lang w:val="ru-RU"/>
        </w:rPr>
        <w:t>կկատարվի</w:t>
      </w:r>
      <w:r w:rsidRPr="00E6597C">
        <w:rPr>
          <w:rFonts w:ascii="GHEA Grapalat" w:hAnsi="GHEA Grapalat" w:cs="Sylfaen"/>
        </w:rPr>
        <w:t xml:space="preserve"> հանձնաժողովի հայտերի բացման նիստում</w:t>
      </w:r>
      <w:r w:rsidRPr="00D43703" w:rsidDel="00D63E9A">
        <w:rPr>
          <w:rFonts w:ascii="GHEA Grapalat" w:hAnsi="GHEA Grapalat" w:cs="Sylfaen"/>
          <w:szCs w:val="24"/>
        </w:rPr>
        <w:t xml:space="preserve"> </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w:t>
      </w:r>
      <w:r w:rsidRPr="00E6597C">
        <w:rPr>
          <w:rFonts w:ascii="GHEA Grapalat" w:hAnsi="GHEA Grapalat" w:cs="Sylfaen"/>
          <w:szCs w:val="24"/>
        </w:rPr>
        <w:t xml:space="preserve"> </w:t>
      </w:r>
      <w:r w:rsidRPr="00E6597C">
        <w:rPr>
          <w:rFonts w:ascii="GHEA Grapalat" w:hAnsi="GHEA Grapalat" w:cs="Sylfaen"/>
          <w:szCs w:val="24"/>
          <w:lang w:val="ru-RU"/>
        </w:rPr>
        <w:t>հայտարարությունը</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հրավերը</w:t>
      </w:r>
      <w:r w:rsidRPr="00E6597C">
        <w:rPr>
          <w:rFonts w:ascii="GHEA Grapalat" w:hAnsi="GHEA Grapalat" w:cs="Sylfaen"/>
          <w:szCs w:val="24"/>
        </w:rPr>
        <w:t xml:space="preserve"> տեղեկագրում </w:t>
      </w:r>
      <w:r w:rsidRPr="00E6597C">
        <w:rPr>
          <w:rFonts w:ascii="GHEA Grapalat" w:hAnsi="GHEA Grapalat" w:cs="Sylfaen"/>
          <w:szCs w:val="24"/>
          <w:lang w:val="en-US"/>
        </w:rPr>
        <w:t>հ</w:t>
      </w:r>
      <w:r w:rsidRPr="00E6597C">
        <w:rPr>
          <w:rFonts w:ascii="GHEA Grapalat" w:hAnsi="GHEA Grapalat" w:cs="Sylfaen"/>
          <w:szCs w:val="24"/>
          <w:lang w:val="ru-RU"/>
        </w:rPr>
        <w:t>րապարակվելու</w:t>
      </w:r>
      <w:r w:rsidRPr="00E6597C">
        <w:rPr>
          <w:rFonts w:ascii="GHEA Grapalat" w:hAnsi="GHEA Grapalat" w:cs="Sylfaen"/>
          <w:szCs w:val="24"/>
        </w:rPr>
        <w:t xml:space="preserve"> </w:t>
      </w:r>
      <w:r w:rsidRPr="00E6597C">
        <w:rPr>
          <w:rFonts w:ascii="GHEA Grapalat" w:hAnsi="GHEA Grapalat" w:cs="Sylfaen"/>
          <w:szCs w:val="24"/>
          <w:lang w:val="en-US"/>
        </w:rPr>
        <w:t>օրվանից</w:t>
      </w:r>
      <w:r w:rsidRPr="00E6597C">
        <w:rPr>
          <w:rFonts w:ascii="GHEA Grapalat" w:hAnsi="GHEA Grapalat" w:cs="Sylfaen"/>
          <w:szCs w:val="24"/>
        </w:rPr>
        <w:t xml:space="preserve"> </w:t>
      </w:r>
      <w:r w:rsidRPr="00E6597C">
        <w:rPr>
          <w:rFonts w:ascii="GHEA Grapalat" w:hAnsi="GHEA Grapalat" w:cs="Sylfaen"/>
          <w:szCs w:val="24"/>
          <w:lang w:val="ru-RU"/>
        </w:rPr>
        <w:t>հաշված</w:t>
      </w:r>
      <w:r w:rsidR="00007713">
        <w:rPr>
          <w:rFonts w:ascii="GHEA Grapalat" w:hAnsi="GHEA Grapalat" w:cs="Sylfaen"/>
          <w:szCs w:val="24"/>
        </w:rPr>
        <w:t xml:space="preserve"> «</w:t>
      </w:r>
      <w:r w:rsidR="00007713" w:rsidRPr="00007713">
        <w:rPr>
          <w:rFonts w:ascii="GHEA Grapalat" w:hAnsi="GHEA Grapalat" w:cs="Sylfaen"/>
          <w:szCs w:val="24"/>
        </w:rPr>
        <w:t>7</w:t>
      </w:r>
      <w:r w:rsidRPr="00E6597C">
        <w:rPr>
          <w:rFonts w:ascii="GHEA Grapalat" w:hAnsi="GHEA Grapalat" w:cs="Sylfaen"/>
          <w:szCs w:val="24"/>
        </w:rPr>
        <w:t>»</w:t>
      </w:r>
      <w:r w:rsidRPr="00E6597C">
        <w:rPr>
          <w:rFonts w:ascii="GHEA Grapalat" w:hAnsi="GHEA Grapalat" w:cs="Sylfaen"/>
          <w:szCs w:val="24"/>
          <w:lang w:val="ru-RU"/>
        </w:rPr>
        <w:t>րդ</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ժամը</w:t>
      </w:r>
      <w:r w:rsidRPr="00E6597C">
        <w:rPr>
          <w:rFonts w:ascii="GHEA Grapalat" w:hAnsi="GHEA Grapalat" w:cs="Sylfaen"/>
          <w:szCs w:val="24"/>
        </w:rPr>
        <w:t xml:space="preserve"> «</w:t>
      </w:r>
      <w:r w:rsidR="00007713" w:rsidRPr="00007713">
        <w:rPr>
          <w:rFonts w:ascii="GHEA Grapalat" w:hAnsi="GHEA Grapalat" w:cs="Sylfaen"/>
          <w:sz w:val="24"/>
          <w:szCs w:val="24"/>
          <w:vertAlign w:val="subscript"/>
        </w:rPr>
        <w:t>12:00</w:t>
      </w:r>
      <w:r w:rsidRPr="00E6597C">
        <w:rPr>
          <w:rFonts w:ascii="GHEA Grapalat" w:hAnsi="GHEA Grapalat" w:cs="Sylfaen"/>
          <w:szCs w:val="24"/>
        </w:rPr>
        <w:t>»-</w:t>
      </w:r>
      <w:r w:rsidRPr="00E6597C">
        <w:rPr>
          <w:rFonts w:ascii="GHEA Grapalat" w:hAnsi="GHEA Grapalat" w:cs="Sylfaen"/>
          <w:szCs w:val="24"/>
          <w:lang w:val="en-US"/>
        </w:rPr>
        <w:t>ի</w:t>
      </w:r>
      <w:r w:rsidRPr="00E6597C">
        <w:rPr>
          <w:rFonts w:ascii="GHEA Grapalat" w:hAnsi="GHEA Grapalat" w:cs="Sylfaen"/>
          <w:szCs w:val="24"/>
          <w:lang w:val="ru-RU"/>
        </w:rPr>
        <w:t>ն։</w:t>
      </w:r>
      <w:r w:rsidRPr="00E6597C">
        <w:rPr>
          <w:rFonts w:ascii="GHEA Grapalat" w:hAnsi="GHEA Grapalat" w:cs="Sylfaen"/>
          <w:szCs w:val="24"/>
        </w:rPr>
        <w:t xml:space="preserve"> </w:t>
      </w:r>
    </w:p>
    <w:p w:rsidR="00D43703" w:rsidRPr="00D43703"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rsidR="00D43703" w:rsidRPr="00E6597C" w:rsidRDefault="00D43703" w:rsidP="00D43703">
      <w:pPr>
        <w:ind w:firstLine="567"/>
        <w:jc w:val="both"/>
        <w:rPr>
          <w:rFonts w:ascii="GHEA Grapalat" w:hAnsi="GHEA Grapalat" w:cs="Sylfaen"/>
          <w:sz w:val="20"/>
          <w:lang w:val="hy-AM"/>
        </w:rPr>
      </w:pPr>
      <w:r w:rsidRPr="00D43703">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D43703">
        <w:rPr>
          <w:rFonts w:ascii="GHEA Grapalat" w:hAnsi="GHEA Grapalat" w:cs="Sylfaen"/>
          <w:sz w:val="20"/>
          <w:lang w:val="af-ZA"/>
        </w:rPr>
        <w:t>.</w:t>
      </w:r>
    </w:p>
    <w:p w:rsidR="00D43703" w:rsidRPr="00E6597C" w:rsidRDefault="00D43703" w:rsidP="00D43703">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rsidR="00D43703" w:rsidRPr="00E6597C" w:rsidRDefault="00D43703" w:rsidP="00D43703">
      <w:pPr>
        <w:ind w:firstLine="375"/>
        <w:jc w:val="both"/>
        <w:rPr>
          <w:rFonts w:ascii="GHEA Grapalat" w:hAnsi="GHEA Grapalat"/>
          <w:sz w:val="20"/>
          <w:szCs w:val="20"/>
          <w:lang w:val="hy-AM"/>
        </w:rPr>
      </w:pPr>
      <w:r w:rsidRPr="00E6597C">
        <w:rPr>
          <w:rFonts w:ascii="GHEA Grapalat" w:hAnsi="GHEA Grapalat" w:cs="Sylfaen"/>
          <w:sz w:val="20"/>
          <w:szCs w:val="20"/>
          <w:lang w:val="hy-AM"/>
        </w:rPr>
        <w:lastRenderedPageBreak/>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rsidR="00D43703" w:rsidRPr="00E6597C" w:rsidRDefault="00D43703" w:rsidP="00D43703">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rsidR="00D43703" w:rsidRPr="00E6597C" w:rsidRDefault="00D43703" w:rsidP="00D43703">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 xml:space="preserve">8.2 </w:t>
      </w:r>
      <w:r w:rsidRPr="00D43703">
        <w:rPr>
          <w:rFonts w:ascii="GHEA Grapalat" w:hAnsi="GHEA Grapalat" w:cs="Sylfaen"/>
          <w:sz w:val="20"/>
          <w:lang w:val="hy-AM"/>
        </w:rPr>
        <w:t>Հայտերը</w:t>
      </w:r>
      <w:r w:rsidRPr="00E6597C">
        <w:rPr>
          <w:rFonts w:ascii="GHEA Grapalat" w:hAnsi="GHEA Grapalat" w:cs="Sylfaen"/>
          <w:sz w:val="20"/>
          <w:lang w:val="af-ZA"/>
        </w:rPr>
        <w:t xml:space="preserve"> </w:t>
      </w:r>
      <w:r w:rsidRPr="00D43703">
        <w:rPr>
          <w:rFonts w:ascii="GHEA Grapalat" w:hAnsi="GHEA Grapalat" w:cs="Sylfaen"/>
          <w:sz w:val="20"/>
          <w:lang w:val="hy-AM"/>
        </w:rPr>
        <w:t>գնահատվում</w:t>
      </w:r>
      <w:r w:rsidRPr="00E6597C">
        <w:rPr>
          <w:rFonts w:ascii="GHEA Grapalat" w:hAnsi="GHEA Grapalat" w:cs="Sylfaen"/>
          <w:sz w:val="20"/>
          <w:lang w:val="af-ZA"/>
        </w:rPr>
        <w:t xml:space="preserve"> </w:t>
      </w:r>
      <w:r w:rsidRPr="00D43703">
        <w:rPr>
          <w:rFonts w:ascii="GHEA Grapalat" w:hAnsi="GHEA Grapalat" w:cs="Sylfaen"/>
          <w:sz w:val="20"/>
          <w:lang w:val="hy-AM"/>
        </w:rPr>
        <w:t>են</w:t>
      </w:r>
      <w:r w:rsidRPr="00E6597C">
        <w:rPr>
          <w:rFonts w:ascii="GHEA Grapalat" w:hAnsi="GHEA Grapalat" w:cs="Sylfaen"/>
          <w:sz w:val="20"/>
          <w:lang w:val="af-ZA"/>
        </w:rPr>
        <w:t xml:space="preserve"> </w:t>
      </w:r>
      <w:r w:rsidRPr="00D43703">
        <w:rPr>
          <w:rFonts w:ascii="GHEA Grapalat" w:hAnsi="GHEA Grapalat" w:cs="Sylfaen"/>
          <w:sz w:val="20"/>
          <w:lang w:val="hy-AM"/>
        </w:rPr>
        <w:t>սույն</w:t>
      </w:r>
      <w:r w:rsidRPr="00E6597C">
        <w:rPr>
          <w:rFonts w:ascii="GHEA Grapalat" w:hAnsi="GHEA Grapalat" w:cs="Sylfaen"/>
          <w:sz w:val="20"/>
          <w:lang w:val="af-ZA"/>
        </w:rPr>
        <w:t xml:space="preserve"> </w:t>
      </w:r>
      <w:r w:rsidRPr="00D43703">
        <w:rPr>
          <w:rFonts w:ascii="GHEA Grapalat" w:hAnsi="GHEA Grapalat" w:cs="Sylfaen"/>
          <w:sz w:val="20"/>
          <w:lang w:val="hy-AM"/>
        </w:rPr>
        <w:t>հրավերով</w:t>
      </w:r>
      <w:r w:rsidRPr="00E6597C">
        <w:rPr>
          <w:rFonts w:ascii="GHEA Grapalat" w:hAnsi="GHEA Grapalat" w:cs="Sylfaen"/>
          <w:sz w:val="20"/>
          <w:lang w:val="af-ZA"/>
        </w:rPr>
        <w:t xml:space="preserve"> </w:t>
      </w:r>
      <w:r w:rsidRPr="00D43703">
        <w:rPr>
          <w:rFonts w:ascii="GHEA Grapalat" w:hAnsi="GHEA Grapalat" w:cs="Sylfaen"/>
          <w:sz w:val="20"/>
          <w:lang w:val="hy-AM"/>
        </w:rPr>
        <w:t>սահմանված</w:t>
      </w:r>
      <w:r w:rsidRPr="00E6597C">
        <w:rPr>
          <w:rFonts w:ascii="GHEA Grapalat" w:hAnsi="GHEA Grapalat" w:cs="Sylfaen"/>
          <w:sz w:val="20"/>
          <w:lang w:val="af-ZA"/>
        </w:rPr>
        <w:t xml:space="preserve"> </w:t>
      </w:r>
      <w:r w:rsidRPr="00D43703">
        <w:rPr>
          <w:rFonts w:ascii="GHEA Grapalat" w:hAnsi="GHEA Grapalat" w:cs="Sylfaen"/>
          <w:sz w:val="20"/>
          <w:lang w:val="hy-AM"/>
        </w:rPr>
        <w:t>կարգով</w:t>
      </w:r>
      <w:r w:rsidRPr="00E6597C">
        <w:rPr>
          <w:rFonts w:ascii="GHEA Grapalat" w:hAnsi="GHEA Grapalat" w:cs="Sylfaen"/>
          <w:sz w:val="20"/>
          <w:lang w:val="af-ZA"/>
        </w:rPr>
        <w:t xml:space="preserve">: </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հայտերի</w:t>
      </w:r>
      <w:r w:rsidRPr="00E6597C">
        <w:rPr>
          <w:rFonts w:ascii="GHEA Grapalat" w:hAnsi="GHEA Grapalat" w:cs="Sylfaen"/>
          <w:sz w:val="20"/>
          <w:lang w:val="af-ZA"/>
        </w:rPr>
        <w:t xml:space="preserve"> </w:t>
      </w:r>
      <w:r w:rsidRPr="00E6597C">
        <w:rPr>
          <w:rFonts w:ascii="GHEA Grapalat" w:hAnsi="GHEA Grapalat" w:cs="Sylfaen"/>
          <w:sz w:val="20"/>
        </w:rPr>
        <w:t>գնահատումն</w:t>
      </w:r>
      <w:r w:rsidRPr="00E6597C">
        <w:rPr>
          <w:rFonts w:ascii="GHEA Grapalat" w:hAnsi="GHEA Grapalat" w:cs="Sylfaen"/>
          <w:sz w:val="20"/>
          <w:lang w:val="af-ZA"/>
        </w:rPr>
        <w:t xml:space="preserve"> </w:t>
      </w:r>
      <w:r w:rsidRPr="00E6597C">
        <w:rPr>
          <w:rFonts w:ascii="GHEA Grapalat" w:hAnsi="GHEA Grapalat" w:cs="Sylfaen"/>
          <w:sz w:val="20"/>
        </w:rPr>
        <w:t>իրականացվում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դրանց</w:t>
      </w:r>
      <w:r w:rsidRPr="00E6597C">
        <w:rPr>
          <w:rFonts w:ascii="GHEA Grapalat" w:hAnsi="GHEA Grapalat" w:cs="Sylfaen"/>
          <w:sz w:val="20"/>
          <w:lang w:val="af-ZA"/>
        </w:rPr>
        <w:t xml:space="preserve"> </w:t>
      </w:r>
      <w:r w:rsidRPr="00E6597C">
        <w:rPr>
          <w:rFonts w:ascii="GHEA Grapalat" w:hAnsi="GHEA Grapalat" w:cs="Sylfaen"/>
          <w:sz w:val="20"/>
        </w:rPr>
        <w:t>ներկայացման</w:t>
      </w:r>
      <w:r w:rsidRPr="00E6597C">
        <w:rPr>
          <w:rFonts w:ascii="GHEA Grapalat" w:hAnsi="GHEA Grapalat" w:cs="Sylfaen"/>
          <w:sz w:val="20"/>
          <w:lang w:val="af-ZA"/>
        </w:rPr>
        <w:t xml:space="preserve"> </w:t>
      </w:r>
      <w:r w:rsidRPr="00E6597C">
        <w:rPr>
          <w:rFonts w:ascii="GHEA Grapalat" w:hAnsi="GHEA Grapalat" w:cs="Sylfaen"/>
          <w:sz w:val="20"/>
        </w:rPr>
        <w:t>վերջնաժամկետը</w:t>
      </w:r>
      <w:r w:rsidRPr="00E6597C">
        <w:rPr>
          <w:rFonts w:ascii="GHEA Grapalat" w:hAnsi="GHEA Grapalat" w:cs="Sylfaen"/>
          <w:sz w:val="20"/>
          <w:lang w:val="af-ZA"/>
        </w:rPr>
        <w:t xml:space="preserve"> </w:t>
      </w:r>
      <w:r w:rsidRPr="00E6597C">
        <w:rPr>
          <w:rFonts w:ascii="GHEA Grapalat" w:hAnsi="GHEA Grapalat" w:cs="Sylfaen"/>
          <w:sz w:val="20"/>
        </w:rPr>
        <w:t>լրանալու</w:t>
      </w:r>
      <w:r w:rsidRPr="00E6597C">
        <w:rPr>
          <w:rFonts w:ascii="GHEA Grapalat" w:hAnsi="GHEA Grapalat" w:cs="Sylfaen"/>
          <w:sz w:val="20"/>
          <w:lang w:val="af-ZA"/>
        </w:rPr>
        <w:t xml:space="preserve"> </w:t>
      </w:r>
      <w:r w:rsidRPr="00E6597C">
        <w:rPr>
          <w:rFonts w:ascii="GHEA Grapalat" w:hAnsi="GHEA Grapalat" w:cs="Sylfaen"/>
          <w:sz w:val="20"/>
        </w:rPr>
        <w:t>օրվանից</w:t>
      </w:r>
      <w:r w:rsidRPr="00E6597C">
        <w:rPr>
          <w:rFonts w:ascii="GHEA Grapalat" w:hAnsi="GHEA Grapalat" w:cs="Sylfaen"/>
          <w:sz w:val="20"/>
          <w:lang w:val="af-ZA"/>
        </w:rPr>
        <w:t xml:space="preserve"> </w:t>
      </w:r>
      <w:r w:rsidRPr="00E6597C">
        <w:rPr>
          <w:rFonts w:ascii="GHEA Grapalat" w:hAnsi="GHEA Grapalat" w:cs="Sylfaen"/>
          <w:sz w:val="20"/>
        </w:rPr>
        <w:t>հաշված</w:t>
      </w:r>
      <w:r w:rsidRPr="00E6597C">
        <w:rPr>
          <w:rFonts w:ascii="GHEA Grapalat" w:hAnsi="GHEA Grapalat" w:cs="Sylfaen"/>
          <w:sz w:val="20"/>
          <w:lang w:val="af-ZA"/>
        </w:rPr>
        <w:t xml:space="preserve">  </w:t>
      </w:r>
      <w:r w:rsidRPr="00E6597C">
        <w:rPr>
          <w:rFonts w:ascii="GHEA Grapalat" w:hAnsi="GHEA Grapalat" w:cs="Sylfaen"/>
          <w:sz w:val="20"/>
        </w:rPr>
        <w:t>տաս</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տասնհինգ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օրվա</w:t>
      </w:r>
      <w:r w:rsidRPr="00E6597C">
        <w:rPr>
          <w:rFonts w:ascii="GHEA Grapalat" w:hAnsi="GHEA Grapalat" w:cs="Sylfaen"/>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lang w:val="af-ZA"/>
        </w:rPr>
        <w:t xml:space="preserve">: </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Ընդ</w:t>
      </w:r>
      <w:r w:rsidRPr="00E6597C">
        <w:rPr>
          <w:rFonts w:ascii="GHEA Grapalat" w:hAnsi="GHEA Grapalat" w:cs="Sylfaen"/>
          <w:sz w:val="20"/>
          <w:lang w:val="af-ZA"/>
        </w:rPr>
        <w:t xml:space="preserve"> որում հայտերի բացման և գնահատման նիստում հանձնաժողովը մերժում է այն հայտերը, </w:t>
      </w:r>
      <w:r w:rsidRPr="00E6597C">
        <w:rPr>
          <w:rFonts w:ascii="GHEA Grapalat" w:hAnsi="GHEA Grapalat" w:cs="Sylfaen"/>
          <w:sz w:val="20"/>
        </w:rPr>
        <w:t>որոնցում</w:t>
      </w:r>
      <w:r w:rsidRPr="00E6597C">
        <w:rPr>
          <w:rFonts w:ascii="GHEA Grapalat" w:hAnsi="GHEA Grapalat" w:cs="Sylfaen"/>
          <w:sz w:val="20"/>
          <w:lang w:val="af-ZA"/>
        </w:rPr>
        <w:t xml:space="preserve"> </w:t>
      </w:r>
      <w:r w:rsidRPr="00E6597C">
        <w:rPr>
          <w:rFonts w:ascii="GHEA Grapalat" w:hAnsi="GHEA Grapalat" w:cs="Sylfaen"/>
          <w:sz w:val="20"/>
        </w:rPr>
        <w:t>բացակայում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rPr>
        <w:t>գնային</w:t>
      </w:r>
      <w:r w:rsidRPr="00E6597C">
        <w:rPr>
          <w:rFonts w:ascii="GHEA Grapalat" w:hAnsi="GHEA Grapalat" w:cs="Sylfaen"/>
          <w:sz w:val="20"/>
          <w:lang w:val="af-ZA"/>
        </w:rPr>
        <w:t xml:space="preserve"> </w:t>
      </w:r>
      <w:r w:rsidRPr="00E6597C">
        <w:rPr>
          <w:rFonts w:ascii="GHEA Grapalat" w:hAnsi="GHEA Grapalat" w:cs="Sylfaen"/>
          <w:sz w:val="20"/>
        </w:rPr>
        <w:t>առաջարկները</w:t>
      </w:r>
      <w:r w:rsidRPr="00E6597C">
        <w:rPr>
          <w:rFonts w:ascii="GHEA Grapalat" w:hAnsi="GHEA Grapalat" w:cs="Sylfaen"/>
          <w:sz w:val="20"/>
          <w:lang w:val="af-ZA"/>
        </w:rPr>
        <w:t xml:space="preserve"> </w:t>
      </w:r>
      <w:r w:rsidRPr="00E6597C">
        <w:rPr>
          <w:rFonts w:ascii="GHEA Grapalat" w:hAnsi="GHEA Grapalat" w:cs="Sylfaen"/>
          <w:sz w:val="20"/>
        </w:rPr>
        <w:t>կամ</w:t>
      </w:r>
      <w:r w:rsidRPr="00E6597C">
        <w:rPr>
          <w:rFonts w:ascii="GHEA Grapalat" w:hAnsi="GHEA Grapalat" w:cs="Sylfaen"/>
          <w:sz w:val="20"/>
          <w:lang w:val="af-ZA"/>
        </w:rPr>
        <w:t xml:space="preserve"> դրանք </w:t>
      </w:r>
      <w:r w:rsidRPr="00E6597C">
        <w:rPr>
          <w:rFonts w:ascii="GHEA Grapalat" w:hAnsi="GHEA Grapalat" w:cs="Sylfaen"/>
          <w:sz w:val="20"/>
        </w:rPr>
        <w:t>ներկայացված</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հրավերի</w:t>
      </w:r>
      <w:r w:rsidRPr="00E6597C">
        <w:rPr>
          <w:rFonts w:ascii="GHEA Grapalat" w:hAnsi="GHEA Grapalat" w:cs="Sylfaen"/>
          <w:sz w:val="20"/>
          <w:lang w:val="af-ZA"/>
        </w:rPr>
        <w:t xml:space="preserve"> </w:t>
      </w:r>
      <w:r w:rsidRPr="00E6597C">
        <w:rPr>
          <w:rFonts w:ascii="GHEA Grapalat" w:hAnsi="GHEA Grapalat" w:cs="Sylfaen"/>
          <w:sz w:val="20"/>
        </w:rPr>
        <w:t>պահանջներին</w:t>
      </w:r>
      <w:r w:rsidRPr="00E6597C">
        <w:rPr>
          <w:rFonts w:ascii="GHEA Grapalat" w:hAnsi="GHEA Grapalat" w:cs="Sylfaen"/>
          <w:sz w:val="20"/>
          <w:lang w:val="af-ZA"/>
        </w:rPr>
        <w:t xml:space="preserve"> </w:t>
      </w:r>
      <w:r w:rsidRPr="00E6597C">
        <w:rPr>
          <w:rFonts w:ascii="GHEA Grapalat" w:hAnsi="GHEA Grapalat" w:cs="Sylfaen"/>
          <w:sz w:val="20"/>
        </w:rPr>
        <w:t>անհամապատասխան</w:t>
      </w:r>
      <w:r w:rsidRPr="00E6597C">
        <w:rPr>
          <w:rFonts w:ascii="GHEA Grapalat" w:hAnsi="GHEA Grapalat" w:cs="Sylfaen"/>
          <w:sz w:val="20"/>
          <w:lang w:val="af-ZA"/>
        </w:rPr>
        <w:t>:</w:t>
      </w:r>
    </w:p>
    <w:p w:rsidR="00D43703" w:rsidRPr="00E6597C" w:rsidRDefault="00D43703" w:rsidP="00D43703">
      <w:pPr>
        <w:pStyle w:val="23"/>
        <w:spacing w:line="240" w:lineRule="auto"/>
        <w:ind w:firstLine="567"/>
        <w:rPr>
          <w:rFonts w:ascii="GHEA Grapalat" w:hAnsi="GHEA Grapalat" w:cs="Sylfaen"/>
          <w:szCs w:val="24"/>
          <w:lang w:val="hy-AM"/>
        </w:rPr>
      </w:pPr>
      <w:r w:rsidRPr="00E6597C">
        <w:rPr>
          <w:rFonts w:ascii="GHEA Grapalat" w:hAnsi="GHEA Grapalat" w:cs="Sylfaen"/>
          <w:szCs w:val="24"/>
        </w:rPr>
        <w:t xml:space="preserve">8.3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ru-RU"/>
        </w:rPr>
        <w:t>մասնակիցը</w:t>
      </w:r>
      <w:r w:rsidRPr="00E6597C">
        <w:rPr>
          <w:rFonts w:ascii="GHEA Grapalat" w:hAnsi="GHEA Grapalat" w:cs="Sylfaen"/>
          <w:szCs w:val="24"/>
        </w:rPr>
        <w:t xml:space="preserve"> </w:t>
      </w:r>
      <w:r w:rsidRPr="00E6597C">
        <w:rPr>
          <w:rFonts w:ascii="GHEA Grapalat" w:hAnsi="GHEA Grapalat" w:cs="Sylfaen"/>
          <w:szCs w:val="24"/>
          <w:lang w:val="ru-RU"/>
        </w:rPr>
        <w:t>որոշվում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բավարար</w:t>
      </w:r>
      <w:r w:rsidRPr="00E6597C">
        <w:rPr>
          <w:rFonts w:ascii="GHEA Grapalat" w:hAnsi="GHEA Grapalat" w:cs="Sylfaen"/>
          <w:szCs w:val="24"/>
        </w:rPr>
        <w:t xml:space="preserve"> </w:t>
      </w:r>
      <w:r w:rsidRPr="00E6597C">
        <w:rPr>
          <w:rFonts w:ascii="GHEA Grapalat" w:hAnsi="GHEA Grapalat" w:cs="Sylfaen"/>
          <w:szCs w:val="24"/>
          <w:lang w:val="ru-RU"/>
        </w:rPr>
        <w:t>գնահատված</w:t>
      </w:r>
      <w:r w:rsidRPr="00E6597C">
        <w:rPr>
          <w:rFonts w:ascii="GHEA Grapalat" w:hAnsi="GHEA Grapalat" w:cs="Sylfaen"/>
          <w:szCs w:val="24"/>
        </w:rPr>
        <w:t xml:space="preserve"> </w:t>
      </w:r>
      <w:r w:rsidRPr="00E6597C">
        <w:rPr>
          <w:rFonts w:ascii="GHEA Grapalat" w:hAnsi="GHEA Grapalat" w:cs="Sylfaen"/>
          <w:szCs w:val="24"/>
          <w:lang w:val="ru-RU"/>
        </w:rPr>
        <w:t>հայտեր</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մասնակիցների</w:t>
      </w:r>
      <w:r w:rsidRPr="00E6597C">
        <w:rPr>
          <w:rFonts w:ascii="GHEA Grapalat" w:hAnsi="GHEA Grapalat" w:cs="Sylfaen"/>
          <w:szCs w:val="24"/>
        </w:rPr>
        <w:t xml:space="preserve"> </w:t>
      </w:r>
      <w:r w:rsidRPr="00E6597C">
        <w:rPr>
          <w:rFonts w:ascii="GHEA Grapalat" w:hAnsi="GHEA Grapalat" w:cs="Sylfaen"/>
          <w:szCs w:val="24"/>
          <w:lang w:val="ru-RU"/>
        </w:rPr>
        <w:t>թվից</w:t>
      </w:r>
      <w:r w:rsidRPr="00E6597C">
        <w:rPr>
          <w:rFonts w:ascii="GHEA Grapalat" w:hAnsi="GHEA Grapalat" w:cs="Sylfaen"/>
          <w:szCs w:val="24"/>
        </w:rPr>
        <w:t xml:space="preserve">` </w:t>
      </w:r>
      <w:r w:rsidRPr="00E6597C">
        <w:rPr>
          <w:rFonts w:ascii="GHEA Grapalat" w:hAnsi="GHEA Grapalat" w:cs="Sylfaen"/>
          <w:szCs w:val="24"/>
          <w:lang w:val="ru-RU"/>
        </w:rPr>
        <w:t>նվազագույն</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ասնակցին</w:t>
      </w:r>
      <w:r w:rsidRPr="00E6597C">
        <w:rPr>
          <w:rFonts w:ascii="GHEA Grapalat" w:hAnsi="GHEA Grapalat" w:cs="Sylfaen"/>
          <w:szCs w:val="24"/>
        </w:rPr>
        <w:t xml:space="preserve"> </w:t>
      </w:r>
      <w:r w:rsidRPr="00E6597C">
        <w:rPr>
          <w:rFonts w:ascii="GHEA Grapalat" w:hAnsi="GHEA Grapalat" w:cs="Sylfaen"/>
          <w:szCs w:val="24"/>
          <w:lang w:val="ru-RU"/>
        </w:rPr>
        <w:t>նախապատվություն</w:t>
      </w:r>
      <w:r w:rsidRPr="00E6597C">
        <w:rPr>
          <w:rFonts w:ascii="GHEA Grapalat" w:hAnsi="GHEA Grapalat" w:cs="Sylfaen"/>
          <w:szCs w:val="24"/>
        </w:rPr>
        <w:t xml:space="preserve"> </w:t>
      </w:r>
      <w:r w:rsidRPr="00E6597C">
        <w:rPr>
          <w:rFonts w:ascii="GHEA Grapalat" w:hAnsi="GHEA Grapalat" w:cs="Sylfaen"/>
          <w:szCs w:val="24"/>
          <w:lang w:val="ru-RU"/>
        </w:rPr>
        <w:t>տալու</w:t>
      </w:r>
      <w:r w:rsidRPr="00E6597C">
        <w:rPr>
          <w:rFonts w:ascii="GHEA Grapalat" w:hAnsi="GHEA Grapalat" w:cs="Sylfaen"/>
          <w:szCs w:val="24"/>
        </w:rPr>
        <w:t xml:space="preserve"> </w:t>
      </w:r>
      <w:r w:rsidRPr="00E6597C">
        <w:rPr>
          <w:rFonts w:ascii="GHEA Grapalat" w:hAnsi="GHEA Grapalat" w:cs="Sylfaen"/>
          <w:szCs w:val="24"/>
          <w:lang w:val="ru-RU"/>
        </w:rPr>
        <w:t>սկզբունքով։</w:t>
      </w:r>
      <w:r w:rsidRPr="00E6597C">
        <w:rPr>
          <w:rFonts w:ascii="GHEA Grapalat" w:hAnsi="GHEA Grapalat" w:cs="Sylfaen"/>
          <w:szCs w:val="24"/>
        </w:rPr>
        <w:t xml:space="preserve"> </w:t>
      </w:r>
      <w:r w:rsidRPr="00E6597C">
        <w:rPr>
          <w:rFonts w:ascii="GHEA Grapalat" w:hAnsi="GHEA Grapalat" w:cs="Sylfaen"/>
          <w:szCs w:val="24"/>
          <w:lang w:val="ru-RU"/>
        </w:rPr>
        <w:t>Ընդ</w:t>
      </w:r>
      <w:r w:rsidRPr="00E6597C">
        <w:rPr>
          <w:rFonts w:ascii="GHEA Grapalat" w:hAnsi="GHEA Grapalat" w:cs="Sylfaen"/>
          <w:szCs w:val="24"/>
        </w:rPr>
        <w:t xml:space="preserve"> </w:t>
      </w:r>
      <w:r w:rsidRPr="00E6597C">
        <w:rPr>
          <w:rFonts w:ascii="GHEA Grapalat" w:hAnsi="GHEA Grapalat" w:cs="Sylfaen"/>
          <w:szCs w:val="24"/>
          <w:lang w:val="ru-RU"/>
        </w:rPr>
        <w:t>որում</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կողմից</w:t>
      </w:r>
      <w:r w:rsidRPr="00E6597C">
        <w:rPr>
          <w:rFonts w:ascii="GHEA Grapalat" w:hAnsi="GHEA Grapalat" w:cs="Sylfaen"/>
          <w:szCs w:val="24"/>
        </w:rPr>
        <w:t xml:space="preserve">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en-US"/>
        </w:rPr>
        <w:t>և</w:t>
      </w:r>
      <w:r w:rsidRPr="00E6597C">
        <w:rPr>
          <w:rFonts w:ascii="GHEA Grapalat" w:hAnsi="GHEA Grapalat" w:cs="Sylfaen"/>
          <w:szCs w:val="24"/>
        </w:rPr>
        <w:t xml:space="preserve"> </w:t>
      </w:r>
      <w:r w:rsidRPr="00E6597C">
        <w:rPr>
          <w:rFonts w:ascii="GHEA Grapalat" w:hAnsi="GHEA Grapalat" w:cs="Sylfaen"/>
          <w:szCs w:val="24"/>
          <w:lang w:val="en-US"/>
        </w:rPr>
        <w:t>հաջորդաբար</w:t>
      </w:r>
      <w:r w:rsidRPr="00E6597C">
        <w:rPr>
          <w:rFonts w:ascii="GHEA Grapalat" w:hAnsi="GHEA Grapalat" w:cs="Sylfaen"/>
          <w:szCs w:val="24"/>
        </w:rPr>
        <w:t xml:space="preserve"> </w:t>
      </w:r>
      <w:r w:rsidRPr="00E6597C">
        <w:rPr>
          <w:rFonts w:ascii="GHEA Grapalat" w:hAnsi="GHEA Grapalat" w:cs="Sylfaen"/>
          <w:szCs w:val="24"/>
          <w:lang w:val="en-US"/>
        </w:rPr>
        <w:t>տեղեր</w:t>
      </w:r>
      <w:r w:rsidRPr="00E6597C">
        <w:rPr>
          <w:rFonts w:ascii="GHEA Grapalat" w:hAnsi="GHEA Grapalat" w:cs="Sylfaen"/>
          <w:szCs w:val="24"/>
        </w:rPr>
        <w:t xml:space="preserve"> </w:t>
      </w:r>
      <w:r w:rsidRPr="00E6597C">
        <w:rPr>
          <w:rFonts w:ascii="GHEA Grapalat" w:hAnsi="GHEA Grapalat" w:cs="Sylfaen"/>
          <w:szCs w:val="24"/>
          <w:lang w:val="ru-RU"/>
        </w:rPr>
        <w:t>զբաղեցրած</w:t>
      </w:r>
      <w:r w:rsidRPr="00E6597C">
        <w:rPr>
          <w:rFonts w:ascii="GHEA Grapalat" w:hAnsi="GHEA Grapalat" w:cs="Sylfaen"/>
          <w:szCs w:val="24"/>
        </w:rPr>
        <w:t xml:space="preserve"> </w:t>
      </w:r>
      <w:r w:rsidRPr="00E6597C">
        <w:rPr>
          <w:rFonts w:ascii="GHEA Grapalat" w:hAnsi="GHEA Grapalat" w:cs="Sylfaen"/>
          <w:szCs w:val="24"/>
          <w:lang w:val="ru-RU"/>
        </w:rPr>
        <w:t>մասնակիցներին</w:t>
      </w:r>
      <w:r w:rsidRPr="00E6597C">
        <w:rPr>
          <w:rFonts w:ascii="GHEA Grapalat" w:hAnsi="GHEA Grapalat" w:cs="Sylfaen"/>
          <w:szCs w:val="24"/>
        </w:rPr>
        <w:t xml:space="preserve"> </w:t>
      </w:r>
      <w:r w:rsidRPr="00E6597C">
        <w:rPr>
          <w:rFonts w:ascii="GHEA Grapalat" w:hAnsi="GHEA Grapalat" w:cs="Sylfaen"/>
          <w:szCs w:val="24"/>
          <w:lang w:val="ru-RU"/>
        </w:rPr>
        <w:t>որոշելիս</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առաջարկների</w:t>
      </w:r>
      <w:r w:rsidRPr="00E6597C">
        <w:rPr>
          <w:rFonts w:ascii="GHEA Grapalat" w:hAnsi="GHEA Grapalat" w:cs="Sylfaen"/>
          <w:szCs w:val="24"/>
        </w:rPr>
        <w:t xml:space="preserve"> գնահատումը և </w:t>
      </w:r>
      <w:r w:rsidRPr="00E6597C">
        <w:rPr>
          <w:rFonts w:ascii="GHEA Grapalat" w:hAnsi="GHEA Grapalat" w:cs="Sylfaen"/>
          <w:szCs w:val="24"/>
          <w:lang w:val="ru-RU"/>
        </w:rPr>
        <w:t>համեմատումն</w:t>
      </w:r>
      <w:r w:rsidRPr="00E6597C">
        <w:rPr>
          <w:rFonts w:ascii="GHEA Grapalat" w:hAnsi="GHEA Grapalat" w:cs="Sylfaen"/>
          <w:szCs w:val="24"/>
        </w:rPr>
        <w:t xml:space="preserve"> </w:t>
      </w:r>
      <w:r w:rsidRPr="00E6597C">
        <w:rPr>
          <w:rFonts w:ascii="GHEA Grapalat" w:hAnsi="GHEA Grapalat" w:cs="Sylfaen"/>
          <w:szCs w:val="24"/>
          <w:lang w:val="ru-RU"/>
        </w:rPr>
        <w:t>իրականացվում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առանց</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հրավերի</w:t>
      </w:r>
      <w:r w:rsidRPr="00E6597C">
        <w:rPr>
          <w:rFonts w:ascii="GHEA Grapalat" w:hAnsi="GHEA Grapalat" w:cs="Sylfaen"/>
          <w:szCs w:val="24"/>
        </w:rPr>
        <w:t xml:space="preserve"> 1-ին </w:t>
      </w:r>
      <w:r w:rsidRPr="00E6597C">
        <w:rPr>
          <w:rFonts w:ascii="GHEA Grapalat" w:hAnsi="GHEA Grapalat" w:cs="Sylfaen"/>
          <w:szCs w:val="24"/>
          <w:lang w:val="ru-RU"/>
        </w:rPr>
        <w:t>մասի</w:t>
      </w:r>
      <w:r w:rsidRPr="00E6597C">
        <w:rPr>
          <w:rFonts w:ascii="GHEA Grapalat" w:hAnsi="GHEA Grapalat" w:cs="Sylfaen"/>
          <w:szCs w:val="24"/>
        </w:rPr>
        <w:t xml:space="preserve"> 5.2-րդ </w:t>
      </w:r>
      <w:r w:rsidRPr="00E6597C">
        <w:rPr>
          <w:rFonts w:ascii="GHEA Grapalat" w:hAnsi="GHEA Grapalat" w:cs="Sylfaen"/>
          <w:szCs w:val="24"/>
          <w:lang w:val="ru-RU"/>
        </w:rPr>
        <w:t>կետում</w:t>
      </w:r>
      <w:r w:rsidRPr="00E6597C">
        <w:rPr>
          <w:rFonts w:ascii="GHEA Grapalat" w:hAnsi="GHEA Grapalat" w:cs="Sylfaen"/>
          <w:szCs w:val="24"/>
        </w:rPr>
        <w:t xml:space="preserve"> </w:t>
      </w:r>
      <w:r w:rsidRPr="00E6597C">
        <w:rPr>
          <w:rFonts w:ascii="GHEA Grapalat" w:hAnsi="GHEA Grapalat" w:cs="Sylfaen"/>
          <w:szCs w:val="24"/>
          <w:lang w:val="ru-RU"/>
        </w:rPr>
        <w:t>նշված</w:t>
      </w:r>
      <w:r w:rsidRPr="00E6597C">
        <w:rPr>
          <w:rFonts w:ascii="GHEA Grapalat" w:hAnsi="GHEA Grapalat" w:cs="Sylfaen"/>
          <w:szCs w:val="24"/>
        </w:rPr>
        <w:t xml:space="preserve"> </w:t>
      </w:r>
      <w:r w:rsidRPr="00E6597C">
        <w:rPr>
          <w:rFonts w:ascii="GHEA Grapalat" w:hAnsi="GHEA Grapalat" w:cs="Sylfaen"/>
          <w:szCs w:val="24"/>
          <w:lang w:val="ru-RU"/>
        </w:rPr>
        <w:t>հարկի</w:t>
      </w:r>
      <w:r w:rsidRPr="00E6597C">
        <w:rPr>
          <w:rFonts w:ascii="GHEA Grapalat" w:hAnsi="GHEA Grapalat" w:cs="Sylfaen"/>
          <w:szCs w:val="24"/>
        </w:rPr>
        <w:t xml:space="preserve"> </w:t>
      </w:r>
      <w:r w:rsidRPr="00E6597C">
        <w:rPr>
          <w:rFonts w:ascii="GHEA Grapalat" w:hAnsi="GHEA Grapalat" w:cs="Sylfaen"/>
          <w:szCs w:val="24"/>
          <w:lang w:val="ru-RU"/>
        </w:rPr>
        <w:t>գումարի</w:t>
      </w:r>
      <w:r w:rsidRPr="00E6597C">
        <w:rPr>
          <w:rFonts w:ascii="GHEA Grapalat" w:hAnsi="GHEA Grapalat" w:cs="Sylfaen"/>
          <w:szCs w:val="24"/>
        </w:rPr>
        <w:t xml:space="preserve"> </w:t>
      </w:r>
      <w:r w:rsidRPr="00E6597C">
        <w:rPr>
          <w:rFonts w:ascii="GHEA Grapalat" w:hAnsi="GHEA Grapalat" w:cs="Sylfaen"/>
          <w:szCs w:val="24"/>
          <w:lang w:val="ru-RU"/>
        </w:rPr>
        <w:t>հաշվարկման</w:t>
      </w:r>
      <w:r w:rsidRPr="00E6597C">
        <w:rPr>
          <w:rFonts w:ascii="GHEA Grapalat" w:hAnsi="GHEA Grapalat" w:cs="Sylfaen"/>
          <w:lang w:val="hy-AM"/>
        </w:rPr>
        <w:t>:</w:t>
      </w:r>
    </w:p>
    <w:p w:rsidR="00D43703" w:rsidRPr="00E6597C" w:rsidRDefault="00D43703" w:rsidP="00D43703">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8.4 </w:t>
      </w:r>
      <w:r w:rsidRPr="00E6597C">
        <w:rPr>
          <w:rFonts w:ascii="GHEA Grapalat" w:hAnsi="GHEA Grapalat" w:cs="Sylfaen"/>
          <w:i w:val="0"/>
          <w:szCs w:val="24"/>
          <w:lang w:val="hy-AM"/>
        </w:rPr>
        <w:t>Եթե</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հայտում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անհամապատասխանություն</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տեղ</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գտել</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տառերով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և</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թվերով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գումարների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միջև</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ապա</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հիմք</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ընդունվում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տառերով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գումարը։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Եթե</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երկու</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ավելի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արժույթներով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ապա</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դրանք</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համեմատվում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Հայաստանի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Հանրապետության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դրամով</w:t>
      </w:r>
      <w:r w:rsidRPr="00E6597C">
        <w:rPr>
          <w:rFonts w:ascii="GHEA Grapalat" w:hAnsi="GHEA Grapalat" w:cs="Sylfaen"/>
          <w:i w:val="0"/>
          <w:szCs w:val="24"/>
          <w:lang w:val="af-ZA"/>
        </w:rPr>
        <w:t>`</w:t>
      </w:r>
      <w:r w:rsidRPr="00007713">
        <w:rPr>
          <w:rFonts w:ascii="GHEA Grapalat" w:hAnsi="GHEA Grapalat" w:cs="Sylfaen"/>
          <w:i w:val="0"/>
          <w:color w:val="FF0000"/>
          <w:szCs w:val="24"/>
          <w:lang w:val="af-ZA"/>
        </w:rPr>
        <w:t xml:space="preserve"> ------------</w:t>
      </w:r>
      <w:r w:rsidRPr="00E6597C">
        <w:rPr>
          <w:rFonts w:ascii="GHEA Grapalat" w:hAnsi="GHEA Grapalat" w:cs="Sylfaen"/>
          <w:i w:val="0"/>
          <w:szCs w:val="24"/>
          <w:lang w:val="af-ZA"/>
        </w:rPr>
        <w:t xml:space="preserve"> </w:t>
      </w:r>
      <w:r w:rsidRPr="00E6597C">
        <w:rPr>
          <w:rFonts w:ascii="GHEA Grapalat" w:hAnsi="GHEA Grapalat" w:cs="Sylfaen"/>
          <w:i w:val="0"/>
          <w:szCs w:val="24"/>
          <w:vertAlign w:val="superscript"/>
          <w:lang w:val="af-ZA"/>
        </w:rPr>
        <w:t>1</w:t>
      </w:r>
      <w:r>
        <w:rPr>
          <w:rFonts w:ascii="GHEA Grapalat" w:hAnsi="GHEA Grapalat" w:cs="Sylfaen"/>
          <w:i w:val="0"/>
          <w:szCs w:val="24"/>
          <w:vertAlign w:val="superscript"/>
          <w:lang w:val="af-ZA"/>
        </w:rPr>
        <w:t>0</w:t>
      </w:r>
      <w:r w:rsidRPr="00E6597C">
        <w:rPr>
          <w:rStyle w:val="af6"/>
          <w:rFonts w:ascii="GHEA Grapalat" w:hAnsi="GHEA Grapalat" w:cs="Sylfaen"/>
          <w:i w:val="0"/>
          <w:color w:val="FFFFFF"/>
          <w:szCs w:val="24"/>
          <w:lang w:val="af-ZA"/>
        </w:rPr>
        <w:footnoteReference w:id="8"/>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փոխարժեքով։</w:t>
      </w:r>
      <w:r w:rsidRPr="00E6597C">
        <w:rPr>
          <w:rFonts w:ascii="GHEA Grapalat" w:hAnsi="GHEA Grapalat" w:cs="Sylfaen"/>
          <w:i w:val="0"/>
          <w:szCs w:val="24"/>
          <w:lang w:val="af-ZA"/>
        </w:rPr>
        <w:t xml:space="preserve"> </w:t>
      </w:r>
    </w:p>
    <w:p w:rsidR="00D43703" w:rsidRPr="00E6597C" w:rsidRDefault="00D43703" w:rsidP="00D43703">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8.5 Հ</w:t>
      </w:r>
      <w:r w:rsidRPr="00E6597C">
        <w:rPr>
          <w:rFonts w:ascii="GHEA Grapalat" w:hAnsi="GHEA Grapalat" w:cs="Sylfaen"/>
          <w:i w:val="0"/>
          <w:szCs w:val="24"/>
          <w:lang w:val="ru-RU"/>
        </w:rPr>
        <w:t>անձնաժողովի</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պ</w:t>
      </w:r>
      <w:r w:rsidRPr="00E6597C">
        <w:rPr>
          <w:rFonts w:ascii="GHEA Grapalat" w:hAnsi="GHEA Grapalat" w:cs="Sylfaen"/>
          <w:i w:val="0"/>
          <w:szCs w:val="24"/>
          <w:lang w:val="ru-RU"/>
        </w:rPr>
        <w:t>ատվիրատուի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և</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ասնակիցների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միջև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արգելվում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բացառությամբ</w:t>
      </w:r>
      <w:r w:rsidRPr="00E6597C">
        <w:rPr>
          <w:rFonts w:ascii="GHEA Grapalat" w:hAnsi="GHEA Grapalat" w:cs="Sylfaen"/>
          <w:i w:val="0"/>
          <w:szCs w:val="24"/>
          <w:lang w:val="af-ZA"/>
        </w:rPr>
        <w:t>`</w:t>
      </w:r>
    </w:p>
    <w:p w:rsidR="00D43703" w:rsidRPr="00E6597C" w:rsidRDefault="00D43703" w:rsidP="00D43703">
      <w:pPr>
        <w:pStyle w:val="a3"/>
        <w:spacing w:line="240" w:lineRule="auto"/>
        <w:rPr>
          <w:rFonts w:ascii="GHEA Grapalat" w:hAnsi="GHEA Grapalat" w:cs="Sylfaen"/>
          <w:i w:val="0"/>
          <w:szCs w:val="24"/>
          <w:lang w:val="af-ZA"/>
        </w:rPr>
      </w:pPr>
      <w:r w:rsidRPr="00E6597C">
        <w:rPr>
          <w:rFonts w:ascii="GHEA Grapalat" w:hAnsi="GHEA Grapalat" w:cs="Sylfaen"/>
          <w:i w:val="0"/>
          <w:szCs w:val="24"/>
          <w:lang w:val="af-ZA"/>
        </w:rPr>
        <w:t xml:space="preserve">1) </w:t>
      </w:r>
      <w:r w:rsidRPr="00E6597C">
        <w:rPr>
          <w:rFonts w:ascii="GHEA Grapalat" w:hAnsi="GHEA Grapalat" w:cs="Sylfaen"/>
          <w:i w:val="0"/>
          <w:szCs w:val="24"/>
          <w:lang w:val="ru-RU"/>
        </w:rPr>
        <w:t>երբ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ընթացակարգին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մ</w:t>
      </w:r>
      <w:r w:rsidRPr="00E6597C">
        <w:rPr>
          <w:rFonts w:ascii="GHEA Grapalat" w:hAnsi="GHEA Grapalat" w:cs="Sylfaen"/>
          <w:i w:val="0"/>
          <w:szCs w:val="24"/>
          <w:lang w:val="ru-RU"/>
        </w:rPr>
        <w:t>ասնակից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որի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արդյունքում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մ</w:t>
      </w:r>
      <w:r w:rsidRPr="00E6597C">
        <w:rPr>
          <w:rFonts w:ascii="GHEA Grapalat" w:hAnsi="GHEA Grapalat" w:cs="Sylfaen"/>
          <w:i w:val="0"/>
          <w:szCs w:val="24"/>
          <w:lang w:val="ru-RU"/>
        </w:rPr>
        <w:t>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նվազագույն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հավասարության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դեպքում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եթե</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ոչ</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գնային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բավարարող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բոլոր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մասնակիցների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գնային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գերազանցում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այդ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կատարելու</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նախատեսված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հրավերի</w:t>
      </w:r>
      <w:r w:rsidRPr="00E6597C">
        <w:rPr>
          <w:rFonts w:ascii="GHEA Grapalat" w:hAnsi="GHEA Grapalat" w:cs="Sylfaen"/>
          <w:i w:val="0"/>
          <w:szCs w:val="24"/>
          <w:lang w:val="af-ZA"/>
        </w:rPr>
        <w:t xml:space="preserve"> 1-</w:t>
      </w:r>
      <w:r w:rsidRPr="00E6597C">
        <w:rPr>
          <w:rFonts w:ascii="GHEA Grapalat" w:hAnsi="GHEA Grapalat" w:cs="Sylfaen"/>
          <w:i w:val="0"/>
          <w:szCs w:val="24"/>
          <w:lang w:val="en-US"/>
        </w:rPr>
        <w:t>ին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մասի</w:t>
      </w:r>
      <w:r w:rsidRPr="00E6597C">
        <w:rPr>
          <w:rFonts w:ascii="GHEA Grapalat" w:hAnsi="GHEA Grapalat" w:cs="Sylfaen"/>
          <w:i w:val="0"/>
          <w:szCs w:val="24"/>
          <w:lang w:val="af-ZA"/>
        </w:rPr>
        <w:t xml:space="preserve"> 8.1 </w:t>
      </w:r>
      <w:r w:rsidRPr="00E6597C">
        <w:rPr>
          <w:rFonts w:ascii="GHEA Grapalat" w:hAnsi="GHEA Grapalat" w:cs="Sylfaen"/>
          <w:i w:val="0"/>
          <w:szCs w:val="24"/>
          <w:lang w:val="en-US"/>
        </w:rPr>
        <w:t>կետի</w:t>
      </w:r>
      <w:r w:rsidRPr="00E6597C">
        <w:rPr>
          <w:rFonts w:ascii="GHEA Grapalat" w:hAnsi="GHEA Grapalat" w:cs="Sylfaen"/>
          <w:i w:val="0"/>
          <w:szCs w:val="24"/>
          <w:lang w:val="af-ZA"/>
        </w:rPr>
        <w:t xml:space="preserve"> 2-</w:t>
      </w:r>
      <w:r w:rsidRPr="00E6597C">
        <w:rPr>
          <w:rFonts w:ascii="GHEA Grapalat" w:hAnsi="GHEA Grapalat" w:cs="Sylfaen"/>
          <w:i w:val="0"/>
          <w:szCs w:val="24"/>
          <w:lang w:val="en-US"/>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պարբերությամբ</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նախատեսված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ֆինանսական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միջոցները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գնումն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իրականացվում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15-</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6-</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հիման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վրա։</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վարվող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նվազեցմանը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վճարման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իսկ</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վարվում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միաժամանակյա</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բոլոր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մասնակիցների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w:t>
      </w:r>
    </w:p>
    <w:p w:rsidR="00D43703" w:rsidRPr="00E6597C" w:rsidDel="00992C40" w:rsidRDefault="00D43703" w:rsidP="00D43703">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w:t>
      </w:r>
      <w:r w:rsidRPr="00E6597C">
        <w:rPr>
          <w:rFonts w:ascii="GHEA Grapalat" w:hAnsi="GHEA Grapalat" w:cs="Sylfaen"/>
          <w:szCs w:val="24"/>
          <w:lang w:val="ru-RU"/>
        </w:rPr>
        <w:t>Օրենքով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դեպքերի։</w:t>
      </w:r>
    </w:p>
    <w:p w:rsidR="00D43703" w:rsidRPr="00E6597C" w:rsidRDefault="00D43703" w:rsidP="00D43703">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8.6 Հ</w:t>
      </w:r>
      <w:r w:rsidRPr="00E6597C">
        <w:rPr>
          <w:rFonts w:ascii="GHEA Grapalat" w:hAnsi="GHEA Grapalat" w:cs="Sylfaen"/>
          <w:sz w:val="20"/>
          <w:szCs w:val="24"/>
          <w:lang w:val="ru-RU" w:eastAsia="en-US"/>
        </w:rPr>
        <w:t>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նկատմամբ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Pr="00E6597C">
        <w:rPr>
          <w:rFonts w:ascii="GHEA Grapalat" w:hAnsi="GHEA Grapalat" w:cs="Sylfaen"/>
          <w:sz w:val="20"/>
          <w:szCs w:val="24"/>
          <w:lang w:val="ru-RU" w:eastAsia="en-US"/>
        </w:rPr>
        <w:t>ասնակիցներից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հաջորդաբար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տեղեր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զբաղեցրած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Շինարարական ծրագրերի գնման դեպքում </w:t>
      </w:r>
      <w:r w:rsidRPr="00E6597C">
        <w:rPr>
          <w:rFonts w:ascii="GHEA Grapalat" w:hAnsi="GHEA Grapalat" w:cs="Sylfaen"/>
          <w:sz w:val="20"/>
          <w:szCs w:val="24"/>
          <w:lang w:val="ru-RU"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ներկայացված</w:t>
      </w:r>
      <w:r w:rsidRPr="00E6597C">
        <w:rPr>
          <w:rFonts w:ascii="GHEA Grapalat" w:hAnsi="GHEA Grapalat" w:cs="Sylfaen"/>
          <w:sz w:val="20"/>
          <w:szCs w:val="24"/>
          <w:lang w:val="af-ZA" w:eastAsia="en-US"/>
        </w:rPr>
        <w:t xml:space="preserve"> սարքերի և սարքավորումների տեխնիկական բնութագրերի </w:t>
      </w:r>
      <w:r w:rsidRPr="00E6597C">
        <w:rPr>
          <w:rFonts w:ascii="GHEA Grapalat" w:hAnsi="GHEA Grapalat" w:cs="Sylfaen"/>
          <w:sz w:val="20"/>
          <w:szCs w:val="24"/>
          <w:lang w:val="ru-RU" w:eastAsia="en-US"/>
        </w:rPr>
        <w:t>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նվազագույն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հավասարության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պայմաններին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գերազանցում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ընթացակարգի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շրջանակում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գնվելիք</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w:t>
      </w:r>
      <w:r w:rsidRPr="00E6597C">
        <w:rPr>
          <w:rFonts w:ascii="GHEA Grapalat" w:hAnsi="GHEA Grapalat" w:cs="Sylfaen"/>
          <w:sz w:val="20"/>
          <w:szCs w:val="24"/>
          <w:lang w:eastAsia="en-US"/>
        </w:rPr>
        <w:t>շխատանքների</w:t>
      </w:r>
      <w:r w:rsidRPr="00D4370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գինը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իրականացվում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Օրենքի</w:t>
      </w:r>
      <w:r w:rsidRPr="00E6597C">
        <w:rPr>
          <w:rFonts w:ascii="GHEA Grapalat" w:hAnsi="GHEA Grapalat" w:cs="Sylfaen"/>
          <w:sz w:val="20"/>
          <w:szCs w:val="24"/>
          <w:lang w:val="af-ZA" w:eastAsia="en-US"/>
        </w:rPr>
        <w:t xml:space="preserve"> 15-</w:t>
      </w:r>
      <w:r w:rsidRPr="00E6597C">
        <w:rPr>
          <w:rFonts w:ascii="GHEA Grapalat" w:hAnsi="GHEA Grapalat" w:cs="Sylfaen"/>
          <w:sz w:val="20"/>
          <w:szCs w:val="24"/>
          <w:lang w:val="ru-RU" w:eastAsia="en-US"/>
        </w:rPr>
        <w:t>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հոդվածի</w:t>
      </w:r>
      <w:r w:rsidRPr="00E6597C">
        <w:rPr>
          <w:rFonts w:ascii="GHEA Grapalat" w:hAnsi="GHEA Grapalat" w:cs="Sylfaen"/>
          <w:sz w:val="20"/>
          <w:szCs w:val="24"/>
          <w:lang w:val="af-ZA" w:eastAsia="en-US"/>
        </w:rPr>
        <w:t xml:space="preserve"> 6-</w:t>
      </w:r>
      <w:r w:rsidRPr="00E6597C">
        <w:rPr>
          <w:rFonts w:ascii="GHEA Grapalat" w:hAnsi="GHEA Grapalat" w:cs="Sylfaen"/>
          <w:sz w:val="20"/>
          <w:szCs w:val="24"/>
          <w:lang w:val="ru-RU" w:eastAsia="en-US"/>
        </w:rPr>
        <w:t>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հիման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վրա՝</w:t>
      </w:r>
      <w:r w:rsidRPr="00E6597C">
        <w:rPr>
          <w:rFonts w:ascii="GHEA Grapalat" w:hAnsi="GHEA Grapalat" w:cs="Sylfaen"/>
          <w:sz w:val="20"/>
          <w:szCs w:val="24"/>
          <w:lang w:val="af-ZA" w:eastAsia="en-US"/>
        </w:rPr>
        <w:t xml:space="preserve"> </w:t>
      </w:r>
    </w:p>
    <w:p w:rsidR="00D43703" w:rsidRPr="00E6597C" w:rsidRDefault="00D43703" w:rsidP="00D43703">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հաջորդաբար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տեղեր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զբաղեցրած</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պայման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ru-RU" w:eastAsia="en-US"/>
        </w:rPr>
        <w:t>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հետ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rsidR="00D43703" w:rsidRPr="00E6597C" w:rsidRDefault="00D43703" w:rsidP="00D43703">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էլեկտրոնային </w:t>
      </w:r>
      <w:r w:rsidRPr="00E6597C">
        <w:rPr>
          <w:rFonts w:ascii="GHEA Grapalat" w:hAnsi="GHEA Grapalat" w:cs="Sylfaen"/>
          <w:sz w:val="20"/>
          <w:szCs w:val="24"/>
          <w:lang w:eastAsia="en-US"/>
        </w:rPr>
        <w:t>եղանակով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rsidR="00D43703" w:rsidRPr="00E6597C" w:rsidRDefault="00D43703" w:rsidP="00D43703">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և ոչ ուշ, քան </w:t>
      </w:r>
      <w:r w:rsidRPr="00E6597C">
        <w:rPr>
          <w:rFonts w:ascii="GHEA Grapalat" w:hAnsi="GHEA Grapalat" w:cs="Sylfaen"/>
          <w:sz w:val="20"/>
          <w:szCs w:val="24"/>
          <w:lang w:val="hy-AM" w:eastAsia="en-US"/>
        </w:rPr>
        <w:t>հինգերորդ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rsidR="00D43703" w:rsidRPr="00E6597C" w:rsidRDefault="00D43703" w:rsidP="00D43703">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w:t>
      </w:r>
      <w:r w:rsidRPr="00E6597C">
        <w:rPr>
          <w:rFonts w:ascii="GHEA Grapalat" w:hAnsi="GHEA Grapalat" w:cs="Sylfaen"/>
          <w:sz w:val="20"/>
          <w:szCs w:val="24"/>
          <w:lang w:val="ru-RU" w:eastAsia="en-US"/>
        </w:rPr>
        <w:t>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E6597C">
        <w:rPr>
          <w:rFonts w:ascii="GHEA Grapalat" w:hAnsi="GHEA Grapalat" w:cs="Sylfaen"/>
          <w:sz w:val="20"/>
          <w:szCs w:val="24"/>
          <w:lang w:val="af-ZA" w:eastAsia="en-US"/>
        </w:rPr>
        <w:t>,</w:t>
      </w:r>
    </w:p>
    <w:p w:rsidR="00D43703" w:rsidRPr="00E6597C" w:rsidRDefault="00D43703" w:rsidP="00D43703">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lastRenderedPageBreak/>
        <w:t>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լրանալու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ըստ</w:t>
      </w:r>
      <w:r w:rsidRPr="00E6597C">
        <w:rPr>
          <w:rFonts w:ascii="GHEA Grapalat" w:hAnsi="GHEA Grapalat" w:cs="Sylfaen"/>
          <w:sz w:val="20"/>
          <w:szCs w:val="24"/>
          <w:lang w:val="hy-AM" w:eastAsia="en-US"/>
        </w:rPr>
        <w:t xml:space="preserve"> դրան ներկա</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որոնք չեն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գերազանցում</w:t>
      </w:r>
      <w:r w:rsidRPr="00E6597C">
        <w:rPr>
          <w:rFonts w:ascii="GHEA Grapalat" w:hAnsi="GHEA Grapalat" w:cs="Sylfaen"/>
          <w:sz w:val="20"/>
          <w:szCs w:val="24"/>
          <w:lang w:val="hy-AM" w:eastAsia="en-US"/>
        </w:rPr>
        <w:t xml:space="preserve"> գնման հայտով սահմանված գինը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հաջորդաբար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տեղերը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զբաղեցրած</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ասնակիցները</w:t>
      </w:r>
      <w:r w:rsidRPr="00E6597C">
        <w:rPr>
          <w:rFonts w:ascii="GHEA Grapalat" w:hAnsi="GHEA Grapalat" w:cs="Sylfaen"/>
          <w:sz w:val="20"/>
          <w:szCs w:val="24"/>
          <w:lang w:val="af-ZA" w:eastAsia="en-US"/>
        </w:rPr>
        <w:t>,</w:t>
      </w:r>
    </w:p>
    <w:p w:rsidR="00D43703" w:rsidRPr="00E6597C" w:rsidRDefault="00D43703" w:rsidP="00D43703">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ru-RU"/>
        </w:rPr>
        <w:t>զ</w:t>
      </w:r>
      <w:r w:rsidRPr="00E6597C">
        <w:rPr>
          <w:rFonts w:ascii="GHEA Grapalat" w:hAnsi="GHEA Grapalat" w:cs="Sylfaen"/>
          <w:sz w:val="20"/>
          <w:lang w:val="af-ZA"/>
        </w:rPr>
        <w:t xml:space="preserve">. </w:t>
      </w:r>
      <w:r w:rsidRPr="00E6597C">
        <w:rPr>
          <w:rFonts w:ascii="GHEA Grapalat" w:hAnsi="GHEA Grapalat" w:cs="Sylfaen"/>
          <w:sz w:val="20"/>
          <w:lang w:val="ru-RU"/>
        </w:rPr>
        <w:t>բանակցությունների</w:t>
      </w:r>
      <w:r w:rsidRPr="00E6597C">
        <w:rPr>
          <w:rFonts w:ascii="GHEA Grapalat" w:hAnsi="GHEA Grapalat" w:cs="Sylfaen"/>
          <w:sz w:val="20"/>
          <w:lang w:val="af-ZA"/>
        </w:rPr>
        <w:t xml:space="preserve"> </w:t>
      </w:r>
      <w:r w:rsidRPr="00E6597C">
        <w:rPr>
          <w:rFonts w:ascii="GHEA Grapalat" w:hAnsi="GHEA Grapalat" w:cs="Sylfaen"/>
          <w:sz w:val="20"/>
          <w:lang w:val="ru-RU"/>
        </w:rPr>
        <w:t>համար</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w:t>
      </w:r>
      <w:r w:rsidRPr="00E6597C">
        <w:rPr>
          <w:rFonts w:ascii="GHEA Grapalat" w:hAnsi="GHEA Grapalat" w:cs="Sylfaen"/>
          <w:sz w:val="20"/>
          <w:lang w:val="af-ZA"/>
        </w:rPr>
        <w:t xml:space="preserve"> </w:t>
      </w:r>
      <w:r w:rsidRPr="00E6597C">
        <w:rPr>
          <w:rFonts w:ascii="GHEA Grapalat" w:hAnsi="GHEA Grapalat" w:cs="Sylfaen"/>
          <w:sz w:val="20"/>
          <w:lang w:val="ru-RU"/>
        </w:rPr>
        <w:t>պահին</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դրան ներկա </w:t>
      </w:r>
      <w:r w:rsidRPr="00E6597C">
        <w:rPr>
          <w:rFonts w:ascii="GHEA Grapalat" w:hAnsi="GHEA Grapalat" w:cs="Sylfaen"/>
          <w:sz w:val="20"/>
          <w:lang w:val="af-ZA"/>
        </w:rPr>
        <w:t>մ</w:t>
      </w:r>
      <w:r w:rsidRPr="00E6597C">
        <w:rPr>
          <w:rFonts w:ascii="GHEA Grapalat" w:hAnsi="GHEA Grapalat" w:cs="Sylfaen"/>
          <w:sz w:val="20"/>
          <w:lang w:val="ru-RU"/>
        </w:rPr>
        <w:t>ասնակիցների</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ներկայացրած</w:t>
      </w:r>
      <w:r w:rsidRPr="00E6597C">
        <w:rPr>
          <w:rFonts w:ascii="GHEA Grapalat" w:hAnsi="GHEA Grapalat" w:cs="Sylfaen"/>
          <w:sz w:val="20"/>
          <w:lang w:val="af-ZA"/>
        </w:rPr>
        <w:t xml:space="preserve"> </w:t>
      </w:r>
      <w:r w:rsidRPr="00E6597C">
        <w:rPr>
          <w:rFonts w:ascii="GHEA Grapalat" w:hAnsi="GHEA Grapalat" w:cs="Sylfaen"/>
          <w:sz w:val="20"/>
          <w:lang w:val="ru-RU"/>
        </w:rPr>
        <w:t>գները</w:t>
      </w:r>
      <w:r w:rsidRPr="00E6597C">
        <w:rPr>
          <w:rFonts w:ascii="GHEA Grapalat" w:hAnsi="GHEA Grapalat" w:cs="Sylfaen"/>
          <w:sz w:val="20"/>
          <w:lang w:val="af-ZA"/>
        </w:rPr>
        <w:t xml:space="preserve"> </w:t>
      </w:r>
      <w:r w:rsidRPr="00E6597C">
        <w:rPr>
          <w:rFonts w:ascii="GHEA Grapalat" w:hAnsi="GHEA Grapalat" w:cs="Sylfaen"/>
          <w:sz w:val="20"/>
          <w:lang w:val="ru-RU"/>
        </w:rPr>
        <w:t>գերազանցում</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գինը</w:t>
      </w:r>
      <w:r w:rsidRPr="00E6597C">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D43703" w:rsidRPr="00E6597C" w:rsidRDefault="00D43703" w:rsidP="00D43703">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D43703" w:rsidRPr="00E6597C" w:rsidRDefault="00D43703" w:rsidP="00D43703">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աշխատանքի կատարման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D43703" w:rsidRPr="00E6597C" w:rsidRDefault="00D43703" w:rsidP="00D43703">
      <w:pPr>
        <w:ind w:firstLine="708"/>
        <w:jc w:val="both"/>
        <w:rPr>
          <w:rFonts w:ascii="GHEA Grapalat" w:hAnsi="GHEA Grapalat"/>
          <w:sz w:val="20"/>
          <w:szCs w:val="20"/>
          <w:lang w:val="hy-AM"/>
        </w:rPr>
      </w:pPr>
      <w:r w:rsidRPr="00E6597C">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E6597C">
        <w:rPr>
          <w:rFonts w:ascii="GHEA Grapalat" w:hAnsi="GHEA Grapalat" w:cs="Sylfaen"/>
          <w:sz w:val="20"/>
          <w:lang w:val="af-ZA"/>
        </w:rPr>
        <w:t xml:space="preserve"> </w:t>
      </w:r>
      <w:r w:rsidRPr="00E6597C">
        <w:rPr>
          <w:rFonts w:ascii="GHEA Grapalat" w:hAnsi="GHEA Grapalat" w:cs="Sylfaen"/>
          <w:sz w:val="20"/>
          <w:lang w:val="hy-AM"/>
        </w:rPr>
        <w:t>նվազագույն</w:t>
      </w:r>
      <w:r w:rsidRPr="00E6597C">
        <w:rPr>
          <w:rFonts w:ascii="GHEA Grapalat" w:hAnsi="GHEA Grapalat" w:cs="Sylfaen"/>
          <w:sz w:val="20"/>
          <w:lang w:val="af-ZA"/>
        </w:rPr>
        <w:t xml:space="preserve"> </w:t>
      </w:r>
      <w:r w:rsidRPr="00E6597C">
        <w:rPr>
          <w:rFonts w:ascii="GHEA Grapalat" w:hAnsi="GHEA Grapalat" w:cs="Sylfaen"/>
          <w:sz w:val="20"/>
          <w:lang w:val="hy-AM"/>
        </w:rPr>
        <w:t>գները</w:t>
      </w:r>
      <w:r w:rsidRPr="00E6597C">
        <w:rPr>
          <w:rFonts w:ascii="GHEA Grapalat" w:hAnsi="GHEA Grapalat" w:cs="Sylfaen"/>
          <w:sz w:val="20"/>
          <w:lang w:val="af-ZA"/>
        </w:rPr>
        <w:t xml:space="preserve"> </w:t>
      </w:r>
      <w:r w:rsidRPr="00E6597C">
        <w:rPr>
          <w:rFonts w:ascii="GHEA Grapalat" w:hAnsi="GHEA Grapalat" w:cs="Sylfaen"/>
          <w:sz w:val="20"/>
          <w:lang w:val="hy-AM"/>
        </w:rPr>
        <w:t>հավասար</w:t>
      </w:r>
      <w:r w:rsidRPr="00E6597C">
        <w:rPr>
          <w:rFonts w:ascii="GHEA Grapalat" w:hAnsi="GHEA Grapalat" w:cs="Sylfaen"/>
          <w:sz w:val="20"/>
          <w:lang w:val="af-ZA"/>
        </w:rPr>
        <w:t xml:space="preserve"> </w:t>
      </w:r>
      <w:r w:rsidRPr="00E6597C">
        <w:rPr>
          <w:rFonts w:ascii="GHEA Grapalat" w:hAnsi="GHEA Grapalat" w:cs="Sylfaen"/>
          <w:sz w:val="20"/>
          <w:lang w:val="hy-AM"/>
        </w:rPr>
        <w:t>են</w:t>
      </w:r>
      <w:r w:rsidRPr="00E6597C">
        <w:rPr>
          <w:rFonts w:ascii="GHEA Grapalat" w:hAnsi="GHEA Grapalat" w:cs="Sylfaen"/>
          <w:sz w:val="20"/>
          <w:lang w:val="af-ZA"/>
        </w:rPr>
        <w:t xml:space="preserve">, </w:t>
      </w:r>
      <w:r w:rsidRPr="00E6597C">
        <w:rPr>
          <w:rFonts w:ascii="GHEA Grapalat" w:hAnsi="GHEA Grapalat" w:cs="Sylfaen"/>
          <w:sz w:val="20"/>
          <w:lang w:val="hy-AM"/>
        </w:rPr>
        <w:t>գնման</w:t>
      </w:r>
      <w:r w:rsidRPr="00E6597C">
        <w:rPr>
          <w:rFonts w:ascii="GHEA Grapalat" w:hAnsi="GHEA Grapalat" w:cs="Sylfaen"/>
          <w:sz w:val="20"/>
          <w:lang w:val="af-ZA"/>
        </w:rPr>
        <w:t xml:space="preserve"> </w:t>
      </w:r>
      <w:r w:rsidRPr="00E6597C">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hy-AM"/>
        </w:rPr>
        <w:t>Օրենքի</w:t>
      </w:r>
      <w:r w:rsidRPr="00E6597C">
        <w:rPr>
          <w:rFonts w:ascii="GHEA Grapalat" w:hAnsi="GHEA Grapalat" w:cs="Sylfaen"/>
          <w:sz w:val="20"/>
          <w:lang w:val="af-ZA"/>
        </w:rPr>
        <w:t xml:space="preserve"> 37-</w:t>
      </w:r>
      <w:r w:rsidRPr="00E6597C">
        <w:rPr>
          <w:rFonts w:ascii="GHEA Grapalat" w:hAnsi="GHEA Grapalat" w:cs="Sylfaen"/>
          <w:sz w:val="20"/>
          <w:lang w:val="hy-AM"/>
        </w:rPr>
        <w:t>րդ</w:t>
      </w:r>
      <w:r w:rsidRPr="00E6597C">
        <w:rPr>
          <w:rFonts w:ascii="GHEA Grapalat" w:hAnsi="GHEA Grapalat" w:cs="Sylfaen"/>
          <w:sz w:val="20"/>
          <w:lang w:val="af-ZA"/>
        </w:rPr>
        <w:t xml:space="preserve"> </w:t>
      </w:r>
      <w:r w:rsidRPr="00E6597C">
        <w:rPr>
          <w:rFonts w:ascii="GHEA Grapalat" w:hAnsi="GHEA Grapalat" w:cs="Sylfaen"/>
          <w:sz w:val="20"/>
          <w:lang w:val="hy-AM"/>
        </w:rPr>
        <w:t>հոդվածի</w:t>
      </w:r>
      <w:r w:rsidRPr="00E6597C">
        <w:rPr>
          <w:rFonts w:ascii="GHEA Grapalat" w:hAnsi="GHEA Grapalat" w:cs="Sylfaen"/>
          <w:sz w:val="20"/>
          <w:lang w:val="af-ZA"/>
        </w:rPr>
        <w:t xml:space="preserve"> 1-</w:t>
      </w:r>
      <w:r w:rsidRPr="00E6597C">
        <w:rPr>
          <w:rFonts w:ascii="GHEA Grapalat" w:hAnsi="GHEA Grapalat" w:cs="Sylfaen"/>
          <w:sz w:val="20"/>
          <w:lang w:val="hy-AM"/>
        </w:rPr>
        <w:t>ին</w:t>
      </w:r>
      <w:r w:rsidRPr="00E6597C">
        <w:rPr>
          <w:rFonts w:ascii="GHEA Grapalat" w:hAnsi="GHEA Grapalat" w:cs="Sylfaen"/>
          <w:sz w:val="20"/>
          <w:lang w:val="af-ZA"/>
        </w:rPr>
        <w:t xml:space="preserve"> </w:t>
      </w:r>
      <w:r w:rsidRPr="00E6597C">
        <w:rPr>
          <w:rFonts w:ascii="GHEA Grapalat" w:hAnsi="GHEA Grapalat" w:cs="Sylfaen"/>
          <w:sz w:val="20"/>
          <w:lang w:val="hy-AM"/>
        </w:rPr>
        <w:t>մասի</w:t>
      </w:r>
      <w:r w:rsidRPr="00E6597C">
        <w:rPr>
          <w:rFonts w:ascii="GHEA Grapalat" w:hAnsi="GHEA Grapalat" w:cs="Sylfaen"/>
          <w:sz w:val="20"/>
          <w:lang w:val="af-ZA"/>
        </w:rPr>
        <w:t xml:space="preserve"> 1-</w:t>
      </w:r>
      <w:r w:rsidRPr="00E6597C">
        <w:rPr>
          <w:rFonts w:ascii="GHEA Grapalat" w:hAnsi="GHEA Grapalat" w:cs="Sylfaen"/>
          <w:sz w:val="20"/>
          <w:lang w:val="hy-AM"/>
        </w:rPr>
        <w:t>ին</w:t>
      </w:r>
      <w:r w:rsidRPr="00E6597C">
        <w:rPr>
          <w:rFonts w:ascii="GHEA Grapalat" w:hAnsi="GHEA Grapalat" w:cs="Sylfaen"/>
          <w:sz w:val="20"/>
          <w:lang w:val="af-ZA"/>
        </w:rPr>
        <w:t xml:space="preserve"> </w:t>
      </w:r>
      <w:r w:rsidRPr="00E6597C">
        <w:rPr>
          <w:rFonts w:ascii="GHEA Grapalat" w:hAnsi="GHEA Grapalat" w:cs="Sylfaen"/>
          <w:sz w:val="20"/>
          <w:lang w:val="hy-AM"/>
        </w:rPr>
        <w:t>կետի</w:t>
      </w:r>
      <w:r w:rsidRPr="00E6597C">
        <w:rPr>
          <w:rFonts w:ascii="GHEA Grapalat" w:hAnsi="GHEA Grapalat" w:cs="Sylfaen"/>
          <w:sz w:val="20"/>
          <w:lang w:val="af-ZA"/>
        </w:rPr>
        <w:t xml:space="preserve"> </w:t>
      </w:r>
      <w:r w:rsidRPr="00E6597C">
        <w:rPr>
          <w:rFonts w:ascii="GHEA Grapalat" w:hAnsi="GHEA Grapalat" w:cs="Sylfaen"/>
          <w:sz w:val="20"/>
          <w:lang w:val="hy-AM"/>
        </w:rPr>
        <w:t>հիման</w:t>
      </w:r>
      <w:r w:rsidRPr="00E6597C">
        <w:rPr>
          <w:rFonts w:ascii="GHEA Grapalat" w:hAnsi="GHEA Grapalat" w:cs="Sylfaen"/>
          <w:sz w:val="20"/>
          <w:lang w:val="af-ZA"/>
        </w:rPr>
        <w:t xml:space="preserve"> </w:t>
      </w:r>
      <w:r w:rsidRPr="00E6597C">
        <w:rPr>
          <w:rFonts w:ascii="GHEA Grapalat" w:hAnsi="GHEA Grapalat" w:cs="Sylfaen"/>
          <w:sz w:val="20"/>
          <w:lang w:val="hy-AM"/>
        </w:rPr>
        <w:t>վրա</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հայտարարվում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չկայացած, բացառությամբ սույն ենթակետի «զ» պարբերությամբ նախատեսված դեպքի:</w:t>
      </w:r>
      <w:r w:rsidRPr="00E6597C">
        <w:rPr>
          <w:rFonts w:ascii="GHEA Grapalat" w:hAnsi="GHEA Grapalat"/>
          <w:sz w:val="20"/>
          <w:szCs w:val="20"/>
          <w:lang w:val="af-ZA"/>
        </w:rPr>
        <w:t>8.7 Պահանջի դեպքում որևէ մասնակցի հայտիպատճենները հանձնաժողովի քարտուղարն անհապաղ տրամադրում է նման պահանջ ներկայացրած այլ մասնակցին:</w:t>
      </w:r>
      <w:r w:rsidRPr="00E6597C">
        <w:rPr>
          <w:rFonts w:ascii="GHEA Grapalat" w:hAnsi="GHEA Grapalat"/>
          <w:sz w:val="20"/>
          <w:szCs w:val="20"/>
          <w:lang w:val="hy-AM"/>
        </w:rPr>
        <w:t xml:space="preserve"> </w:t>
      </w:r>
      <w:r w:rsidRPr="00E6597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Pr="00E6597C">
        <w:rPr>
          <w:rFonts w:ascii="GHEA Grapalat" w:hAnsi="GHEA Grapalat"/>
          <w:sz w:val="20"/>
          <w:szCs w:val="20"/>
          <w:lang w:val="hy-AM"/>
        </w:rPr>
        <w:t xml:space="preserve">հայտում ներառված </w:t>
      </w:r>
      <w:r w:rsidRPr="00E6597C">
        <w:rPr>
          <w:rFonts w:ascii="GHEA Grapalat" w:hAnsi="GHEA Grapalat"/>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E6597C">
        <w:rPr>
          <w:rFonts w:ascii="GHEA Grapalat" w:hAnsi="GHEA Grapalat"/>
          <w:sz w:val="20"/>
          <w:szCs w:val="20"/>
          <w:lang w:val="hy-AM"/>
        </w:rPr>
        <w:t>:</w:t>
      </w:r>
    </w:p>
    <w:p w:rsidR="00D43703" w:rsidRPr="00E6597C" w:rsidRDefault="00D43703" w:rsidP="00D43703">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w:t>
      </w:r>
      <w:r>
        <w:rPr>
          <w:rFonts w:ascii="GHEA Grapalat" w:hAnsi="GHEA Grapalat"/>
          <w:sz w:val="20"/>
          <w:lang w:val="af-ZA"/>
        </w:rPr>
        <w:t xml:space="preserve">7 </w:t>
      </w:r>
      <w:r w:rsidRPr="00E6597C">
        <w:rPr>
          <w:rFonts w:ascii="GHEA Grapalat" w:hAnsi="GHEA Grapalat"/>
          <w:sz w:val="20"/>
          <w:lang w:val="af-ZA"/>
        </w:rPr>
        <w:t>Եթե հայտերի բացման</w:t>
      </w:r>
      <w:r w:rsidRPr="00E6597C">
        <w:rPr>
          <w:rFonts w:ascii="GHEA Grapalat" w:hAnsi="GHEA Grapalat"/>
          <w:sz w:val="20"/>
          <w:lang w:val="hy-AM"/>
        </w:rPr>
        <w:t xml:space="preserve"> և գնահատման</w:t>
      </w:r>
      <w:r w:rsidRPr="00E6597C">
        <w:rPr>
          <w:rFonts w:ascii="GHEA Grapalat" w:hAnsi="GHEA Grapalat"/>
          <w:sz w:val="20"/>
          <w:lang w:val="af-ZA"/>
        </w:rPr>
        <w:t xml:space="preserve"> նիստի 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իրականացված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արդյուն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hy-AM" w:eastAsia="en-US"/>
        </w:rPr>
        <w:t>քում</w:t>
      </w:r>
      <w:r w:rsidRPr="00E6597C">
        <w:rPr>
          <w:rFonts w:ascii="GHEA Grapalat" w:hAnsi="GHEA Grapalat" w:cs="Sylfaen"/>
          <w:sz w:val="20"/>
          <w:szCs w:val="24"/>
          <w:lang w:val="af-ZA" w:eastAsia="en-US"/>
        </w:rPr>
        <w:t xml:space="preserve"> մասնակցի </w:t>
      </w:r>
      <w:r w:rsidRPr="00E6597C">
        <w:rPr>
          <w:rFonts w:ascii="GHEA Grapalat" w:hAnsi="GHEA Grapalat" w:cs="Sylfaen"/>
          <w:sz w:val="20"/>
          <w:szCs w:val="24"/>
          <w:lang w:val="hy-AM" w:eastAsia="en-US"/>
        </w:rPr>
        <w:t>հայտում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նկատմամբ</w:t>
      </w:r>
      <w:r w:rsidRPr="00E6597C">
        <w:rPr>
          <w:rFonts w:ascii="GHEA Grapalat" w:hAnsi="GHEA Grapalat" w:cs="Sylfaen"/>
          <w:sz w:val="20"/>
          <w:szCs w:val="24"/>
          <w:lang w:val="af-ZA" w:eastAsia="en-US"/>
        </w:rPr>
        <w:t>,</w:t>
      </w:r>
      <w:bookmarkStart w:id="7" w:name="_Hlk9262487"/>
      <w:r w:rsidRPr="00E6597C">
        <w:rPr>
          <w:rFonts w:ascii="GHEA Grapalat" w:hAnsi="GHEA Grapalat" w:cs="Sylfaen"/>
          <w:sz w:val="20"/>
          <w:szCs w:val="24"/>
          <w:lang w:val="hy-AM" w:eastAsia="en-US"/>
        </w:rPr>
        <w:t xml:space="preserve"> </w:t>
      </w:r>
      <w:bookmarkEnd w:id="7"/>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օրով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կասեցնում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իսկ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օրը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մասին</w:t>
      </w:r>
      <w:r w:rsidRPr="00E6597C">
        <w:rPr>
          <w:rFonts w:ascii="GHEA Grapalat" w:hAnsi="GHEA Grapalat" w:cs="Sylfaen"/>
          <w:sz w:val="20"/>
          <w:szCs w:val="24"/>
          <w:lang w:val="af-ZA" w:eastAsia="en-US"/>
        </w:rPr>
        <w:t xml:space="preserve"> էլեկտրոնային եղանակով </w:t>
      </w:r>
      <w:r w:rsidRPr="00E6597C">
        <w:rPr>
          <w:rFonts w:ascii="GHEA Grapalat" w:hAnsi="GHEA Grapalat" w:cs="Sylfaen"/>
          <w:sz w:val="20"/>
          <w:szCs w:val="24"/>
          <w:lang w:val="hy-AM" w:eastAsia="en-US"/>
        </w:rPr>
        <w:t>տեղեկացնում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ասնակցին՝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առաջարկելով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կասեցման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ավարտը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w:t>
      </w:r>
    </w:p>
    <w:p w:rsidR="00D43703" w:rsidRPr="00E6597C" w:rsidRDefault="00D43703" w:rsidP="00D43703">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Pr="00E6597C">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E6597C">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D43703" w:rsidRPr="00E6597C" w:rsidRDefault="00D43703" w:rsidP="00D43703">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Pr>
          <w:rFonts w:ascii="GHEA Grapalat" w:hAnsi="GHEA Grapalat" w:cs="Sylfaen"/>
          <w:sz w:val="20"/>
          <w:szCs w:val="24"/>
          <w:lang w:val="af-ZA" w:eastAsia="en-US"/>
        </w:rPr>
        <w:t>8</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8.</w:t>
      </w:r>
      <w:r>
        <w:rPr>
          <w:rFonts w:ascii="GHEA Grapalat" w:hAnsi="GHEA Grapalat" w:cs="Sylfaen"/>
          <w:sz w:val="20"/>
          <w:szCs w:val="24"/>
          <w:lang w:val="af-ZA" w:eastAsia="en-US"/>
        </w:rPr>
        <w:t>7</w:t>
      </w:r>
      <w:r w:rsidRPr="00E6597C">
        <w:rPr>
          <w:rFonts w:ascii="GHEA Grapalat" w:hAnsi="GHEA Grapalat" w:cs="Sylfaen"/>
          <w:sz w:val="20"/>
          <w:szCs w:val="24"/>
          <w:lang w:val="af-ZA" w:eastAsia="en-US"/>
        </w:rPr>
        <w:t>-</w:t>
      </w:r>
      <w:r w:rsidRPr="00E6597C">
        <w:rPr>
          <w:rFonts w:ascii="GHEA Grapalat" w:hAnsi="GHEA Grapalat" w:cs="Sylfaen"/>
          <w:sz w:val="20"/>
          <w:szCs w:val="24"/>
          <w:lang w:val="hy-AM" w:eastAsia="en-US"/>
        </w:rPr>
        <w:t>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կետով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ժամկետում</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վերջինիս</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դեպքում տվյալ մասնակցի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մերժվում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 իսկ ընտրված մասնակից է ճանաչվում հաջորդող տեղ զբաղեցրած մասնակիցը:</w:t>
      </w:r>
    </w:p>
    <w:p w:rsidR="00D43703" w:rsidRPr="00E6597C" w:rsidRDefault="00D43703" w:rsidP="00D43703">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D43703" w:rsidRPr="00E6597C" w:rsidRDefault="00D43703" w:rsidP="00D43703">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Pr>
          <w:rFonts w:ascii="GHEA Grapalat" w:hAnsi="GHEA Grapalat" w:cs="Sylfaen"/>
          <w:szCs w:val="24"/>
        </w:rPr>
        <w:t>9</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անդամը</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քարտուղարը</w:t>
      </w:r>
      <w:r w:rsidRPr="00E6597C">
        <w:rPr>
          <w:rFonts w:ascii="GHEA Grapalat" w:hAnsi="GHEA Grapalat" w:cs="Sylfaen"/>
          <w:szCs w:val="24"/>
        </w:rPr>
        <w:t xml:space="preserve"> </w:t>
      </w:r>
      <w:r w:rsidRPr="00E6597C">
        <w:rPr>
          <w:rFonts w:ascii="GHEA Grapalat" w:hAnsi="GHEA Grapalat" w:cs="Sylfaen"/>
          <w:szCs w:val="24"/>
          <w:lang w:val="hy-AM"/>
        </w:rPr>
        <w:t>չի</w:t>
      </w:r>
      <w:r w:rsidRPr="00E6597C">
        <w:rPr>
          <w:rFonts w:ascii="GHEA Grapalat" w:hAnsi="GHEA Grapalat" w:cs="Sylfaen"/>
          <w:szCs w:val="24"/>
        </w:rPr>
        <w:t xml:space="preserve"> </w:t>
      </w:r>
      <w:r w:rsidRPr="00E6597C">
        <w:rPr>
          <w:rFonts w:ascii="GHEA Grapalat" w:hAnsi="GHEA Grapalat" w:cs="Sylfaen"/>
          <w:szCs w:val="24"/>
          <w:lang w:val="hy-AM"/>
        </w:rPr>
        <w:t>կարող</w:t>
      </w:r>
      <w:r w:rsidRPr="00E6597C">
        <w:rPr>
          <w:rFonts w:ascii="GHEA Grapalat" w:hAnsi="GHEA Grapalat" w:cs="Sylfaen"/>
          <w:szCs w:val="24"/>
        </w:rPr>
        <w:t xml:space="preserve"> </w:t>
      </w:r>
      <w:r w:rsidRPr="00E6597C">
        <w:rPr>
          <w:rFonts w:ascii="GHEA Grapalat" w:hAnsi="GHEA Grapalat" w:cs="Sylfaen"/>
          <w:szCs w:val="24"/>
          <w:lang w:val="hy-AM"/>
        </w:rPr>
        <w:t>մասնակցել</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աշխատանքներին</w:t>
      </w:r>
      <w:r w:rsidRPr="00E6597C">
        <w:rPr>
          <w:rFonts w:ascii="GHEA Grapalat" w:hAnsi="GHEA Grapalat" w:cs="Sylfaen"/>
          <w:szCs w:val="24"/>
        </w:rPr>
        <w:t xml:space="preserve">, </w:t>
      </w:r>
      <w:r w:rsidRPr="00E6597C">
        <w:rPr>
          <w:rFonts w:ascii="GHEA Grapalat" w:hAnsi="GHEA Grapalat" w:cs="Sylfaen"/>
          <w:szCs w:val="24"/>
          <w:lang w:val="hy-AM"/>
        </w:rPr>
        <w:t>եթե</w:t>
      </w:r>
      <w:r w:rsidRPr="00E6597C">
        <w:rPr>
          <w:rFonts w:ascii="GHEA Grapalat" w:hAnsi="GHEA Grapalat" w:cs="Sylfaen"/>
          <w:szCs w:val="24"/>
        </w:rPr>
        <w:t xml:space="preserve"> </w:t>
      </w:r>
      <w:r w:rsidRPr="00E6597C">
        <w:rPr>
          <w:rFonts w:ascii="GHEA Grapalat" w:hAnsi="GHEA Grapalat" w:cs="Sylfaen"/>
          <w:szCs w:val="24"/>
          <w:lang w:val="hy-AM"/>
        </w:rPr>
        <w:t>հայտերի</w:t>
      </w:r>
      <w:r w:rsidRPr="00E6597C">
        <w:rPr>
          <w:rFonts w:ascii="GHEA Grapalat" w:hAnsi="GHEA Grapalat" w:cs="Sylfaen"/>
          <w:szCs w:val="24"/>
        </w:rPr>
        <w:t xml:space="preserve"> </w:t>
      </w:r>
      <w:r w:rsidRPr="00E6597C">
        <w:rPr>
          <w:rFonts w:ascii="GHEA Grapalat" w:hAnsi="GHEA Grapalat" w:cs="Sylfaen"/>
          <w:szCs w:val="24"/>
          <w:lang w:val="hy-AM"/>
        </w:rPr>
        <w:t>բացման</w:t>
      </w:r>
      <w:r w:rsidRPr="00E6597C">
        <w:rPr>
          <w:rFonts w:ascii="GHEA Grapalat" w:hAnsi="GHEA Grapalat" w:cs="Sylfaen"/>
          <w:szCs w:val="24"/>
        </w:rPr>
        <w:t xml:space="preserve"> </w:t>
      </w:r>
      <w:r w:rsidRPr="00E6597C">
        <w:rPr>
          <w:rFonts w:ascii="GHEA Grapalat" w:hAnsi="GHEA Grapalat" w:cs="Sylfaen"/>
          <w:szCs w:val="24"/>
          <w:lang w:val="hy-AM"/>
        </w:rPr>
        <w:t>նիստում</w:t>
      </w:r>
      <w:r w:rsidRPr="00E6597C">
        <w:rPr>
          <w:rFonts w:ascii="GHEA Grapalat" w:hAnsi="GHEA Grapalat" w:cs="Sylfaen"/>
          <w:szCs w:val="24"/>
        </w:rPr>
        <w:t xml:space="preserve"> </w:t>
      </w:r>
      <w:r w:rsidRPr="00E6597C">
        <w:rPr>
          <w:rFonts w:ascii="GHEA Grapalat" w:hAnsi="GHEA Grapalat" w:cs="Sylfaen"/>
          <w:szCs w:val="24"/>
          <w:lang w:val="hy-AM"/>
        </w:rPr>
        <w:t>պարզվում</w:t>
      </w:r>
      <w:r w:rsidRPr="00E6597C">
        <w:rPr>
          <w:rFonts w:ascii="GHEA Grapalat" w:hAnsi="GHEA Grapalat" w:cs="Sylfaen"/>
          <w:szCs w:val="24"/>
        </w:rPr>
        <w:t xml:space="preserve"> </w:t>
      </w:r>
      <w:r w:rsidRPr="00E6597C">
        <w:rPr>
          <w:rFonts w:ascii="GHEA Grapalat" w:hAnsi="GHEA Grapalat" w:cs="Sylfaen"/>
          <w:szCs w:val="24"/>
          <w:lang w:val="hy-AM"/>
        </w:rPr>
        <w:t>է</w:t>
      </w:r>
      <w:r w:rsidRPr="00E6597C">
        <w:rPr>
          <w:rFonts w:ascii="GHEA Grapalat" w:hAnsi="GHEA Grapalat" w:cs="Sylfaen"/>
          <w:szCs w:val="24"/>
        </w:rPr>
        <w:t xml:space="preserve">, </w:t>
      </w:r>
      <w:r w:rsidRPr="00E6597C">
        <w:rPr>
          <w:rFonts w:ascii="GHEA Grapalat" w:hAnsi="GHEA Grapalat" w:cs="Sylfaen"/>
          <w:szCs w:val="24"/>
          <w:lang w:val="hy-AM"/>
        </w:rPr>
        <w:t>որ</w:t>
      </w:r>
      <w:r w:rsidRPr="00E6597C">
        <w:rPr>
          <w:rFonts w:ascii="GHEA Grapalat" w:hAnsi="GHEA Grapalat" w:cs="Sylfaen"/>
          <w:szCs w:val="24"/>
        </w:rPr>
        <w:t xml:space="preserve"> </w:t>
      </w:r>
      <w:r w:rsidRPr="00E6597C">
        <w:rPr>
          <w:rFonts w:ascii="GHEA Grapalat" w:hAnsi="GHEA Grapalat" w:cs="Sylfaen"/>
          <w:szCs w:val="24"/>
          <w:lang w:val="hy-AM"/>
        </w:rPr>
        <w:t>վերջիններիս</w:t>
      </w:r>
      <w:r w:rsidRPr="00E6597C">
        <w:rPr>
          <w:rFonts w:ascii="GHEA Grapalat" w:hAnsi="GHEA Grapalat" w:cs="Sylfaen"/>
          <w:szCs w:val="24"/>
        </w:rPr>
        <w:t xml:space="preserve"> </w:t>
      </w:r>
      <w:r w:rsidRPr="00E6597C">
        <w:rPr>
          <w:rFonts w:ascii="GHEA Grapalat" w:hAnsi="GHEA Grapalat" w:cs="Sylfaen"/>
          <w:szCs w:val="24"/>
          <w:lang w:val="hy-AM"/>
        </w:rPr>
        <w:t>կողմից</w:t>
      </w:r>
      <w:r w:rsidRPr="00E6597C">
        <w:rPr>
          <w:rFonts w:ascii="GHEA Grapalat" w:hAnsi="GHEA Grapalat" w:cs="Sylfaen"/>
          <w:szCs w:val="24"/>
        </w:rPr>
        <w:t xml:space="preserve"> </w:t>
      </w:r>
      <w:r w:rsidRPr="00E6597C">
        <w:rPr>
          <w:rFonts w:ascii="GHEA Grapalat" w:hAnsi="GHEA Grapalat" w:cs="Sylfaen"/>
          <w:szCs w:val="24"/>
          <w:lang w:val="hy-AM"/>
        </w:rPr>
        <w:t>հիմնադրված</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բաժնեմաս</w:t>
      </w:r>
      <w:r w:rsidRPr="00E6597C">
        <w:rPr>
          <w:rFonts w:ascii="GHEA Grapalat" w:hAnsi="GHEA Grapalat" w:cs="Sylfaen"/>
          <w:szCs w:val="24"/>
        </w:rPr>
        <w:t xml:space="preserve"> (</w:t>
      </w:r>
      <w:r w:rsidRPr="00E6597C">
        <w:rPr>
          <w:rFonts w:ascii="GHEA Grapalat" w:hAnsi="GHEA Grapalat" w:cs="Sylfaen"/>
          <w:szCs w:val="24"/>
          <w:lang w:val="hy-AM"/>
        </w:rPr>
        <w:t>փայաբաժին</w:t>
      </w:r>
      <w:r w:rsidRPr="00E6597C">
        <w:rPr>
          <w:rFonts w:ascii="GHEA Grapalat" w:hAnsi="GHEA Grapalat" w:cs="Sylfaen"/>
          <w:szCs w:val="24"/>
        </w:rPr>
        <w:t xml:space="preserve">) </w:t>
      </w:r>
      <w:r w:rsidRPr="00E6597C">
        <w:rPr>
          <w:rFonts w:ascii="GHEA Grapalat" w:hAnsi="GHEA Grapalat" w:cs="Sylfaen"/>
          <w:szCs w:val="24"/>
          <w:lang w:val="hy-AM"/>
        </w:rPr>
        <w:t>ունեցող</w:t>
      </w:r>
      <w:r w:rsidRPr="00E6597C">
        <w:rPr>
          <w:rFonts w:ascii="GHEA Grapalat" w:hAnsi="GHEA Grapalat" w:cs="Sylfaen"/>
          <w:szCs w:val="24"/>
        </w:rPr>
        <w:t xml:space="preserve"> </w:t>
      </w:r>
      <w:r w:rsidRPr="00E6597C">
        <w:rPr>
          <w:rFonts w:ascii="GHEA Grapalat" w:hAnsi="GHEA Grapalat" w:cs="Sylfaen"/>
          <w:szCs w:val="24"/>
          <w:lang w:val="hy-AM"/>
        </w:rPr>
        <w:t>կազմակերպությունը</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իրենց</w:t>
      </w:r>
      <w:r w:rsidRPr="00E6597C">
        <w:rPr>
          <w:rFonts w:ascii="GHEA Grapalat" w:hAnsi="GHEA Grapalat" w:cs="Sylfaen"/>
          <w:szCs w:val="24"/>
        </w:rPr>
        <w:t xml:space="preserve"> </w:t>
      </w:r>
      <w:r w:rsidRPr="00E6597C">
        <w:rPr>
          <w:rFonts w:ascii="GHEA Grapalat" w:hAnsi="GHEA Grapalat" w:cs="Sylfaen"/>
          <w:szCs w:val="24"/>
          <w:lang w:val="hy-AM"/>
        </w:rPr>
        <w:t>մերձավոր</w:t>
      </w:r>
      <w:r w:rsidRPr="00E6597C">
        <w:rPr>
          <w:rFonts w:ascii="GHEA Grapalat" w:hAnsi="GHEA Grapalat" w:cs="Sylfaen"/>
          <w:szCs w:val="24"/>
        </w:rPr>
        <w:t xml:space="preserve"> </w:t>
      </w:r>
      <w:r w:rsidRPr="00E6597C">
        <w:rPr>
          <w:rFonts w:ascii="GHEA Grapalat" w:hAnsi="GHEA Grapalat" w:cs="Sylfaen"/>
          <w:szCs w:val="24"/>
          <w:lang w:val="hy-AM"/>
        </w:rPr>
        <w:t>ազգակցությամբ</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խնամիությամբ</w:t>
      </w:r>
      <w:r w:rsidRPr="00E6597C">
        <w:rPr>
          <w:rFonts w:ascii="GHEA Grapalat" w:hAnsi="GHEA Grapalat" w:cs="Sylfaen"/>
          <w:szCs w:val="24"/>
        </w:rPr>
        <w:t xml:space="preserve"> </w:t>
      </w:r>
      <w:r w:rsidRPr="00E6597C">
        <w:rPr>
          <w:rFonts w:ascii="GHEA Grapalat" w:hAnsi="GHEA Grapalat" w:cs="Sylfaen"/>
          <w:szCs w:val="24"/>
          <w:lang w:val="hy-AM"/>
        </w:rPr>
        <w:t>կապված</w:t>
      </w:r>
      <w:r w:rsidRPr="00E6597C">
        <w:rPr>
          <w:rFonts w:ascii="GHEA Grapalat" w:hAnsi="GHEA Grapalat" w:cs="Sylfaen"/>
          <w:szCs w:val="24"/>
        </w:rPr>
        <w:t xml:space="preserve"> </w:t>
      </w:r>
      <w:r w:rsidRPr="00E6597C">
        <w:rPr>
          <w:rFonts w:ascii="GHEA Grapalat" w:hAnsi="GHEA Grapalat" w:cs="Sylfaen"/>
          <w:szCs w:val="24"/>
          <w:lang w:val="hy-AM"/>
        </w:rPr>
        <w:t>անձը</w:t>
      </w:r>
      <w:r w:rsidRPr="00E6597C">
        <w:rPr>
          <w:rFonts w:ascii="GHEA Grapalat" w:hAnsi="GHEA Grapalat" w:cs="Sylfaen"/>
          <w:szCs w:val="24"/>
        </w:rPr>
        <w:t xml:space="preserve"> (</w:t>
      </w:r>
      <w:r w:rsidRPr="00E6597C">
        <w:rPr>
          <w:rFonts w:ascii="GHEA Grapalat" w:hAnsi="GHEA Grapalat" w:cs="Sylfaen"/>
          <w:szCs w:val="24"/>
          <w:lang w:val="hy-AM"/>
        </w:rPr>
        <w:t>ծնող</w:t>
      </w:r>
      <w:r w:rsidRPr="00E6597C">
        <w:rPr>
          <w:rFonts w:ascii="GHEA Grapalat" w:hAnsi="GHEA Grapalat" w:cs="Sylfaen"/>
          <w:szCs w:val="24"/>
        </w:rPr>
        <w:t xml:space="preserve">, </w:t>
      </w:r>
      <w:r w:rsidRPr="00E6597C">
        <w:rPr>
          <w:rFonts w:ascii="GHEA Grapalat" w:hAnsi="GHEA Grapalat" w:cs="Sylfaen"/>
          <w:szCs w:val="24"/>
          <w:lang w:val="hy-AM"/>
        </w:rPr>
        <w:t>ամուսին</w:t>
      </w:r>
      <w:r w:rsidRPr="00E6597C">
        <w:rPr>
          <w:rFonts w:ascii="GHEA Grapalat" w:hAnsi="GHEA Grapalat" w:cs="Sylfaen"/>
          <w:szCs w:val="24"/>
        </w:rPr>
        <w:t xml:space="preserve">, </w:t>
      </w:r>
      <w:r w:rsidRPr="00E6597C">
        <w:rPr>
          <w:rFonts w:ascii="GHEA Grapalat" w:hAnsi="GHEA Grapalat" w:cs="Sylfaen"/>
          <w:szCs w:val="24"/>
          <w:lang w:val="hy-AM"/>
        </w:rPr>
        <w:t>երեխա</w:t>
      </w:r>
      <w:r w:rsidRPr="00E6597C">
        <w:rPr>
          <w:rFonts w:ascii="GHEA Grapalat" w:hAnsi="GHEA Grapalat" w:cs="Sylfaen"/>
          <w:szCs w:val="24"/>
        </w:rPr>
        <w:t xml:space="preserve">, </w:t>
      </w:r>
      <w:r w:rsidRPr="00E6597C">
        <w:rPr>
          <w:rFonts w:ascii="GHEA Grapalat" w:hAnsi="GHEA Grapalat" w:cs="Sylfaen"/>
          <w:szCs w:val="24"/>
          <w:lang w:val="hy-AM"/>
        </w:rPr>
        <w:t>եղբայր</w:t>
      </w:r>
      <w:r w:rsidRPr="00E6597C">
        <w:rPr>
          <w:rFonts w:ascii="GHEA Grapalat" w:hAnsi="GHEA Grapalat" w:cs="Sylfaen"/>
          <w:szCs w:val="24"/>
        </w:rPr>
        <w:t xml:space="preserve">, </w:t>
      </w:r>
      <w:r w:rsidRPr="00E6597C">
        <w:rPr>
          <w:rFonts w:ascii="GHEA Grapalat" w:hAnsi="GHEA Grapalat" w:cs="Sylfaen"/>
          <w:szCs w:val="24"/>
          <w:lang w:val="hy-AM"/>
        </w:rPr>
        <w:t>քույր</w:t>
      </w:r>
      <w:r w:rsidRPr="00E6597C">
        <w:rPr>
          <w:rFonts w:ascii="GHEA Grapalat" w:hAnsi="GHEA Grapalat" w:cs="Sylfaen"/>
          <w:szCs w:val="24"/>
        </w:rPr>
        <w:t xml:space="preserve">, </w:t>
      </w:r>
      <w:r w:rsidRPr="00E6597C">
        <w:rPr>
          <w:rFonts w:ascii="GHEA Grapalat" w:hAnsi="GHEA Grapalat" w:cs="Sylfaen"/>
          <w:szCs w:val="24"/>
          <w:lang w:val="hy-AM"/>
        </w:rPr>
        <w:t>ինչպես</w:t>
      </w:r>
      <w:r w:rsidRPr="00E6597C">
        <w:rPr>
          <w:rFonts w:ascii="GHEA Grapalat" w:hAnsi="GHEA Grapalat" w:cs="Sylfaen"/>
          <w:szCs w:val="24"/>
        </w:rPr>
        <w:t xml:space="preserve"> </w:t>
      </w:r>
      <w:r w:rsidRPr="00E6597C">
        <w:rPr>
          <w:rFonts w:ascii="GHEA Grapalat" w:hAnsi="GHEA Grapalat" w:cs="Sylfaen"/>
          <w:szCs w:val="24"/>
          <w:lang w:val="hy-AM"/>
        </w:rPr>
        <w:t>նաև</w:t>
      </w:r>
      <w:r w:rsidRPr="00E6597C">
        <w:rPr>
          <w:rFonts w:ascii="GHEA Grapalat" w:hAnsi="GHEA Grapalat" w:cs="Sylfaen"/>
          <w:szCs w:val="24"/>
        </w:rPr>
        <w:t xml:space="preserve"> </w:t>
      </w:r>
      <w:r w:rsidRPr="00E6597C">
        <w:rPr>
          <w:rFonts w:ascii="GHEA Grapalat" w:hAnsi="GHEA Grapalat" w:cs="Sylfaen"/>
          <w:szCs w:val="24"/>
          <w:lang w:val="hy-AM"/>
        </w:rPr>
        <w:t>ամուսնու</w:t>
      </w:r>
      <w:r w:rsidRPr="00E6597C">
        <w:rPr>
          <w:rFonts w:ascii="GHEA Grapalat" w:hAnsi="GHEA Grapalat" w:cs="Sylfaen"/>
          <w:szCs w:val="24"/>
        </w:rPr>
        <w:t xml:space="preserve"> </w:t>
      </w:r>
      <w:r w:rsidRPr="00E6597C">
        <w:rPr>
          <w:rFonts w:ascii="GHEA Grapalat" w:hAnsi="GHEA Grapalat" w:cs="Sylfaen"/>
          <w:szCs w:val="24"/>
          <w:lang w:val="hy-AM"/>
        </w:rPr>
        <w:t>ծնող</w:t>
      </w:r>
      <w:r w:rsidRPr="00E6597C">
        <w:rPr>
          <w:rFonts w:ascii="GHEA Grapalat" w:hAnsi="GHEA Grapalat" w:cs="Sylfaen"/>
          <w:szCs w:val="24"/>
        </w:rPr>
        <w:t xml:space="preserve">, </w:t>
      </w:r>
      <w:r w:rsidRPr="00E6597C">
        <w:rPr>
          <w:rFonts w:ascii="GHEA Grapalat" w:hAnsi="GHEA Grapalat" w:cs="Sylfaen"/>
          <w:szCs w:val="24"/>
          <w:lang w:val="hy-AM"/>
        </w:rPr>
        <w:t>երեխա</w:t>
      </w:r>
      <w:r w:rsidRPr="00E6597C">
        <w:rPr>
          <w:rFonts w:ascii="GHEA Grapalat" w:hAnsi="GHEA Grapalat" w:cs="Sylfaen"/>
          <w:szCs w:val="24"/>
        </w:rPr>
        <w:t xml:space="preserve">, </w:t>
      </w:r>
      <w:r w:rsidRPr="00E6597C">
        <w:rPr>
          <w:rFonts w:ascii="GHEA Grapalat" w:hAnsi="GHEA Grapalat" w:cs="Sylfaen"/>
          <w:szCs w:val="24"/>
          <w:lang w:val="hy-AM"/>
        </w:rPr>
        <w:t>եղբայր</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քույր</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այդ</w:t>
      </w:r>
      <w:r w:rsidRPr="00E6597C">
        <w:rPr>
          <w:rFonts w:ascii="GHEA Grapalat" w:hAnsi="GHEA Grapalat" w:cs="Sylfaen"/>
          <w:szCs w:val="24"/>
        </w:rPr>
        <w:t xml:space="preserve"> </w:t>
      </w:r>
      <w:r w:rsidRPr="00E6597C">
        <w:rPr>
          <w:rFonts w:ascii="GHEA Grapalat" w:hAnsi="GHEA Grapalat" w:cs="Sylfaen"/>
          <w:szCs w:val="24"/>
          <w:lang w:val="hy-AM"/>
        </w:rPr>
        <w:t>անձի</w:t>
      </w:r>
      <w:r w:rsidRPr="00E6597C">
        <w:rPr>
          <w:rFonts w:ascii="GHEA Grapalat" w:hAnsi="GHEA Grapalat" w:cs="Sylfaen"/>
          <w:szCs w:val="24"/>
        </w:rPr>
        <w:t xml:space="preserve"> </w:t>
      </w:r>
      <w:r w:rsidRPr="00E6597C">
        <w:rPr>
          <w:rFonts w:ascii="GHEA Grapalat" w:hAnsi="GHEA Grapalat" w:cs="Sylfaen"/>
          <w:szCs w:val="24"/>
          <w:lang w:val="hy-AM"/>
        </w:rPr>
        <w:t>կողմից</w:t>
      </w:r>
      <w:r w:rsidRPr="00E6597C">
        <w:rPr>
          <w:rFonts w:ascii="GHEA Grapalat" w:hAnsi="GHEA Grapalat" w:cs="Sylfaen"/>
          <w:szCs w:val="24"/>
        </w:rPr>
        <w:t xml:space="preserve"> </w:t>
      </w:r>
      <w:r w:rsidRPr="00E6597C">
        <w:rPr>
          <w:rFonts w:ascii="GHEA Grapalat" w:hAnsi="GHEA Grapalat" w:cs="Sylfaen"/>
          <w:szCs w:val="24"/>
          <w:lang w:val="hy-AM"/>
        </w:rPr>
        <w:t>հիմնադրված</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բաժնեմաս</w:t>
      </w:r>
      <w:r w:rsidRPr="00E6597C">
        <w:rPr>
          <w:rFonts w:ascii="GHEA Grapalat" w:hAnsi="GHEA Grapalat" w:cs="Sylfaen"/>
          <w:szCs w:val="24"/>
        </w:rPr>
        <w:t xml:space="preserve"> (</w:t>
      </w:r>
      <w:r w:rsidRPr="00E6597C">
        <w:rPr>
          <w:rFonts w:ascii="GHEA Grapalat" w:hAnsi="GHEA Grapalat" w:cs="Sylfaen"/>
          <w:szCs w:val="24"/>
          <w:lang w:val="hy-AM"/>
        </w:rPr>
        <w:t>փայաբաժին</w:t>
      </w:r>
      <w:r w:rsidRPr="00E6597C">
        <w:rPr>
          <w:rFonts w:ascii="GHEA Grapalat" w:hAnsi="GHEA Grapalat" w:cs="Sylfaen"/>
          <w:szCs w:val="24"/>
        </w:rPr>
        <w:t xml:space="preserve">) </w:t>
      </w:r>
      <w:r w:rsidRPr="00E6597C">
        <w:rPr>
          <w:rFonts w:ascii="GHEA Grapalat" w:hAnsi="GHEA Grapalat" w:cs="Sylfaen"/>
          <w:szCs w:val="24"/>
          <w:lang w:val="hy-AM"/>
        </w:rPr>
        <w:t>ունեցող</w:t>
      </w:r>
      <w:r w:rsidRPr="00E6597C">
        <w:rPr>
          <w:rFonts w:ascii="GHEA Grapalat" w:hAnsi="GHEA Grapalat" w:cs="Sylfaen"/>
          <w:szCs w:val="24"/>
        </w:rPr>
        <w:t xml:space="preserve"> </w:t>
      </w:r>
      <w:r w:rsidRPr="00E6597C">
        <w:rPr>
          <w:rFonts w:ascii="GHEA Grapalat" w:hAnsi="GHEA Grapalat" w:cs="Sylfaen"/>
          <w:szCs w:val="24"/>
          <w:lang w:val="hy-AM"/>
        </w:rPr>
        <w:t>կազմակերպությունը</w:t>
      </w:r>
      <w:r w:rsidRPr="00E6597C">
        <w:rPr>
          <w:rFonts w:ascii="GHEA Grapalat" w:hAnsi="GHEA Grapalat" w:cs="Sylfaen"/>
          <w:szCs w:val="24"/>
        </w:rPr>
        <w:t xml:space="preserve"> </w:t>
      </w:r>
      <w:r w:rsidRPr="00E6597C">
        <w:rPr>
          <w:rFonts w:ascii="GHEA Grapalat" w:hAnsi="GHEA Grapalat" w:cs="Sylfaen"/>
          <w:szCs w:val="24"/>
          <w:lang w:val="hy-AM"/>
        </w:rPr>
        <w:t>տվյալ</w:t>
      </w:r>
      <w:r w:rsidRPr="00E6597C">
        <w:rPr>
          <w:rFonts w:ascii="GHEA Grapalat" w:hAnsi="GHEA Grapalat" w:cs="Sylfaen"/>
          <w:szCs w:val="24"/>
        </w:rPr>
        <w:t xml:space="preserve"> </w:t>
      </w:r>
      <w:r w:rsidRPr="00E6597C">
        <w:rPr>
          <w:rFonts w:ascii="GHEA Grapalat" w:hAnsi="GHEA Grapalat" w:cs="Sylfaen"/>
          <w:szCs w:val="24"/>
          <w:lang w:val="hy-AM"/>
        </w:rPr>
        <w:t>ընթացակարգին</w:t>
      </w:r>
      <w:r w:rsidRPr="00E6597C">
        <w:rPr>
          <w:rFonts w:ascii="GHEA Grapalat" w:hAnsi="GHEA Grapalat" w:cs="Sylfaen"/>
          <w:szCs w:val="24"/>
        </w:rPr>
        <w:t xml:space="preserve"> </w:t>
      </w:r>
      <w:r w:rsidRPr="00E6597C">
        <w:rPr>
          <w:rFonts w:ascii="GHEA Grapalat" w:hAnsi="GHEA Grapalat" w:cs="Sylfaen"/>
          <w:szCs w:val="24"/>
          <w:lang w:val="hy-AM"/>
        </w:rPr>
        <w:t>մասնակցելու</w:t>
      </w:r>
      <w:r w:rsidRPr="00E6597C">
        <w:rPr>
          <w:rFonts w:ascii="GHEA Grapalat" w:hAnsi="GHEA Grapalat" w:cs="Sylfaen"/>
          <w:szCs w:val="24"/>
        </w:rPr>
        <w:t xml:space="preserve"> </w:t>
      </w:r>
      <w:r w:rsidRPr="00E6597C">
        <w:rPr>
          <w:rFonts w:ascii="GHEA Grapalat" w:hAnsi="GHEA Grapalat" w:cs="Sylfaen"/>
          <w:szCs w:val="24"/>
          <w:lang w:val="hy-AM"/>
        </w:rPr>
        <w:t>համար</w:t>
      </w:r>
      <w:r w:rsidRPr="00E6597C">
        <w:rPr>
          <w:rFonts w:ascii="GHEA Grapalat" w:hAnsi="GHEA Grapalat" w:cs="Sylfaen"/>
          <w:szCs w:val="24"/>
        </w:rPr>
        <w:t xml:space="preserve"> </w:t>
      </w:r>
      <w:r w:rsidRPr="00E6597C">
        <w:rPr>
          <w:rFonts w:ascii="GHEA Grapalat" w:hAnsi="GHEA Grapalat" w:cs="Sylfaen"/>
          <w:szCs w:val="24"/>
          <w:lang w:val="hy-AM"/>
        </w:rPr>
        <w:t>ներկայացրել</w:t>
      </w:r>
      <w:r w:rsidRPr="00E6597C">
        <w:rPr>
          <w:rFonts w:ascii="GHEA Grapalat" w:hAnsi="GHEA Grapalat" w:cs="Sylfaen"/>
          <w:szCs w:val="24"/>
        </w:rPr>
        <w:t xml:space="preserve"> </w:t>
      </w:r>
      <w:r w:rsidRPr="00E6597C">
        <w:rPr>
          <w:rFonts w:ascii="GHEA Grapalat" w:hAnsi="GHEA Grapalat" w:cs="Sylfaen"/>
          <w:szCs w:val="24"/>
          <w:lang w:val="hy-AM"/>
        </w:rPr>
        <w:t>է</w:t>
      </w:r>
      <w:r w:rsidRPr="00E6597C">
        <w:rPr>
          <w:rFonts w:ascii="GHEA Grapalat" w:hAnsi="GHEA Grapalat" w:cs="Sylfaen"/>
          <w:szCs w:val="24"/>
        </w:rPr>
        <w:t xml:space="preserve"> </w:t>
      </w:r>
      <w:r w:rsidRPr="00E6597C">
        <w:rPr>
          <w:rFonts w:ascii="GHEA Grapalat" w:hAnsi="GHEA Grapalat" w:cs="Sylfaen"/>
          <w:szCs w:val="24"/>
          <w:lang w:val="hy-AM"/>
        </w:rPr>
        <w:t>հայտ</w:t>
      </w:r>
      <w:r w:rsidRPr="00E6597C">
        <w:rPr>
          <w:rFonts w:ascii="GHEA Grapalat" w:hAnsi="GHEA Grapalat" w:cs="Sylfaen"/>
          <w:szCs w:val="24"/>
        </w:rPr>
        <w:t>:</w:t>
      </w:r>
      <w:r w:rsidRPr="00E6597C">
        <w:rPr>
          <w:rFonts w:ascii="GHEA Grapalat" w:hAnsi="GHEA Grapalat" w:cs="Sylfaen"/>
          <w:szCs w:val="24"/>
          <w:lang w:val="hy-AM"/>
        </w:rPr>
        <w:t xml:space="preserve"> Եթե</w:t>
      </w:r>
      <w:r w:rsidRPr="00E6597C">
        <w:rPr>
          <w:rFonts w:ascii="GHEA Grapalat" w:hAnsi="GHEA Grapalat" w:cs="Sylfaen"/>
          <w:szCs w:val="24"/>
        </w:rPr>
        <w:t xml:space="preserve"> </w:t>
      </w:r>
      <w:r w:rsidRPr="00E6597C">
        <w:rPr>
          <w:rFonts w:ascii="GHEA Grapalat" w:hAnsi="GHEA Grapalat" w:cs="Sylfaen"/>
          <w:szCs w:val="24"/>
          <w:lang w:val="hy-AM"/>
        </w:rPr>
        <w:t>առկա</w:t>
      </w:r>
      <w:r w:rsidRPr="00E6597C">
        <w:rPr>
          <w:rFonts w:ascii="GHEA Grapalat" w:hAnsi="GHEA Grapalat" w:cs="Sylfaen"/>
          <w:szCs w:val="24"/>
        </w:rPr>
        <w:t xml:space="preserve"> </w:t>
      </w:r>
      <w:r w:rsidRPr="00E6597C">
        <w:rPr>
          <w:rFonts w:ascii="GHEA Grapalat" w:hAnsi="GHEA Grapalat" w:cs="Sylfaen"/>
          <w:szCs w:val="24"/>
          <w:lang w:val="hy-AM"/>
        </w:rPr>
        <w:t>է</w:t>
      </w:r>
      <w:r w:rsidRPr="00E6597C">
        <w:rPr>
          <w:rFonts w:ascii="GHEA Grapalat" w:hAnsi="GHEA Grapalat" w:cs="Sylfaen"/>
          <w:szCs w:val="24"/>
        </w:rPr>
        <w:t xml:space="preserve"> </w:t>
      </w:r>
      <w:r w:rsidRPr="00E6597C">
        <w:rPr>
          <w:rFonts w:ascii="GHEA Grapalat" w:hAnsi="GHEA Grapalat" w:cs="Sylfaen"/>
          <w:szCs w:val="24"/>
          <w:lang w:val="hy-AM"/>
        </w:rPr>
        <w:t>սույն</w:t>
      </w:r>
      <w:r w:rsidRPr="00E6597C">
        <w:rPr>
          <w:rFonts w:ascii="GHEA Grapalat" w:hAnsi="GHEA Grapalat" w:cs="Sylfaen"/>
          <w:szCs w:val="24"/>
        </w:rPr>
        <w:t xml:space="preserve"> </w:t>
      </w:r>
      <w:r w:rsidRPr="00E6597C">
        <w:rPr>
          <w:rFonts w:ascii="GHEA Grapalat" w:hAnsi="GHEA Grapalat" w:cs="Sylfaen"/>
          <w:szCs w:val="24"/>
          <w:lang w:val="hy-AM"/>
        </w:rPr>
        <w:t>կետով</w:t>
      </w:r>
      <w:r w:rsidRPr="00E6597C">
        <w:rPr>
          <w:rFonts w:ascii="GHEA Grapalat" w:hAnsi="GHEA Grapalat" w:cs="Sylfaen"/>
          <w:szCs w:val="24"/>
        </w:rPr>
        <w:t xml:space="preserve"> </w:t>
      </w:r>
      <w:r w:rsidRPr="00E6597C">
        <w:rPr>
          <w:rFonts w:ascii="GHEA Grapalat" w:hAnsi="GHEA Grapalat" w:cs="Sylfaen"/>
          <w:szCs w:val="24"/>
          <w:lang w:val="hy-AM"/>
        </w:rPr>
        <w:t>նախատեսված</w:t>
      </w:r>
      <w:r w:rsidRPr="00E6597C">
        <w:rPr>
          <w:rFonts w:ascii="GHEA Grapalat" w:hAnsi="GHEA Grapalat" w:cs="Sylfaen"/>
          <w:szCs w:val="24"/>
        </w:rPr>
        <w:t xml:space="preserve"> </w:t>
      </w:r>
      <w:r w:rsidRPr="00E6597C">
        <w:rPr>
          <w:rFonts w:ascii="GHEA Grapalat" w:hAnsi="GHEA Grapalat" w:cs="Sylfaen"/>
          <w:szCs w:val="24"/>
          <w:lang w:val="hy-AM"/>
        </w:rPr>
        <w:t>պայմանը</w:t>
      </w:r>
      <w:r w:rsidRPr="00E6597C">
        <w:rPr>
          <w:rFonts w:ascii="GHEA Grapalat" w:hAnsi="GHEA Grapalat" w:cs="Sylfaen"/>
          <w:szCs w:val="24"/>
        </w:rPr>
        <w:t xml:space="preserve">, </w:t>
      </w:r>
      <w:r w:rsidRPr="00E6597C">
        <w:rPr>
          <w:rFonts w:ascii="GHEA Grapalat" w:hAnsi="GHEA Grapalat" w:cs="Sylfaen"/>
          <w:szCs w:val="24"/>
          <w:lang w:val="hy-AM"/>
        </w:rPr>
        <w:t>ապա</w:t>
      </w:r>
      <w:r w:rsidRPr="00E6597C">
        <w:rPr>
          <w:rFonts w:ascii="GHEA Grapalat" w:hAnsi="GHEA Grapalat" w:cs="Sylfaen"/>
          <w:szCs w:val="24"/>
        </w:rPr>
        <w:t xml:space="preserve"> </w:t>
      </w:r>
      <w:r w:rsidRPr="00E6597C">
        <w:rPr>
          <w:rFonts w:ascii="GHEA Grapalat" w:hAnsi="GHEA Grapalat" w:cs="Sylfaen"/>
          <w:szCs w:val="24"/>
          <w:lang w:val="hy-AM"/>
        </w:rPr>
        <w:t>հայտերի</w:t>
      </w:r>
      <w:r w:rsidRPr="00E6597C">
        <w:rPr>
          <w:rFonts w:ascii="GHEA Grapalat" w:hAnsi="GHEA Grapalat" w:cs="Sylfaen"/>
          <w:szCs w:val="24"/>
        </w:rPr>
        <w:t xml:space="preserve"> </w:t>
      </w:r>
      <w:r w:rsidRPr="00E6597C">
        <w:rPr>
          <w:rFonts w:ascii="GHEA Grapalat" w:hAnsi="GHEA Grapalat" w:cs="Sylfaen"/>
          <w:szCs w:val="24"/>
          <w:lang w:val="hy-AM"/>
        </w:rPr>
        <w:t>բացման</w:t>
      </w:r>
      <w:r w:rsidRPr="00E6597C">
        <w:rPr>
          <w:rFonts w:ascii="GHEA Grapalat" w:hAnsi="GHEA Grapalat" w:cs="Sylfaen"/>
          <w:szCs w:val="24"/>
        </w:rPr>
        <w:t xml:space="preserve"> </w:t>
      </w:r>
      <w:r w:rsidRPr="00E6597C">
        <w:rPr>
          <w:rFonts w:ascii="GHEA Grapalat" w:hAnsi="GHEA Grapalat" w:cs="Sylfaen"/>
          <w:szCs w:val="24"/>
          <w:lang w:val="hy-AM"/>
        </w:rPr>
        <w:t>նիստից</w:t>
      </w:r>
      <w:r w:rsidRPr="00E6597C">
        <w:rPr>
          <w:rFonts w:ascii="GHEA Grapalat" w:hAnsi="GHEA Grapalat" w:cs="Sylfaen"/>
          <w:szCs w:val="24"/>
        </w:rPr>
        <w:t xml:space="preserve"> </w:t>
      </w:r>
      <w:r w:rsidRPr="00E6597C">
        <w:rPr>
          <w:rFonts w:ascii="GHEA Grapalat" w:hAnsi="GHEA Grapalat" w:cs="Sylfaen"/>
          <w:szCs w:val="24"/>
          <w:lang w:val="hy-AM"/>
        </w:rPr>
        <w:t>անմիջապես</w:t>
      </w:r>
      <w:r w:rsidRPr="00E6597C">
        <w:rPr>
          <w:rFonts w:ascii="GHEA Grapalat" w:hAnsi="GHEA Grapalat" w:cs="Sylfaen"/>
          <w:szCs w:val="24"/>
        </w:rPr>
        <w:t xml:space="preserve"> </w:t>
      </w:r>
      <w:r w:rsidRPr="00E6597C">
        <w:rPr>
          <w:rFonts w:ascii="GHEA Grapalat" w:hAnsi="GHEA Grapalat" w:cs="Sylfaen"/>
          <w:szCs w:val="24"/>
          <w:lang w:val="hy-AM"/>
        </w:rPr>
        <w:t>հետո</w:t>
      </w:r>
      <w:r w:rsidRPr="00E6597C">
        <w:rPr>
          <w:rFonts w:ascii="GHEA Grapalat" w:hAnsi="GHEA Grapalat" w:cs="Sylfaen"/>
          <w:szCs w:val="24"/>
        </w:rPr>
        <w:t xml:space="preserve"> </w:t>
      </w:r>
      <w:r w:rsidRPr="00E6597C">
        <w:rPr>
          <w:rFonts w:ascii="GHEA Grapalat" w:hAnsi="GHEA Grapalat" w:cs="Sylfaen"/>
          <w:szCs w:val="24"/>
          <w:lang w:val="hy-AM"/>
        </w:rPr>
        <w:t>տվյալ</w:t>
      </w:r>
      <w:r w:rsidRPr="00E6597C">
        <w:rPr>
          <w:rFonts w:ascii="GHEA Grapalat" w:hAnsi="GHEA Grapalat" w:cs="Sylfaen"/>
          <w:szCs w:val="24"/>
        </w:rPr>
        <w:t xml:space="preserve"> </w:t>
      </w:r>
      <w:r w:rsidRPr="00E6597C">
        <w:rPr>
          <w:rFonts w:ascii="GHEA Grapalat" w:hAnsi="GHEA Grapalat" w:cs="Sylfaen"/>
          <w:szCs w:val="24"/>
          <w:lang w:val="hy-AM"/>
        </w:rPr>
        <w:t>ընթացակարգի</w:t>
      </w:r>
      <w:r w:rsidRPr="00E6597C">
        <w:rPr>
          <w:rFonts w:ascii="GHEA Grapalat" w:hAnsi="GHEA Grapalat" w:cs="Sylfaen"/>
          <w:szCs w:val="24"/>
        </w:rPr>
        <w:t xml:space="preserve"> </w:t>
      </w:r>
      <w:r w:rsidRPr="00E6597C">
        <w:rPr>
          <w:rFonts w:ascii="GHEA Grapalat" w:hAnsi="GHEA Grapalat" w:cs="Sylfaen"/>
          <w:szCs w:val="24"/>
          <w:lang w:val="hy-AM"/>
        </w:rPr>
        <w:t>առնչությամբ</w:t>
      </w:r>
      <w:r w:rsidRPr="00E6597C">
        <w:rPr>
          <w:rFonts w:ascii="GHEA Grapalat" w:hAnsi="GHEA Grapalat" w:cs="Sylfaen"/>
          <w:szCs w:val="24"/>
        </w:rPr>
        <w:t xml:space="preserve"> </w:t>
      </w:r>
      <w:r w:rsidRPr="00E6597C">
        <w:rPr>
          <w:rFonts w:ascii="GHEA Grapalat" w:hAnsi="GHEA Grapalat" w:cs="Sylfaen"/>
          <w:szCs w:val="24"/>
          <w:lang w:val="hy-AM"/>
        </w:rPr>
        <w:t>շահերի</w:t>
      </w:r>
      <w:r w:rsidRPr="00E6597C">
        <w:rPr>
          <w:rFonts w:ascii="GHEA Grapalat" w:hAnsi="GHEA Grapalat" w:cs="Sylfaen"/>
          <w:szCs w:val="24"/>
        </w:rPr>
        <w:t xml:space="preserve"> </w:t>
      </w:r>
      <w:r w:rsidRPr="00E6597C">
        <w:rPr>
          <w:rFonts w:ascii="GHEA Grapalat" w:hAnsi="GHEA Grapalat" w:cs="Sylfaen"/>
          <w:szCs w:val="24"/>
          <w:lang w:val="hy-AM"/>
        </w:rPr>
        <w:t>բախում</w:t>
      </w:r>
      <w:r w:rsidRPr="00E6597C">
        <w:rPr>
          <w:rFonts w:ascii="GHEA Grapalat" w:hAnsi="GHEA Grapalat" w:cs="Sylfaen"/>
          <w:szCs w:val="24"/>
        </w:rPr>
        <w:t xml:space="preserve"> </w:t>
      </w:r>
      <w:r w:rsidRPr="00E6597C">
        <w:rPr>
          <w:rFonts w:ascii="GHEA Grapalat" w:hAnsi="GHEA Grapalat" w:cs="Sylfaen"/>
          <w:szCs w:val="24"/>
          <w:lang w:val="hy-AM"/>
        </w:rPr>
        <w:t>ունեցող</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անդամը</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քարտուղարը</w:t>
      </w:r>
      <w:r w:rsidRPr="00E6597C">
        <w:rPr>
          <w:rFonts w:ascii="GHEA Grapalat" w:hAnsi="GHEA Grapalat" w:cs="Sylfaen"/>
          <w:szCs w:val="24"/>
        </w:rPr>
        <w:t xml:space="preserve"> </w:t>
      </w:r>
      <w:r w:rsidRPr="00E6597C">
        <w:rPr>
          <w:rFonts w:ascii="GHEA Grapalat" w:hAnsi="GHEA Grapalat" w:cs="Sylfaen"/>
          <w:szCs w:val="24"/>
          <w:lang w:val="hy-AM"/>
        </w:rPr>
        <w:t>ինքնաբացարկ</w:t>
      </w:r>
      <w:r w:rsidRPr="00E6597C">
        <w:rPr>
          <w:rFonts w:ascii="GHEA Grapalat" w:hAnsi="GHEA Grapalat" w:cs="Sylfaen"/>
          <w:szCs w:val="24"/>
        </w:rPr>
        <w:t xml:space="preserve"> </w:t>
      </w:r>
      <w:r w:rsidRPr="00E6597C">
        <w:rPr>
          <w:rFonts w:ascii="GHEA Grapalat" w:hAnsi="GHEA Grapalat" w:cs="Sylfaen"/>
          <w:szCs w:val="24"/>
          <w:lang w:val="hy-AM"/>
        </w:rPr>
        <w:t>է</w:t>
      </w:r>
      <w:r w:rsidRPr="00E6597C">
        <w:rPr>
          <w:rFonts w:ascii="GHEA Grapalat" w:hAnsi="GHEA Grapalat" w:cs="Sylfaen"/>
          <w:szCs w:val="24"/>
        </w:rPr>
        <w:t xml:space="preserve"> </w:t>
      </w:r>
      <w:r w:rsidRPr="00E6597C">
        <w:rPr>
          <w:rFonts w:ascii="GHEA Grapalat" w:hAnsi="GHEA Grapalat" w:cs="Sylfaen"/>
          <w:szCs w:val="24"/>
          <w:lang w:val="hy-AM"/>
        </w:rPr>
        <w:t>հայտնում</w:t>
      </w:r>
      <w:r w:rsidRPr="00E6597C">
        <w:rPr>
          <w:rFonts w:ascii="GHEA Grapalat" w:hAnsi="GHEA Grapalat" w:cs="Sylfaen"/>
          <w:szCs w:val="24"/>
        </w:rPr>
        <w:t xml:space="preserve"> </w:t>
      </w:r>
      <w:r w:rsidRPr="00E6597C">
        <w:rPr>
          <w:rFonts w:ascii="GHEA Grapalat" w:hAnsi="GHEA Grapalat" w:cs="Sylfaen"/>
          <w:szCs w:val="24"/>
          <w:lang w:val="hy-AM"/>
        </w:rPr>
        <w:t>տվյալ</w:t>
      </w:r>
      <w:r w:rsidRPr="00E6597C">
        <w:rPr>
          <w:rFonts w:ascii="GHEA Grapalat" w:hAnsi="GHEA Grapalat" w:cs="Sylfaen"/>
          <w:szCs w:val="24"/>
        </w:rPr>
        <w:t xml:space="preserve"> </w:t>
      </w:r>
      <w:r w:rsidRPr="00E6597C">
        <w:rPr>
          <w:rFonts w:ascii="GHEA Grapalat" w:hAnsi="GHEA Grapalat" w:cs="Sylfaen"/>
          <w:szCs w:val="24"/>
          <w:lang w:val="hy-AM"/>
        </w:rPr>
        <w:t>ընթացակարգից</w:t>
      </w:r>
      <w:r w:rsidRPr="00E6597C">
        <w:rPr>
          <w:rFonts w:ascii="GHEA Grapalat" w:hAnsi="GHEA Grapalat" w:cs="Sylfaen"/>
          <w:szCs w:val="24"/>
        </w:rPr>
        <w:t xml:space="preserve">: </w:t>
      </w:r>
    </w:p>
    <w:p w:rsidR="00D43703" w:rsidRDefault="00D43703" w:rsidP="00D43703">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lastRenderedPageBreak/>
        <w:t>8.1</w:t>
      </w:r>
      <w:r w:rsidRPr="00D43703">
        <w:rPr>
          <w:rFonts w:ascii="GHEA Grapalat" w:hAnsi="GHEA Grapalat" w:cs="Sylfaen"/>
          <w:szCs w:val="24"/>
          <w:lang w:val="hy-AM"/>
        </w:rPr>
        <w:t xml:space="preserve">0 </w:t>
      </w:r>
      <w:r w:rsidRPr="00E6597C">
        <w:rPr>
          <w:rFonts w:ascii="GHEA Grapalat" w:hAnsi="GHEA Grapalat" w:cs="Sylfaen"/>
          <w:szCs w:val="24"/>
          <w:lang w:val="es-ES"/>
        </w:rPr>
        <w:t>Հայտերը բացվելուց և գնահատվելուց հետո հետո կազմվում է արձանագրություն`</w:t>
      </w:r>
      <w:r w:rsidRPr="00E6597C">
        <w:rPr>
          <w:rFonts w:ascii="GHEA Grapalat" w:hAnsi="GHEA Grapalat" w:cs="Sylfaen"/>
        </w:rPr>
        <w:t xml:space="preserve"> գնումների մասին ՀՀ օրենսդրությամբ սահմանված կարգով</w:t>
      </w:r>
      <w:r w:rsidRPr="00E6597C">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E6597C">
        <w:rPr>
          <w:rFonts w:ascii="GHEA Grapalat" w:hAnsi="GHEA Grapalat" w:cs="Sylfaen"/>
          <w:szCs w:val="24"/>
          <w:lang w:val="hy-AM"/>
        </w:rPr>
        <w:t>Արձանագրությունն</w:t>
      </w:r>
      <w:r w:rsidRPr="00E6597C">
        <w:rPr>
          <w:rFonts w:ascii="GHEA Grapalat" w:hAnsi="GHEA Grapalat" w:cs="Sylfaen"/>
          <w:szCs w:val="24"/>
        </w:rPr>
        <w:t xml:space="preserve"> </w:t>
      </w:r>
      <w:r w:rsidRPr="00E6597C">
        <w:rPr>
          <w:rFonts w:ascii="GHEA Grapalat" w:hAnsi="GHEA Grapalat" w:cs="Sylfaen"/>
          <w:szCs w:val="24"/>
          <w:lang w:val="hy-AM"/>
        </w:rPr>
        <w:t>ստորագրում</w:t>
      </w:r>
      <w:r w:rsidRPr="00E6597C">
        <w:rPr>
          <w:rFonts w:ascii="GHEA Grapalat" w:hAnsi="GHEA Grapalat" w:cs="Sylfaen"/>
          <w:szCs w:val="24"/>
        </w:rPr>
        <w:t xml:space="preserve"> </w:t>
      </w:r>
      <w:r w:rsidRPr="00E6597C">
        <w:rPr>
          <w:rFonts w:ascii="GHEA Grapalat" w:hAnsi="GHEA Grapalat" w:cs="Sylfaen"/>
          <w:szCs w:val="24"/>
          <w:lang w:val="hy-AM"/>
        </w:rPr>
        <w:t>են</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նիստին</w:t>
      </w:r>
      <w:r w:rsidRPr="00E6597C">
        <w:rPr>
          <w:rFonts w:ascii="GHEA Grapalat" w:hAnsi="GHEA Grapalat" w:cs="Sylfaen"/>
          <w:szCs w:val="24"/>
        </w:rPr>
        <w:t xml:space="preserve"> </w:t>
      </w:r>
      <w:r w:rsidRPr="00E6597C">
        <w:rPr>
          <w:rFonts w:ascii="GHEA Grapalat" w:hAnsi="GHEA Grapalat" w:cs="Sylfaen"/>
          <w:szCs w:val="24"/>
          <w:lang w:val="hy-AM"/>
        </w:rPr>
        <w:t>ներկա</w:t>
      </w:r>
      <w:r w:rsidRPr="00E6597C">
        <w:rPr>
          <w:rFonts w:ascii="GHEA Grapalat" w:hAnsi="GHEA Grapalat" w:cs="Sylfaen"/>
          <w:szCs w:val="24"/>
        </w:rPr>
        <w:t xml:space="preserve"> </w:t>
      </w:r>
      <w:r w:rsidRPr="00E6597C">
        <w:rPr>
          <w:rFonts w:ascii="GHEA Grapalat" w:hAnsi="GHEA Grapalat" w:cs="Sylfaen"/>
          <w:szCs w:val="24"/>
          <w:lang w:val="hy-AM"/>
        </w:rPr>
        <w:t>անդամները։</w:t>
      </w:r>
    </w:p>
    <w:p w:rsidR="00D43703" w:rsidRPr="00E6597C" w:rsidRDefault="00D43703" w:rsidP="00D43703">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8.1</w:t>
      </w:r>
      <w:r w:rsidRPr="00D43703">
        <w:rPr>
          <w:rFonts w:ascii="GHEA Grapalat" w:hAnsi="GHEA Grapalat" w:cs="Sylfaen"/>
          <w:szCs w:val="24"/>
          <w:lang w:val="hy-AM"/>
        </w:rPr>
        <w:t>1</w:t>
      </w:r>
      <w:r w:rsidRPr="00E6597C">
        <w:rPr>
          <w:rFonts w:ascii="GHEA Grapalat" w:hAnsi="GHEA Grapalat" w:cs="Sylfaen"/>
          <w:szCs w:val="24"/>
        </w:rPr>
        <w:t xml:space="preserve"> Հանձնաժողովի քարտուղարը հայտերի բացման</w:t>
      </w:r>
      <w:r w:rsidRPr="00E6597C">
        <w:rPr>
          <w:rFonts w:ascii="GHEA Grapalat" w:hAnsi="GHEA Grapalat" w:cs="Sylfaen"/>
          <w:szCs w:val="24"/>
          <w:lang w:val="hy-AM"/>
        </w:rPr>
        <w:t xml:space="preserve"> և գնահատման</w:t>
      </w:r>
      <w:r w:rsidRPr="00E6597C">
        <w:rPr>
          <w:rFonts w:ascii="GHEA Grapalat" w:hAnsi="GHEA Grapalat" w:cs="Sylfaen"/>
          <w:szCs w:val="24"/>
        </w:rPr>
        <w:t xml:space="preserve"> նիստի ավարտից հետո ոչ ուշ քան</w:t>
      </w:r>
      <w:r w:rsidRPr="00E6597C">
        <w:rPr>
          <w:rFonts w:ascii="GHEA Grapalat" w:hAnsi="GHEA Grapalat" w:cs="Arial"/>
          <w:spacing w:val="-8"/>
          <w:sz w:val="24"/>
          <w:szCs w:val="24"/>
        </w:rPr>
        <w:t xml:space="preserve"> </w:t>
      </w:r>
      <w:r w:rsidRPr="00E6597C">
        <w:rPr>
          <w:rFonts w:ascii="GHEA Grapalat" w:hAnsi="GHEA Grapalat" w:cs="Sylfaen"/>
          <w:szCs w:val="24"/>
        </w:rPr>
        <w:t xml:space="preserve"> հաջորդող աշխատանքային օրը` </w:t>
      </w:r>
    </w:p>
    <w:p w:rsidR="00D43703" w:rsidRDefault="00D43703" w:rsidP="00D43703">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D43703" w:rsidRPr="00E6597C" w:rsidRDefault="00D43703" w:rsidP="00D43703">
      <w:pPr>
        <w:pStyle w:val="23"/>
        <w:spacing w:line="240" w:lineRule="auto"/>
        <w:ind w:firstLine="567"/>
        <w:rPr>
          <w:rFonts w:ascii="GHEA Grapalat" w:hAnsi="GHEA Grapalat" w:cs="Sylfaen"/>
          <w:szCs w:val="24"/>
        </w:rPr>
      </w:pPr>
      <w:r w:rsidRPr="00E6597C">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43703" w:rsidRPr="00E6597C" w:rsidRDefault="00D43703" w:rsidP="00D43703">
      <w:pPr>
        <w:ind w:firstLine="375"/>
        <w:jc w:val="both"/>
        <w:rPr>
          <w:rFonts w:ascii="GHEA Grapalat" w:hAnsi="GHEA Grapalat" w:cs="Sylfaen"/>
          <w:sz w:val="20"/>
          <w:lang w:val="af-ZA"/>
        </w:rPr>
      </w:pPr>
      <w:r w:rsidRPr="00E6597C">
        <w:rPr>
          <w:rFonts w:ascii="GHEA Grapalat" w:hAnsi="GHEA Grapalat" w:cs="Sylfaen"/>
          <w:sz w:val="20"/>
          <w:lang w:val="af-ZA"/>
        </w:rPr>
        <w:t>8.</w:t>
      </w:r>
      <w:r>
        <w:rPr>
          <w:rFonts w:ascii="GHEA Grapalat" w:hAnsi="GHEA Grapalat" w:cs="Sylfaen"/>
          <w:sz w:val="20"/>
          <w:lang w:val="af-ZA"/>
        </w:rPr>
        <w:t xml:space="preserve">12 </w:t>
      </w:r>
      <w:r w:rsidRPr="00E6597C">
        <w:rPr>
          <w:rFonts w:ascii="GHEA Grapalat" w:hAnsi="GHEA Grapalat" w:cs="Sylfaen"/>
          <w:sz w:val="20"/>
        </w:rPr>
        <w:t>Օրենքի</w:t>
      </w:r>
      <w:r w:rsidRPr="00E6597C">
        <w:rPr>
          <w:rFonts w:ascii="GHEA Grapalat" w:hAnsi="GHEA Grapalat" w:cs="Sylfaen"/>
          <w:sz w:val="20"/>
          <w:lang w:val="af-ZA"/>
        </w:rPr>
        <w:t xml:space="preserve"> 6-</w:t>
      </w:r>
      <w:r w:rsidRPr="00E6597C">
        <w:rPr>
          <w:rFonts w:ascii="GHEA Grapalat" w:hAnsi="GHEA Grapalat" w:cs="Sylfaen"/>
          <w:sz w:val="20"/>
        </w:rPr>
        <w:t>րդ</w:t>
      </w:r>
      <w:r w:rsidRPr="00E6597C">
        <w:rPr>
          <w:rFonts w:ascii="GHEA Grapalat" w:hAnsi="GHEA Grapalat" w:cs="Sylfaen"/>
          <w:sz w:val="20"/>
          <w:lang w:val="af-ZA"/>
        </w:rPr>
        <w:t xml:space="preserve"> </w:t>
      </w:r>
      <w:r w:rsidRPr="00E6597C">
        <w:rPr>
          <w:rFonts w:ascii="GHEA Grapalat" w:hAnsi="GHEA Grapalat" w:cs="Sylfaen"/>
          <w:sz w:val="20"/>
        </w:rPr>
        <w:t>հոդվածի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6-</w:t>
      </w:r>
      <w:r w:rsidRPr="00E6597C">
        <w:rPr>
          <w:rFonts w:ascii="GHEA Grapalat" w:hAnsi="GHEA Grapalat" w:cs="Sylfaen"/>
          <w:sz w:val="20"/>
        </w:rPr>
        <w:t>րդ</w:t>
      </w:r>
      <w:r w:rsidRPr="00E6597C">
        <w:rPr>
          <w:rFonts w:ascii="GHEA Grapalat" w:hAnsi="GHEA Grapalat" w:cs="Sylfaen"/>
          <w:sz w:val="20"/>
          <w:lang w:val="af-ZA"/>
        </w:rPr>
        <w:t xml:space="preserve"> </w:t>
      </w:r>
      <w:r w:rsidRPr="00E6597C">
        <w:rPr>
          <w:rFonts w:ascii="GHEA Grapalat" w:hAnsi="GHEA Grapalat" w:cs="Sylfaen"/>
          <w:sz w:val="20"/>
        </w:rPr>
        <w:t>կետով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հիմքերն</w:t>
      </w:r>
      <w:r w:rsidRPr="00E6597C">
        <w:rPr>
          <w:rFonts w:ascii="GHEA Grapalat" w:hAnsi="GHEA Grapalat" w:cs="Sylfaen"/>
          <w:sz w:val="20"/>
          <w:lang w:val="af-ZA"/>
        </w:rPr>
        <w:t xml:space="preserve"> </w:t>
      </w:r>
      <w:r w:rsidRPr="00E6597C">
        <w:rPr>
          <w:rFonts w:ascii="GHEA Grapalat" w:hAnsi="GHEA Grapalat" w:cs="Sylfaen"/>
          <w:sz w:val="20"/>
        </w:rPr>
        <w:t>ի</w:t>
      </w:r>
      <w:r w:rsidRPr="00E6597C">
        <w:rPr>
          <w:rFonts w:ascii="GHEA Grapalat" w:hAnsi="GHEA Grapalat" w:cs="Sylfaen"/>
          <w:sz w:val="20"/>
          <w:lang w:val="af-ZA"/>
        </w:rPr>
        <w:t xml:space="preserve"> </w:t>
      </w:r>
      <w:r w:rsidRPr="00E6597C">
        <w:rPr>
          <w:rFonts w:ascii="GHEA Grapalat" w:hAnsi="GHEA Grapalat" w:cs="Sylfaen"/>
          <w:sz w:val="20"/>
        </w:rPr>
        <w:t>հայտ</w:t>
      </w:r>
      <w:r w:rsidRPr="00E6597C">
        <w:rPr>
          <w:rFonts w:ascii="GHEA Grapalat" w:hAnsi="GHEA Grapalat" w:cs="Sylfaen"/>
          <w:sz w:val="20"/>
          <w:lang w:val="af-ZA"/>
        </w:rPr>
        <w:t xml:space="preserve"> </w:t>
      </w:r>
      <w:r w:rsidRPr="00E6597C">
        <w:rPr>
          <w:rFonts w:ascii="GHEA Grapalat" w:hAnsi="GHEA Grapalat" w:cs="Sylfaen"/>
          <w:sz w:val="20"/>
        </w:rPr>
        <w:t>գալու</w:t>
      </w:r>
      <w:r w:rsidRPr="00E6597C">
        <w:rPr>
          <w:rFonts w:ascii="GHEA Grapalat" w:hAnsi="GHEA Grapalat" w:cs="Sylfaen"/>
          <w:sz w:val="20"/>
          <w:lang w:val="af-ZA"/>
        </w:rPr>
        <w:t xml:space="preserve"> </w:t>
      </w:r>
      <w:r w:rsidRPr="00E6597C">
        <w:rPr>
          <w:rFonts w:ascii="GHEA Grapalat" w:hAnsi="GHEA Grapalat" w:cs="Sylfaen"/>
          <w:sz w:val="20"/>
        </w:rPr>
        <w:t>օրվան</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հինգ</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օրվա</w:t>
      </w:r>
      <w:r w:rsidRPr="00E6597C">
        <w:rPr>
          <w:rFonts w:ascii="GHEA Grapalat" w:hAnsi="GHEA Grapalat" w:cs="Sylfaen"/>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lang w:val="af-ZA"/>
        </w:rPr>
        <w:t xml:space="preserve"> </w:t>
      </w:r>
      <w:r w:rsidRPr="00E6597C">
        <w:rPr>
          <w:rFonts w:ascii="GHEA Grapalat" w:hAnsi="GHEA Grapalat" w:cs="Sylfaen"/>
          <w:sz w:val="20"/>
        </w:rPr>
        <w:t>պատվիրատուն</w:t>
      </w:r>
      <w:r w:rsidRPr="00E6597C">
        <w:rPr>
          <w:rFonts w:ascii="GHEA Grapalat" w:hAnsi="GHEA Grapalat" w:cs="Sylfaen"/>
          <w:sz w:val="20"/>
          <w:lang w:val="af-ZA"/>
        </w:rPr>
        <w:t xml:space="preserve"> </w:t>
      </w:r>
      <w:r w:rsidRPr="00E6597C">
        <w:rPr>
          <w:rFonts w:ascii="GHEA Grapalat" w:hAnsi="GHEA Grapalat" w:cs="Sylfaen"/>
          <w:sz w:val="20"/>
        </w:rPr>
        <w:t>տվյալ</w:t>
      </w:r>
      <w:r w:rsidRPr="00E6597C">
        <w:rPr>
          <w:rFonts w:ascii="GHEA Grapalat" w:hAnsi="GHEA Grapalat" w:cs="Sylfaen"/>
          <w:sz w:val="20"/>
          <w:lang w:val="af-ZA"/>
        </w:rPr>
        <w:t xml:space="preserve"> </w:t>
      </w:r>
      <w:r w:rsidRPr="00E6597C">
        <w:rPr>
          <w:rFonts w:ascii="GHEA Grapalat" w:hAnsi="GHEA Grapalat" w:cs="Sylfaen"/>
          <w:sz w:val="20"/>
        </w:rPr>
        <w:t>մասնակցի</w:t>
      </w:r>
      <w:r w:rsidRPr="00E6597C">
        <w:rPr>
          <w:rFonts w:ascii="GHEA Grapalat" w:hAnsi="GHEA Grapalat" w:cs="Sylfaen"/>
          <w:sz w:val="20"/>
          <w:lang w:val="af-ZA"/>
        </w:rPr>
        <w:t xml:space="preserve"> </w:t>
      </w:r>
      <w:r w:rsidRPr="00E6597C">
        <w:rPr>
          <w:rFonts w:ascii="GHEA Grapalat" w:hAnsi="GHEA Grapalat" w:cs="Sylfaen"/>
          <w:sz w:val="20"/>
        </w:rPr>
        <w:t>տվյալները</w:t>
      </w:r>
      <w:r w:rsidRPr="00E6597C">
        <w:rPr>
          <w:rFonts w:ascii="GHEA Grapalat" w:hAnsi="GHEA Grapalat" w:cs="Sylfaen"/>
          <w:sz w:val="20"/>
          <w:lang w:val="af-ZA"/>
        </w:rPr>
        <w:t xml:space="preserve">` </w:t>
      </w:r>
      <w:r w:rsidRPr="00E6597C">
        <w:rPr>
          <w:rFonts w:ascii="GHEA Grapalat" w:hAnsi="GHEA Grapalat" w:cs="Sylfaen"/>
          <w:sz w:val="20"/>
        </w:rPr>
        <w:t>համապատասխան</w:t>
      </w:r>
      <w:r w:rsidRPr="00E6597C">
        <w:rPr>
          <w:rFonts w:ascii="GHEA Grapalat" w:hAnsi="GHEA Grapalat" w:cs="Sylfaen"/>
          <w:sz w:val="20"/>
          <w:lang w:val="af-ZA"/>
        </w:rPr>
        <w:t xml:space="preserve"> </w:t>
      </w:r>
      <w:r w:rsidRPr="00E6597C">
        <w:rPr>
          <w:rFonts w:ascii="GHEA Grapalat" w:hAnsi="GHEA Grapalat" w:cs="Sylfaen"/>
          <w:sz w:val="20"/>
        </w:rPr>
        <w:t>հիմքերով</w:t>
      </w:r>
      <w:r w:rsidRPr="00E6597C">
        <w:rPr>
          <w:rFonts w:ascii="GHEA Grapalat" w:hAnsi="GHEA Grapalat" w:cs="Sylfaen"/>
          <w:sz w:val="20"/>
          <w:lang w:val="af-ZA"/>
        </w:rPr>
        <w:t xml:space="preserve">, </w:t>
      </w:r>
      <w:r w:rsidRPr="00E6597C">
        <w:rPr>
          <w:rFonts w:ascii="GHEA Grapalat" w:hAnsi="GHEA Grapalat" w:cs="Sylfaen"/>
          <w:sz w:val="20"/>
        </w:rPr>
        <w:t>գրավոր</w:t>
      </w:r>
      <w:r w:rsidRPr="00E6597C">
        <w:rPr>
          <w:rFonts w:ascii="GHEA Grapalat" w:hAnsi="GHEA Grapalat" w:cs="Sylfaen"/>
          <w:sz w:val="20"/>
          <w:lang w:val="af-ZA"/>
        </w:rPr>
        <w:t xml:space="preserve"> </w:t>
      </w:r>
      <w:r w:rsidRPr="00E6597C">
        <w:rPr>
          <w:rFonts w:ascii="GHEA Grapalat" w:hAnsi="GHEA Grapalat" w:cs="Sylfaen"/>
          <w:sz w:val="20"/>
        </w:rPr>
        <w:t>ուղարկում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լիազորված</w:t>
      </w:r>
      <w:r w:rsidRPr="00E6597C">
        <w:rPr>
          <w:rFonts w:ascii="GHEA Grapalat" w:hAnsi="GHEA Grapalat" w:cs="Sylfaen"/>
          <w:sz w:val="20"/>
          <w:lang w:val="af-ZA"/>
        </w:rPr>
        <w:t xml:space="preserve"> </w:t>
      </w:r>
      <w:r w:rsidRPr="00E6597C">
        <w:rPr>
          <w:rFonts w:ascii="GHEA Grapalat" w:hAnsi="GHEA Grapalat" w:cs="Sylfaen"/>
          <w:sz w:val="20"/>
        </w:rPr>
        <w:t>մարմին</w:t>
      </w:r>
      <w:r w:rsidRPr="00E6597C">
        <w:rPr>
          <w:rFonts w:ascii="GHEA Grapalat" w:hAnsi="GHEA Grapalat" w:cs="Sylfaen"/>
          <w:sz w:val="20"/>
          <w:lang w:val="hy-AM"/>
        </w:rPr>
        <w:t xml:space="preserve">, </w:t>
      </w:r>
      <w:r w:rsidRPr="00E6597C">
        <w:rPr>
          <w:rFonts w:ascii="GHEA Grapalat" w:hAnsi="GHEA Grapalat" w:cs="Sylfaen"/>
          <w:sz w:val="20"/>
        </w:rPr>
        <w:t>որը</w:t>
      </w:r>
      <w:r w:rsidRPr="00E6597C">
        <w:rPr>
          <w:rFonts w:ascii="GHEA Grapalat" w:hAnsi="GHEA Grapalat" w:cs="Sylfaen"/>
          <w:sz w:val="20"/>
          <w:lang w:val="af-ZA"/>
        </w:rPr>
        <w:t xml:space="preserve"> </w:t>
      </w:r>
      <w:r w:rsidRPr="00E6597C">
        <w:rPr>
          <w:rFonts w:ascii="GHEA Grapalat" w:hAnsi="GHEA Grapalat" w:cs="Sylfaen"/>
          <w:sz w:val="20"/>
        </w:rPr>
        <w:t>դրանք</w:t>
      </w:r>
      <w:r w:rsidRPr="00E6597C">
        <w:rPr>
          <w:rFonts w:ascii="GHEA Grapalat" w:hAnsi="GHEA Grapalat" w:cs="Sylfaen"/>
          <w:sz w:val="20"/>
          <w:lang w:val="af-ZA"/>
        </w:rPr>
        <w:t xml:space="preserve"> </w:t>
      </w:r>
      <w:r w:rsidRPr="00E6597C">
        <w:rPr>
          <w:rFonts w:ascii="GHEA Grapalat" w:hAnsi="GHEA Grapalat" w:cs="Sylfaen"/>
          <w:sz w:val="20"/>
        </w:rPr>
        <w:t>ստանալուն</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հինգ</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օրվա</w:t>
      </w:r>
      <w:r w:rsidRPr="00E6597C">
        <w:rPr>
          <w:rFonts w:ascii="GHEA Grapalat" w:hAnsi="GHEA Grapalat" w:cs="Sylfaen"/>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lang w:val="af-ZA"/>
        </w:rPr>
        <w:t xml:space="preserve"> </w:t>
      </w:r>
      <w:bookmarkStart w:id="8" w:name="_Hlk9262748"/>
      <w:r w:rsidRPr="00E6597C">
        <w:rPr>
          <w:rFonts w:ascii="GHEA Grapalat" w:hAnsi="GHEA Grapalat" w:cs="Sylfaen"/>
          <w:sz w:val="20"/>
        </w:rPr>
        <w:t>նախաձեռնում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տվյալ</w:t>
      </w:r>
      <w:r w:rsidRPr="00E6597C">
        <w:rPr>
          <w:rFonts w:ascii="GHEA Grapalat" w:hAnsi="GHEA Grapalat" w:cs="Sylfaen"/>
          <w:sz w:val="20"/>
          <w:lang w:val="af-ZA"/>
        </w:rPr>
        <w:t xml:space="preserve"> </w:t>
      </w:r>
      <w:r w:rsidRPr="00E6597C">
        <w:rPr>
          <w:rFonts w:ascii="GHEA Grapalat" w:hAnsi="GHEA Grapalat" w:cs="Sylfaen"/>
          <w:sz w:val="20"/>
        </w:rPr>
        <w:t>մասնակցին</w:t>
      </w:r>
      <w:r w:rsidRPr="00E6597C">
        <w:rPr>
          <w:rFonts w:ascii="GHEA Grapalat" w:hAnsi="GHEA Grapalat" w:cs="Sylfaen"/>
          <w:sz w:val="20"/>
          <w:lang w:val="af-ZA"/>
        </w:rPr>
        <w:t xml:space="preserve"> </w:t>
      </w:r>
      <w:r w:rsidRPr="00E6597C">
        <w:rPr>
          <w:rFonts w:ascii="GHEA Grapalat" w:hAnsi="GHEA Grapalat" w:cs="Sylfaen"/>
          <w:sz w:val="20"/>
        </w:rPr>
        <w:t>գնումների</w:t>
      </w:r>
      <w:r w:rsidRPr="00E6597C">
        <w:rPr>
          <w:rFonts w:ascii="GHEA Grapalat" w:hAnsi="GHEA Grapalat" w:cs="Sylfaen"/>
          <w:sz w:val="20"/>
          <w:lang w:val="af-ZA"/>
        </w:rPr>
        <w:t xml:space="preserve"> </w:t>
      </w:r>
      <w:r w:rsidRPr="00E6597C">
        <w:rPr>
          <w:rFonts w:ascii="GHEA Grapalat" w:hAnsi="GHEA Grapalat" w:cs="Sylfaen"/>
          <w:sz w:val="20"/>
        </w:rPr>
        <w:t>գործընթացին</w:t>
      </w:r>
      <w:r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Sylfaen"/>
          <w:sz w:val="20"/>
          <w:lang w:val="af-ZA"/>
        </w:rPr>
        <w:t xml:space="preserve"> </w:t>
      </w:r>
      <w:r w:rsidRPr="00E6597C">
        <w:rPr>
          <w:rFonts w:ascii="GHEA Grapalat" w:hAnsi="GHEA Grapalat" w:cs="Sylfaen"/>
          <w:sz w:val="20"/>
        </w:rPr>
        <w:t>իրավունք</w:t>
      </w:r>
      <w:r w:rsidRPr="00E6597C">
        <w:rPr>
          <w:rFonts w:ascii="GHEA Grapalat" w:hAnsi="GHEA Grapalat" w:cs="Sylfaen"/>
          <w:sz w:val="20"/>
          <w:lang w:val="af-ZA"/>
        </w:rPr>
        <w:t xml:space="preserve"> </w:t>
      </w:r>
      <w:r w:rsidRPr="00E6597C">
        <w:rPr>
          <w:rFonts w:ascii="GHEA Grapalat" w:hAnsi="GHEA Grapalat" w:cs="Sylfaen"/>
          <w:sz w:val="20"/>
        </w:rPr>
        <w:t>չունեցող</w:t>
      </w:r>
      <w:r w:rsidRPr="00E6597C">
        <w:rPr>
          <w:rFonts w:ascii="GHEA Grapalat" w:hAnsi="GHEA Grapalat" w:cs="Sylfaen"/>
          <w:sz w:val="20"/>
          <w:lang w:val="af-ZA"/>
        </w:rPr>
        <w:t xml:space="preserve"> </w:t>
      </w:r>
      <w:r w:rsidRPr="00E6597C">
        <w:rPr>
          <w:rFonts w:ascii="GHEA Grapalat" w:hAnsi="GHEA Grapalat" w:cs="Sylfaen"/>
          <w:sz w:val="20"/>
        </w:rPr>
        <w:t>մասնակիցների</w:t>
      </w:r>
      <w:r w:rsidRPr="00E6597C">
        <w:rPr>
          <w:rFonts w:ascii="GHEA Grapalat" w:hAnsi="GHEA Grapalat" w:cs="Sylfaen"/>
          <w:sz w:val="20"/>
          <w:lang w:val="af-ZA"/>
        </w:rPr>
        <w:t xml:space="preserve"> </w:t>
      </w:r>
      <w:r w:rsidRPr="00E6597C">
        <w:rPr>
          <w:rFonts w:ascii="GHEA Grapalat" w:hAnsi="GHEA Grapalat" w:cs="Sylfaen"/>
          <w:sz w:val="20"/>
        </w:rPr>
        <w:t>ցուցակում</w:t>
      </w:r>
      <w:r w:rsidRPr="00E6597C">
        <w:rPr>
          <w:rFonts w:ascii="GHEA Grapalat" w:hAnsi="GHEA Grapalat" w:cs="Sylfaen"/>
          <w:sz w:val="20"/>
          <w:lang w:val="af-ZA"/>
        </w:rPr>
        <w:t xml:space="preserve"> </w:t>
      </w:r>
      <w:r w:rsidRPr="00E6597C">
        <w:rPr>
          <w:rFonts w:ascii="GHEA Grapalat" w:hAnsi="GHEA Grapalat" w:cs="Sylfaen"/>
          <w:sz w:val="20"/>
        </w:rPr>
        <w:t>ներառելու</w:t>
      </w:r>
      <w:r w:rsidRPr="00E6597C">
        <w:rPr>
          <w:rFonts w:ascii="GHEA Grapalat" w:hAnsi="GHEA Grapalat" w:cs="Sylfaen"/>
          <w:sz w:val="20"/>
          <w:lang w:val="af-ZA"/>
        </w:rPr>
        <w:t xml:space="preserve"> </w:t>
      </w:r>
      <w:r w:rsidRPr="00E6597C">
        <w:rPr>
          <w:rFonts w:ascii="GHEA Grapalat" w:hAnsi="GHEA Grapalat" w:cs="Sylfaen"/>
          <w:sz w:val="20"/>
        </w:rPr>
        <w:t>ընթացակարգ</w:t>
      </w:r>
      <w:bookmarkEnd w:id="8"/>
      <w:r w:rsidRPr="00E6597C">
        <w:rPr>
          <w:rFonts w:ascii="GHEA Grapalat" w:hAnsi="GHEA Grapalat" w:cs="Sylfaen"/>
          <w:sz w:val="20"/>
          <w:lang w:val="af-ZA"/>
        </w:rPr>
        <w:t xml:space="preserve">: </w:t>
      </w:r>
      <w:r w:rsidRPr="00E6597C">
        <w:rPr>
          <w:rFonts w:ascii="GHEA Grapalat" w:hAnsi="GHEA Grapalat" w:cs="Sylfaen"/>
          <w:sz w:val="20"/>
        </w:rPr>
        <w:t>Ընդ</w:t>
      </w:r>
      <w:r w:rsidRPr="00E6597C">
        <w:rPr>
          <w:rFonts w:ascii="GHEA Grapalat" w:hAnsi="GHEA Grapalat" w:cs="Sylfaen"/>
          <w:sz w:val="20"/>
          <w:lang w:val="af-ZA"/>
        </w:rPr>
        <w:t xml:space="preserve"> </w:t>
      </w:r>
      <w:r w:rsidRPr="00E6597C">
        <w:rPr>
          <w:rFonts w:ascii="GHEA Grapalat" w:hAnsi="GHEA Grapalat" w:cs="Sylfaen"/>
          <w:sz w:val="20"/>
        </w:rPr>
        <w:t>որում</w:t>
      </w:r>
      <w:r w:rsidRPr="00E6597C">
        <w:rPr>
          <w:rFonts w:ascii="GHEA Grapalat" w:hAnsi="GHEA Grapalat" w:cs="Sylfaen"/>
          <w:sz w:val="20"/>
          <w:lang w:val="af-ZA"/>
        </w:rPr>
        <w:t xml:space="preserve">, </w:t>
      </w:r>
      <w:r w:rsidRPr="00E6597C">
        <w:rPr>
          <w:rFonts w:ascii="GHEA Grapalat" w:hAnsi="GHEA Grapalat" w:cs="Sylfaen"/>
          <w:sz w:val="20"/>
        </w:rPr>
        <w:t>եթե</w:t>
      </w:r>
      <w:r w:rsidRPr="00E6597C">
        <w:rPr>
          <w:rFonts w:ascii="GHEA Grapalat" w:hAnsi="GHEA Grapalat" w:cs="Sylfaen"/>
          <w:sz w:val="20"/>
          <w:lang w:val="af-ZA"/>
        </w:rPr>
        <w:t xml:space="preserve"> </w:t>
      </w:r>
      <w:r w:rsidRPr="00E6597C">
        <w:rPr>
          <w:rFonts w:ascii="GHEA Grapalat" w:hAnsi="GHEA Grapalat" w:cs="Sylfaen"/>
          <w:sz w:val="20"/>
        </w:rPr>
        <w:t>մասնակցի</w:t>
      </w:r>
      <w:r w:rsidRPr="00E6597C">
        <w:rPr>
          <w:rFonts w:ascii="GHEA Grapalat" w:hAnsi="GHEA Grapalat" w:cs="Sylfaen"/>
          <w:sz w:val="20"/>
          <w:lang w:val="af-ZA"/>
        </w:rPr>
        <w:t xml:space="preserve"> </w:t>
      </w:r>
      <w:r w:rsidRPr="00E6597C">
        <w:rPr>
          <w:rFonts w:ascii="GHEA Grapalat" w:hAnsi="GHEA Grapalat" w:cs="Sylfaen"/>
          <w:sz w:val="20"/>
        </w:rPr>
        <w:t>գնումներին</w:t>
      </w:r>
      <w:r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Sylfaen"/>
          <w:sz w:val="20"/>
          <w:lang w:val="af-ZA"/>
        </w:rPr>
        <w:t xml:space="preserve"> </w:t>
      </w:r>
      <w:r w:rsidRPr="00E6597C">
        <w:rPr>
          <w:rFonts w:ascii="GHEA Grapalat" w:hAnsi="GHEA Grapalat" w:cs="Sylfaen"/>
          <w:sz w:val="20"/>
        </w:rPr>
        <w:t>իրավունք</w:t>
      </w:r>
      <w:r w:rsidRPr="00E6597C">
        <w:rPr>
          <w:rFonts w:ascii="GHEA Grapalat" w:hAnsi="GHEA Grapalat" w:cs="Sylfaen"/>
          <w:sz w:val="20"/>
          <w:lang w:val="af-ZA"/>
        </w:rPr>
        <w:t xml:space="preserve"> </w:t>
      </w:r>
      <w:r w:rsidRPr="00E6597C">
        <w:rPr>
          <w:rFonts w:ascii="GHEA Grapalat" w:hAnsi="GHEA Grapalat" w:cs="Sylfaen"/>
          <w:sz w:val="20"/>
        </w:rPr>
        <w:t>ունենալու</w:t>
      </w:r>
      <w:r w:rsidRPr="00E6597C">
        <w:rPr>
          <w:rFonts w:ascii="GHEA Grapalat" w:hAnsi="GHEA Grapalat" w:cs="Sylfaen"/>
          <w:sz w:val="20"/>
          <w:lang w:val="hy-AM"/>
        </w:rPr>
        <w:t xml:space="preserve"> մասին հավաստումը</w:t>
      </w:r>
      <w:r w:rsidRPr="00E6597C">
        <w:rPr>
          <w:rFonts w:ascii="GHEA Grapalat" w:hAnsi="GHEA Grapalat" w:cs="Sylfaen"/>
          <w:sz w:val="20"/>
          <w:lang w:val="af-ZA"/>
        </w:rPr>
        <w:t xml:space="preserve"> </w:t>
      </w:r>
      <w:r w:rsidRPr="00E6597C">
        <w:rPr>
          <w:rFonts w:ascii="GHEA Grapalat" w:hAnsi="GHEA Grapalat" w:cs="Sylfaen"/>
          <w:sz w:val="20"/>
        </w:rPr>
        <w:t>որակվում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rPr>
        <w:t>որպես</w:t>
      </w:r>
      <w:r w:rsidRPr="00E6597C">
        <w:rPr>
          <w:rFonts w:ascii="GHEA Grapalat" w:hAnsi="GHEA Grapalat" w:cs="Sylfaen"/>
          <w:sz w:val="20"/>
          <w:lang w:val="af-ZA"/>
        </w:rPr>
        <w:t xml:space="preserve"> </w:t>
      </w:r>
      <w:r w:rsidRPr="00E6597C">
        <w:rPr>
          <w:rFonts w:ascii="GHEA Grapalat" w:hAnsi="GHEA Grapalat" w:cs="Sylfaen"/>
          <w:sz w:val="20"/>
        </w:rPr>
        <w:t>իրականությանը</w:t>
      </w:r>
      <w:r w:rsidRPr="00E6597C">
        <w:rPr>
          <w:rFonts w:ascii="GHEA Grapalat" w:hAnsi="GHEA Grapalat" w:cs="Sylfaen"/>
          <w:sz w:val="20"/>
          <w:lang w:val="af-ZA"/>
        </w:rPr>
        <w:t xml:space="preserve"> </w:t>
      </w:r>
      <w:r w:rsidRPr="00E6597C">
        <w:rPr>
          <w:rFonts w:ascii="GHEA Grapalat" w:hAnsi="GHEA Grapalat" w:cs="Sylfaen"/>
          <w:sz w:val="20"/>
        </w:rPr>
        <w:t>չհամապատասխանող</w:t>
      </w:r>
      <w:r w:rsidRPr="00E6597C">
        <w:rPr>
          <w:rFonts w:ascii="GHEA Grapalat" w:hAnsi="GHEA Grapalat" w:cs="Sylfaen"/>
          <w:sz w:val="20"/>
          <w:lang w:val="af-ZA"/>
        </w:rPr>
        <w:t xml:space="preserve"> </w:t>
      </w:r>
      <w:r w:rsidRPr="00E6597C">
        <w:rPr>
          <w:rFonts w:ascii="GHEA Grapalat" w:hAnsi="GHEA Grapalat" w:cs="Sylfaen"/>
          <w:sz w:val="20"/>
        </w:rPr>
        <w:t>կամ</w:t>
      </w:r>
      <w:r w:rsidRPr="00E6597C">
        <w:rPr>
          <w:rFonts w:ascii="GHEA Grapalat" w:hAnsi="GHEA Grapalat" w:cs="Sylfaen"/>
          <w:sz w:val="20"/>
          <w:lang w:val="af-ZA"/>
        </w:rPr>
        <w:t xml:space="preserve"> </w:t>
      </w:r>
      <w:r w:rsidRPr="00E6597C">
        <w:rPr>
          <w:rFonts w:ascii="GHEA Grapalat" w:hAnsi="GHEA Grapalat" w:cs="Sylfaen"/>
          <w:sz w:val="20"/>
        </w:rPr>
        <w:t>մասնակիցը</w:t>
      </w:r>
      <w:r w:rsidRPr="00E6597C">
        <w:rPr>
          <w:rFonts w:ascii="GHEA Grapalat" w:hAnsi="GHEA Grapalat" w:cs="Sylfaen"/>
          <w:sz w:val="20"/>
          <w:lang w:val="af-ZA"/>
        </w:rPr>
        <w:t xml:space="preserve"> սույն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սահմանված</w:t>
      </w:r>
      <w:r w:rsidRPr="00E6597C">
        <w:rPr>
          <w:rFonts w:ascii="GHEA Grapalat" w:hAnsi="GHEA Grapalat" w:cs="Sylfaen"/>
          <w:sz w:val="20"/>
          <w:lang w:val="af-ZA"/>
        </w:rPr>
        <w:t xml:space="preserve"> </w:t>
      </w:r>
      <w:r w:rsidRPr="00E6597C">
        <w:rPr>
          <w:rFonts w:ascii="GHEA Grapalat" w:hAnsi="GHEA Grapalat" w:cs="Sylfaen"/>
          <w:sz w:val="20"/>
        </w:rPr>
        <w:t>կարգով</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ժամկետներում</w:t>
      </w:r>
      <w:r w:rsidRPr="00E6597C">
        <w:rPr>
          <w:rFonts w:ascii="GHEA Grapalat" w:hAnsi="GHEA Grapalat" w:cs="Sylfaen"/>
          <w:sz w:val="20"/>
          <w:lang w:val="af-ZA"/>
        </w:rPr>
        <w:t xml:space="preserve"> </w:t>
      </w:r>
      <w:r w:rsidRPr="00E6597C">
        <w:rPr>
          <w:rFonts w:ascii="GHEA Grapalat" w:hAnsi="GHEA Grapalat" w:cs="Sylfaen"/>
          <w:sz w:val="20"/>
        </w:rPr>
        <w:t>չի</w:t>
      </w:r>
      <w:r w:rsidRPr="00E6597C">
        <w:rPr>
          <w:rFonts w:ascii="GHEA Grapalat" w:hAnsi="GHEA Grapalat" w:cs="Sylfaen"/>
          <w:sz w:val="20"/>
          <w:lang w:val="af-ZA"/>
        </w:rPr>
        <w:t xml:space="preserve"> </w:t>
      </w:r>
      <w:r w:rsidRPr="00E6597C">
        <w:rPr>
          <w:rFonts w:ascii="GHEA Grapalat" w:hAnsi="GHEA Grapalat" w:cs="Sylfaen"/>
          <w:sz w:val="20"/>
        </w:rPr>
        <w:t>ներկայացնում</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փաստաթղթերը</w:t>
      </w:r>
      <w:r w:rsidRPr="00E6597C">
        <w:rPr>
          <w:rFonts w:ascii="GHEA Grapalat" w:hAnsi="GHEA Grapalat" w:cs="Sylfaen"/>
          <w:sz w:val="20"/>
          <w:lang w:val="af-ZA"/>
        </w:rPr>
        <w:t xml:space="preserve">, </w:t>
      </w:r>
      <w:r w:rsidRPr="00E6597C">
        <w:rPr>
          <w:rFonts w:ascii="GHEA Grapalat" w:hAnsi="GHEA Grapalat" w:cs="Sylfaen"/>
          <w:sz w:val="20"/>
        </w:rPr>
        <w:t>կամ</w:t>
      </w:r>
      <w:r w:rsidRPr="00E6597C">
        <w:rPr>
          <w:rFonts w:ascii="GHEA Grapalat" w:hAnsi="GHEA Grapalat" w:cs="Sylfaen"/>
          <w:sz w:val="20"/>
          <w:lang w:val="af-ZA"/>
        </w:rPr>
        <w:t xml:space="preserve"> </w:t>
      </w:r>
      <w:r w:rsidRPr="00E6597C">
        <w:rPr>
          <w:rFonts w:ascii="GHEA Grapalat" w:hAnsi="GHEA Grapalat" w:cs="Sylfaen"/>
          <w:sz w:val="20"/>
        </w:rPr>
        <w:t>ընտրված</w:t>
      </w:r>
      <w:r w:rsidRPr="00E6597C">
        <w:rPr>
          <w:rFonts w:ascii="GHEA Grapalat" w:hAnsi="GHEA Grapalat" w:cs="Sylfaen"/>
          <w:sz w:val="20"/>
          <w:lang w:val="af-ZA"/>
        </w:rPr>
        <w:t xml:space="preserve"> </w:t>
      </w:r>
      <w:r w:rsidRPr="00E6597C">
        <w:rPr>
          <w:rFonts w:ascii="GHEA Grapalat" w:hAnsi="GHEA Grapalat" w:cs="Sylfaen"/>
          <w:sz w:val="20"/>
        </w:rPr>
        <w:t>մասնակիցը</w:t>
      </w:r>
      <w:r w:rsidRPr="00E6597C">
        <w:rPr>
          <w:rFonts w:ascii="GHEA Grapalat" w:hAnsi="GHEA Grapalat" w:cs="Sylfaen"/>
          <w:sz w:val="20"/>
          <w:lang w:val="af-ZA"/>
        </w:rPr>
        <w:t xml:space="preserve"> </w:t>
      </w:r>
      <w:r w:rsidRPr="00E6597C">
        <w:rPr>
          <w:rFonts w:ascii="GHEA Grapalat" w:hAnsi="GHEA Grapalat" w:cs="Sylfaen"/>
          <w:sz w:val="20"/>
        </w:rPr>
        <w:t>չի</w:t>
      </w:r>
      <w:r w:rsidRPr="00E6597C">
        <w:rPr>
          <w:rFonts w:ascii="GHEA Grapalat" w:hAnsi="GHEA Grapalat" w:cs="Sylfaen"/>
          <w:sz w:val="20"/>
          <w:lang w:val="af-ZA"/>
        </w:rPr>
        <w:t xml:space="preserve"> </w:t>
      </w:r>
      <w:r w:rsidRPr="00E6597C">
        <w:rPr>
          <w:rFonts w:ascii="GHEA Grapalat" w:hAnsi="GHEA Grapalat" w:cs="Sylfaen"/>
          <w:sz w:val="20"/>
        </w:rPr>
        <w:t>ներկայացնում</w:t>
      </w:r>
      <w:r w:rsidRPr="00E6597C">
        <w:rPr>
          <w:rFonts w:ascii="GHEA Grapalat" w:hAnsi="GHEA Grapalat" w:cs="Sylfaen"/>
          <w:sz w:val="20"/>
          <w:lang w:val="af-ZA"/>
        </w:rPr>
        <w:t xml:space="preserve"> </w:t>
      </w:r>
      <w:r w:rsidRPr="00E6597C">
        <w:rPr>
          <w:rFonts w:ascii="GHEA Grapalat" w:hAnsi="GHEA Grapalat" w:cs="Sylfaen"/>
          <w:sz w:val="20"/>
        </w:rPr>
        <w:t>որակավորման</w:t>
      </w:r>
      <w:r w:rsidRPr="00E6597C">
        <w:rPr>
          <w:rFonts w:ascii="GHEA Grapalat" w:hAnsi="GHEA Grapalat" w:cs="Sylfaen"/>
          <w:sz w:val="20"/>
          <w:lang w:val="af-ZA"/>
        </w:rPr>
        <w:t xml:space="preserve"> </w:t>
      </w:r>
      <w:r w:rsidRPr="00E6597C">
        <w:rPr>
          <w:rFonts w:ascii="GHEA Grapalat" w:hAnsi="GHEA Grapalat" w:cs="Sylfaen"/>
          <w:sz w:val="20"/>
        </w:rPr>
        <w:t>ապահովումը</w:t>
      </w:r>
      <w:r w:rsidRPr="00E6597C">
        <w:rPr>
          <w:rFonts w:ascii="GHEA Grapalat" w:hAnsi="GHEA Grapalat" w:cs="Sylfaen"/>
          <w:sz w:val="20"/>
          <w:lang w:val="af-ZA"/>
        </w:rPr>
        <w:t xml:space="preserve">, </w:t>
      </w:r>
      <w:r w:rsidRPr="00E6597C">
        <w:rPr>
          <w:rFonts w:ascii="GHEA Grapalat" w:hAnsi="GHEA Grapalat" w:cs="Sylfaen"/>
          <w:sz w:val="20"/>
        </w:rPr>
        <w:t>ապա</w:t>
      </w:r>
      <w:r w:rsidRPr="00E6597C">
        <w:rPr>
          <w:rFonts w:ascii="GHEA Grapalat" w:hAnsi="GHEA Grapalat" w:cs="Sylfaen"/>
          <w:sz w:val="20"/>
          <w:lang w:val="af-ZA"/>
        </w:rPr>
        <w:t xml:space="preserve"> </w:t>
      </w:r>
      <w:r w:rsidRPr="00E6597C">
        <w:rPr>
          <w:rFonts w:ascii="GHEA Grapalat" w:hAnsi="GHEA Grapalat" w:cs="Sylfaen"/>
          <w:sz w:val="20"/>
        </w:rPr>
        <w:t>այդ</w:t>
      </w:r>
      <w:r w:rsidRPr="00E6597C">
        <w:rPr>
          <w:rFonts w:ascii="GHEA Grapalat" w:hAnsi="GHEA Grapalat" w:cs="Sylfaen"/>
          <w:sz w:val="20"/>
          <w:lang w:val="af-ZA"/>
        </w:rPr>
        <w:t xml:space="preserve"> </w:t>
      </w:r>
      <w:r w:rsidRPr="00E6597C">
        <w:rPr>
          <w:rFonts w:ascii="GHEA Grapalat" w:hAnsi="GHEA Grapalat" w:cs="Sylfaen"/>
          <w:sz w:val="20"/>
        </w:rPr>
        <w:t>հանգամանքը</w:t>
      </w:r>
      <w:r w:rsidRPr="00E6597C">
        <w:rPr>
          <w:rFonts w:ascii="GHEA Grapalat" w:hAnsi="GHEA Grapalat" w:cs="Sylfaen"/>
          <w:sz w:val="20"/>
          <w:lang w:val="af-ZA"/>
        </w:rPr>
        <w:t xml:space="preserve"> </w:t>
      </w:r>
      <w:r w:rsidRPr="00E6597C">
        <w:rPr>
          <w:rFonts w:ascii="GHEA Grapalat" w:hAnsi="GHEA Grapalat" w:cs="Sylfaen"/>
          <w:sz w:val="20"/>
        </w:rPr>
        <w:t>համարվում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որպես</w:t>
      </w:r>
      <w:r w:rsidRPr="00E6597C">
        <w:rPr>
          <w:rFonts w:ascii="GHEA Grapalat" w:hAnsi="GHEA Grapalat" w:cs="Sylfaen"/>
          <w:sz w:val="20"/>
          <w:lang w:val="af-ZA"/>
        </w:rPr>
        <w:t xml:space="preserve"> </w:t>
      </w: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գործընթացի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ստանձնված</w:t>
      </w:r>
      <w:r w:rsidRPr="00E6597C">
        <w:rPr>
          <w:rFonts w:ascii="GHEA Grapalat" w:hAnsi="GHEA Grapalat" w:cs="Sylfaen"/>
          <w:sz w:val="20"/>
          <w:lang w:val="af-ZA"/>
        </w:rPr>
        <w:t xml:space="preserve"> </w:t>
      </w:r>
      <w:r w:rsidRPr="00E6597C">
        <w:rPr>
          <w:rFonts w:ascii="GHEA Grapalat" w:hAnsi="GHEA Grapalat" w:cs="Sylfaen"/>
          <w:sz w:val="20"/>
        </w:rPr>
        <w:t>պարտավորության</w:t>
      </w:r>
      <w:r w:rsidRPr="00E6597C">
        <w:rPr>
          <w:rFonts w:ascii="GHEA Grapalat" w:hAnsi="GHEA Grapalat" w:cs="Sylfaen"/>
          <w:sz w:val="20"/>
          <w:lang w:val="af-ZA"/>
        </w:rPr>
        <w:t xml:space="preserve"> խախտում: </w:t>
      </w:r>
    </w:p>
    <w:p w:rsidR="00D43703" w:rsidRPr="00E6597C" w:rsidRDefault="00D43703" w:rsidP="00D43703">
      <w:pPr>
        <w:ind w:firstLine="375"/>
        <w:jc w:val="both"/>
        <w:rPr>
          <w:rFonts w:ascii="GHEA Grapalat" w:hAnsi="GHEA Grapalat"/>
          <w:sz w:val="20"/>
          <w:szCs w:val="20"/>
          <w:lang w:val="af-ZA"/>
        </w:rPr>
      </w:pPr>
      <w:r w:rsidRPr="00E6597C">
        <w:rPr>
          <w:rFonts w:ascii="GHEA Grapalat" w:hAnsi="GHEA Grapalat"/>
          <w:color w:val="000000"/>
          <w:sz w:val="20"/>
          <w:szCs w:val="20"/>
          <w:lang w:val="af-ZA"/>
        </w:rPr>
        <w:t xml:space="preserve">      8.</w:t>
      </w:r>
      <w:r>
        <w:rPr>
          <w:rFonts w:ascii="GHEA Grapalat" w:hAnsi="GHEA Grapalat"/>
          <w:color w:val="000000"/>
          <w:sz w:val="20"/>
          <w:szCs w:val="20"/>
          <w:lang w:val="af-ZA"/>
        </w:rPr>
        <w:t>13</w:t>
      </w:r>
      <w:r w:rsidRPr="00E6597C">
        <w:rPr>
          <w:rFonts w:ascii="GHEA Grapalat" w:hAnsi="GHEA Grapalat"/>
          <w:color w:val="000000"/>
          <w:sz w:val="20"/>
          <w:szCs w:val="20"/>
          <w:lang w:val="af-ZA"/>
        </w:rPr>
        <w:t xml:space="preserve"> </w:t>
      </w:r>
      <w:r w:rsidRPr="00E6597C">
        <w:rPr>
          <w:rFonts w:ascii="GHEA Grapalat" w:hAnsi="GHEA Grapalat"/>
          <w:color w:val="000000"/>
          <w:sz w:val="20"/>
          <w:szCs w:val="20"/>
        </w:rPr>
        <w:t>Ե</w:t>
      </w:r>
      <w:r w:rsidRPr="00E6597C">
        <w:rPr>
          <w:rFonts w:ascii="GHEA Grapalat" w:hAnsi="GHEA Grapalat"/>
          <w:color w:val="000000"/>
          <w:sz w:val="20"/>
          <w:szCs w:val="20"/>
          <w:lang w:val="hy-AM"/>
        </w:rPr>
        <w:t>թե մասնակից</w:t>
      </w:r>
      <w:r w:rsidRPr="00E6597C">
        <w:rPr>
          <w:rFonts w:ascii="GHEA Grapalat" w:hAnsi="GHEA Grapalat"/>
          <w:color w:val="000000"/>
          <w:sz w:val="20"/>
          <w:szCs w:val="20"/>
        </w:rPr>
        <w:t>ն</w:t>
      </w:r>
      <w:r w:rsidRPr="00E6597C">
        <w:rPr>
          <w:rFonts w:ascii="GHEA Grapalat" w:hAnsi="GHEA Grapalat"/>
          <w:color w:val="000000"/>
          <w:sz w:val="20"/>
          <w:szCs w:val="20"/>
          <w:lang w:val="hy-AM"/>
        </w:rPr>
        <w:t xml:space="preserve"> </w:t>
      </w:r>
      <w:r w:rsidRPr="00E6597C">
        <w:rPr>
          <w:rFonts w:ascii="GHEA Grapalat" w:hAnsi="GHEA Grapalat"/>
          <w:color w:val="000000"/>
          <w:sz w:val="20"/>
          <w:szCs w:val="20"/>
        </w:rPr>
        <w:t>Օ</w:t>
      </w:r>
      <w:r w:rsidRPr="00E6597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E6597C">
        <w:rPr>
          <w:rFonts w:ascii="GHEA Grapalat" w:hAnsi="GHEA Grapalat" w:cs="Sylfaen"/>
          <w:sz w:val="20"/>
          <w:szCs w:val="20"/>
          <w:lang w:val="af-ZA"/>
        </w:rPr>
        <w:t>:</w:t>
      </w:r>
    </w:p>
    <w:p w:rsidR="00D43703" w:rsidRPr="00E6597C" w:rsidRDefault="00D43703" w:rsidP="00D43703">
      <w:pPr>
        <w:pStyle w:val="norm"/>
        <w:spacing w:line="240" w:lineRule="auto"/>
        <w:ind w:firstLine="706"/>
        <w:rPr>
          <w:rFonts w:ascii="GHEA Grapalat" w:hAnsi="GHEA Grapalat" w:cs="Sylfaen"/>
          <w:sz w:val="20"/>
          <w:szCs w:val="24"/>
          <w:lang w:val="af-ZA" w:eastAsia="en-US"/>
        </w:rPr>
      </w:pPr>
      <w:r w:rsidRPr="00E6597C">
        <w:rPr>
          <w:rFonts w:ascii="GHEA Grapalat" w:hAnsi="GHEA Grapalat" w:cs="Sylfaen"/>
          <w:sz w:val="20"/>
          <w:szCs w:val="24"/>
          <w:lang w:val="af-ZA" w:eastAsia="en-US"/>
        </w:rPr>
        <w:t>8.</w:t>
      </w:r>
      <w:r>
        <w:rPr>
          <w:rFonts w:ascii="GHEA Grapalat" w:hAnsi="GHEA Grapalat" w:cs="Sylfaen"/>
          <w:sz w:val="20"/>
          <w:szCs w:val="24"/>
          <w:lang w:val="af-ZA" w:eastAsia="en-US"/>
        </w:rPr>
        <w:t>14</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1-</w:t>
      </w:r>
      <w:r w:rsidRPr="00E6597C">
        <w:rPr>
          <w:rFonts w:ascii="GHEA Grapalat" w:hAnsi="GHEA Grapalat" w:cs="Sylfaen"/>
          <w:sz w:val="20"/>
          <w:szCs w:val="24"/>
          <w:lang w:val="ru-RU" w:eastAsia="en-US"/>
        </w:rPr>
        <w:t>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w:t>
      </w:r>
      <w:r w:rsidRPr="00E6597C">
        <w:rPr>
          <w:rFonts w:ascii="GHEA Grapalat" w:hAnsi="GHEA Grapalat" w:cs="Sylfaen"/>
          <w:sz w:val="20"/>
          <w:szCs w:val="24"/>
          <w:lang w:val="af-ZA" w:eastAsia="en-US"/>
        </w:rPr>
        <w:t xml:space="preserve"> 8.8 և 8.9</w:t>
      </w:r>
      <w:r w:rsidRPr="00E6597C">
        <w:rPr>
          <w:rFonts w:ascii="GHEA Grapalat" w:hAnsi="GHEA Grapalat" w:cs="Sylfaen"/>
          <w:sz w:val="20"/>
          <w:szCs w:val="24"/>
          <w:lang w:val="ru-RU" w:eastAsia="en-US"/>
        </w:rPr>
        <w:t>կետ</w:t>
      </w:r>
      <w:r w:rsidRPr="00E6597C">
        <w:rPr>
          <w:rFonts w:ascii="GHEA Grapalat" w:hAnsi="GHEA Grapalat" w:cs="Sylfaen"/>
          <w:sz w:val="20"/>
          <w:szCs w:val="24"/>
          <w:lang w:eastAsia="en-US"/>
        </w:rPr>
        <w:t>եր</w:t>
      </w:r>
      <w:r w:rsidRPr="00E6597C">
        <w:rPr>
          <w:rFonts w:ascii="GHEA Grapalat" w:hAnsi="GHEA Grapalat" w:cs="Sylfaen"/>
          <w:sz w:val="20"/>
          <w:szCs w:val="24"/>
          <w:lang w:val="ru-RU" w:eastAsia="en-US"/>
        </w:rPr>
        <w:t>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նշված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փաստաթղթերը</w:t>
      </w:r>
      <w:r w:rsidRPr="00E6597C">
        <w:rPr>
          <w:rFonts w:ascii="GHEA Grapalat" w:hAnsi="GHEA Grapalat" w:cs="Sylfaen"/>
          <w:sz w:val="20"/>
          <w:szCs w:val="24"/>
          <w:lang w:val="af-ZA" w:eastAsia="en-US"/>
        </w:rPr>
        <w:t xml:space="preserve"> մասնակիցը </w:t>
      </w:r>
      <w:r w:rsidRPr="00E6597C">
        <w:rPr>
          <w:rFonts w:ascii="GHEA Grapalat" w:hAnsi="GHEA Grapalat" w:cs="Sylfaen"/>
          <w:sz w:val="20"/>
          <w:szCs w:val="24"/>
          <w:lang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ժամկետում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ru-RU" w:eastAsia="en-US"/>
        </w:rPr>
        <w:t>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w:t>
      </w:r>
      <w:r w:rsidRPr="00E6597C">
        <w:rPr>
          <w:rFonts w:ascii="GHEA Grapalat" w:hAnsi="GHEA Grapalat" w:cs="Sylfaen"/>
          <w:sz w:val="20"/>
          <w:szCs w:val="24"/>
          <w:lang w:eastAsia="en-US"/>
        </w:rPr>
        <w:t>ն</w:t>
      </w:r>
      <w:r w:rsidRPr="00E6597C">
        <w:rPr>
          <w:rFonts w:ascii="GHEA Grapalat" w:hAnsi="GHEA Grapalat" w:cs="Sylfaen"/>
          <w:sz w:val="20"/>
          <w:szCs w:val="24"/>
          <w:lang w:val="ru-RU" w:eastAsia="en-US"/>
        </w:rPr>
        <w:t>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վերջինիս՝ </w:t>
      </w:r>
      <w:r w:rsidRPr="00E6597C">
        <w:rPr>
          <w:rFonts w:ascii="GHEA Grapalat" w:hAnsi="GHEA Grapalat" w:cs="Sylfaen"/>
          <w:sz w:val="20"/>
          <w:szCs w:val="24"/>
          <w:lang w:val="ru-RU"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էլեկտրոնային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փոստին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ուղարկելու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պարտավոր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փաստաթղթերն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ստանալու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հաստատել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դրանց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ստանալու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հանգամանքը՝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սույն</w:t>
      </w:r>
      <w:r w:rsidRPr="00E6597C">
        <w:rPr>
          <w:rFonts w:ascii="GHEA Grapalat" w:hAnsi="GHEA Grapalat" w:cs="Sylfaen"/>
          <w:sz w:val="20"/>
          <w:szCs w:val="24"/>
          <w:lang w:val="hy-AM" w:eastAsia="en-US"/>
        </w:rPr>
        <w:t xml:space="preserve"> </w:t>
      </w:r>
      <w:r w:rsidRPr="00E6597C">
        <w:rPr>
          <w:rFonts w:ascii="GHEA Grapalat" w:hAnsi="GHEA Grapalat" w:cs="Sylfaen"/>
          <w:sz w:val="20"/>
          <w:szCs w:val="24"/>
          <w:lang w:val="ru-RU" w:eastAsia="en-US"/>
        </w:rPr>
        <w:t>հրավերում</w:t>
      </w:r>
      <w:r w:rsidRPr="00E6597C">
        <w:rPr>
          <w:rFonts w:ascii="GHEA Grapalat" w:hAnsi="GHEA Grapalat" w:cs="Sylfaen"/>
          <w:sz w:val="20"/>
          <w:szCs w:val="24"/>
          <w:lang w:val="hy-AM" w:eastAsia="en-US"/>
        </w:rPr>
        <w:t xml:space="preserve"> </w:t>
      </w:r>
      <w:r w:rsidRPr="00E6597C">
        <w:rPr>
          <w:rFonts w:ascii="GHEA Grapalat" w:hAnsi="GHEA Grapalat" w:cs="Sylfaen"/>
          <w:sz w:val="20"/>
          <w:szCs w:val="24"/>
          <w:lang w:val="ru-RU" w:eastAsia="en-US"/>
        </w:rPr>
        <w:t>նշված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էլեկտրոնային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փոստից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էլեկտրոնային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փոստին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հավաստում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միջոցով</w:t>
      </w:r>
      <w:r w:rsidRPr="00E6597C">
        <w:rPr>
          <w:rFonts w:ascii="GHEA Grapalat" w:hAnsi="GHEA Grapalat" w:cs="Sylfaen"/>
          <w:sz w:val="20"/>
          <w:szCs w:val="24"/>
          <w:lang w:val="af-ZA" w:eastAsia="en-US"/>
        </w:rPr>
        <w:t>:</w:t>
      </w:r>
    </w:p>
    <w:p w:rsidR="00D43703" w:rsidRPr="00E6597C" w:rsidRDefault="00D43703" w:rsidP="00D43703">
      <w:pPr>
        <w:pStyle w:val="23"/>
        <w:spacing w:line="240" w:lineRule="auto"/>
        <w:ind w:firstLine="567"/>
        <w:rPr>
          <w:rFonts w:ascii="GHEA Grapalat" w:hAnsi="GHEA Grapalat" w:cs="Sylfaen"/>
          <w:szCs w:val="24"/>
        </w:rPr>
      </w:pPr>
      <w:r w:rsidRPr="00E6597C">
        <w:rPr>
          <w:rFonts w:ascii="GHEA Grapalat" w:hAnsi="GHEA Grapalat" w:cs="Sylfaen"/>
          <w:szCs w:val="24"/>
        </w:rPr>
        <w:t>8.</w:t>
      </w:r>
      <w:r>
        <w:rPr>
          <w:rFonts w:ascii="GHEA Grapalat" w:hAnsi="GHEA Grapalat" w:cs="Sylfaen"/>
          <w:szCs w:val="24"/>
        </w:rPr>
        <w:t xml:space="preserve">15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ներկա</w:t>
      </w:r>
      <w:r w:rsidRPr="00E6597C">
        <w:rPr>
          <w:rFonts w:ascii="GHEA Grapalat" w:hAnsi="GHEA Grapalat" w:cs="Sylfaen"/>
          <w:szCs w:val="24"/>
        </w:rPr>
        <w:t xml:space="preserve"> լինել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նիստերին։</w:t>
      </w:r>
      <w:r w:rsidRPr="00E6597C">
        <w:rPr>
          <w:rFonts w:ascii="GHEA Grapalat" w:hAnsi="GHEA Grapalat" w:cs="Sylfaen"/>
          <w:szCs w:val="24"/>
        </w:rPr>
        <w:t xml:space="preserve"> </w:t>
      </w:r>
      <w:r w:rsidRPr="00E6597C">
        <w:rPr>
          <w:rFonts w:ascii="GHEA Grapalat" w:hAnsi="GHEA Grapalat" w:cs="Sylfaen"/>
          <w:szCs w:val="24"/>
          <w:lang w:val="ru-RU"/>
        </w:rPr>
        <w:t>Մասնակիցները</w:t>
      </w:r>
      <w:r w:rsidRPr="00E6597C">
        <w:rPr>
          <w:rFonts w:ascii="GHEA Grapalat" w:hAnsi="GHEA Grapalat" w:cs="Sylfaen"/>
          <w:szCs w:val="24"/>
        </w:rPr>
        <w:t xml:space="preserve"> կամ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պահանջել</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w:t>
      </w:r>
      <w:r w:rsidRPr="00E6597C">
        <w:rPr>
          <w:rFonts w:ascii="GHEA Grapalat" w:hAnsi="GHEA Grapalat" w:cs="Sylfaen"/>
          <w:szCs w:val="24"/>
        </w:rPr>
        <w:t xml:space="preserve"> </w:t>
      </w:r>
      <w:r w:rsidRPr="00E6597C">
        <w:rPr>
          <w:rFonts w:ascii="GHEA Grapalat" w:hAnsi="GHEA Grapalat" w:cs="Sylfaen"/>
          <w:szCs w:val="24"/>
          <w:lang w:val="ru-RU"/>
        </w:rPr>
        <w:t>արձանագրությունների</w:t>
      </w:r>
      <w:r w:rsidRPr="00E6597C">
        <w:rPr>
          <w:rFonts w:ascii="GHEA Grapalat" w:hAnsi="GHEA Grapalat" w:cs="Sylfaen"/>
          <w:szCs w:val="24"/>
        </w:rPr>
        <w:t xml:space="preserve"> </w:t>
      </w:r>
      <w:r w:rsidRPr="00E6597C">
        <w:rPr>
          <w:rFonts w:ascii="GHEA Grapalat" w:hAnsi="GHEA Grapalat" w:cs="Sylfaen"/>
          <w:szCs w:val="24"/>
          <w:lang w:val="ru-RU"/>
        </w:rPr>
        <w:t>պատճենները</w:t>
      </w:r>
      <w:r w:rsidRPr="00E6597C">
        <w:rPr>
          <w:rFonts w:ascii="GHEA Grapalat" w:hAnsi="GHEA Grapalat" w:cs="Sylfaen"/>
          <w:szCs w:val="24"/>
        </w:rPr>
        <w:t xml:space="preserve">, </w:t>
      </w:r>
      <w:r w:rsidRPr="00E6597C">
        <w:rPr>
          <w:rFonts w:ascii="GHEA Grapalat" w:hAnsi="GHEA Grapalat" w:cs="Sylfaen"/>
          <w:szCs w:val="24"/>
          <w:lang w:val="ru-RU"/>
        </w:rPr>
        <w:t>որոնք</w:t>
      </w:r>
      <w:r w:rsidRPr="00E6597C">
        <w:rPr>
          <w:rFonts w:ascii="GHEA Grapalat" w:hAnsi="GHEA Grapalat" w:cs="Sylfaen"/>
          <w:szCs w:val="24"/>
        </w:rPr>
        <w:t xml:space="preserve"> </w:t>
      </w:r>
      <w:r w:rsidRPr="00E6597C">
        <w:rPr>
          <w:rFonts w:ascii="GHEA Grapalat" w:hAnsi="GHEA Grapalat" w:cs="Sylfaen"/>
          <w:szCs w:val="24"/>
          <w:lang w:val="ru-RU"/>
        </w:rPr>
        <w:t>տրամադրվում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մեկ</w:t>
      </w:r>
      <w:r w:rsidRPr="00E6597C">
        <w:rPr>
          <w:rFonts w:ascii="GHEA Grapalat" w:hAnsi="GHEA Grapalat" w:cs="Sylfaen"/>
          <w:szCs w:val="24"/>
        </w:rPr>
        <w:t xml:space="preserve"> </w:t>
      </w:r>
      <w:r w:rsidRPr="00E6597C">
        <w:rPr>
          <w:rFonts w:ascii="GHEA Grapalat" w:hAnsi="GHEA Grapalat" w:cs="Sylfaen"/>
          <w:szCs w:val="24"/>
          <w:lang w:val="ru-RU"/>
        </w:rPr>
        <w:t>օրացուցային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8.</w:t>
      </w:r>
      <w:r>
        <w:rPr>
          <w:rFonts w:ascii="GHEA Grapalat" w:hAnsi="GHEA Grapalat" w:cs="Sylfaen"/>
          <w:sz w:val="20"/>
          <w:lang w:val="af-ZA"/>
        </w:rPr>
        <w:t>16</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ծանուցումներն</w:t>
      </w:r>
      <w:r w:rsidRPr="00E6597C">
        <w:rPr>
          <w:rFonts w:ascii="GHEA Grapalat" w:hAnsi="GHEA Grapalat" w:cs="Sylfaen"/>
          <w:sz w:val="20"/>
          <w:lang w:val="af-ZA"/>
        </w:rPr>
        <w:t xml:space="preserve"> </w:t>
      </w:r>
      <w:r w:rsidRPr="00E6597C">
        <w:rPr>
          <w:rFonts w:ascii="GHEA Grapalat" w:hAnsi="GHEA Grapalat" w:cs="Sylfaen"/>
          <w:sz w:val="20"/>
          <w:lang w:val="ru-RU"/>
        </w:rPr>
        <w:t>ուղարկվում</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հայտում նշված էլեկտրոնային փոստին ուղարկելու միջոցով, </w:t>
      </w:r>
      <w:r w:rsidRPr="00E6597C">
        <w:rPr>
          <w:rFonts w:ascii="GHEA Grapalat" w:hAnsi="GHEA Grapalat" w:cs="Sylfaen"/>
          <w:sz w:val="20"/>
          <w:lang w:val="ru-RU"/>
        </w:rPr>
        <w:t>իսկ</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իր</w:t>
      </w:r>
      <w:r w:rsidRPr="00E6597C">
        <w:rPr>
          <w:rFonts w:ascii="GHEA Grapalat" w:hAnsi="GHEA Grapalat" w:cs="Sylfaen"/>
          <w:sz w:val="20"/>
          <w:lang w:val="af-ZA"/>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փոստից</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քարտուղարի</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փոստին</w:t>
      </w:r>
      <w:r w:rsidRPr="00E6597C">
        <w:rPr>
          <w:rFonts w:ascii="GHEA Grapalat" w:hAnsi="GHEA Grapalat" w:cs="Sylfaen"/>
          <w:sz w:val="20"/>
          <w:lang w:val="af-ZA"/>
        </w:rPr>
        <w:t xml:space="preserve"> </w:t>
      </w:r>
      <w:r w:rsidRPr="00E6597C">
        <w:rPr>
          <w:rFonts w:ascii="GHEA Grapalat" w:hAnsi="GHEA Grapalat"/>
          <w:sz w:val="20"/>
          <w:szCs w:val="20"/>
          <w:lang w:val="af-ZA"/>
        </w:rPr>
        <w:t>ուղարկվելու միջոցով:</w:t>
      </w:r>
    </w:p>
    <w:p w:rsidR="00D43703" w:rsidRPr="00E6597C" w:rsidRDefault="00D43703" w:rsidP="00D43703">
      <w:pPr>
        <w:ind w:firstLine="567"/>
        <w:jc w:val="both"/>
        <w:rPr>
          <w:rFonts w:ascii="GHEA Grapalat" w:hAnsi="GHEA Grapalat"/>
          <w:sz w:val="20"/>
          <w:szCs w:val="20"/>
          <w:lang w:val="af-ZA"/>
        </w:rPr>
      </w:pPr>
      <w:r w:rsidRPr="00E6597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D43703" w:rsidRPr="00E6597C" w:rsidRDefault="00D43703" w:rsidP="00D43703">
      <w:pPr>
        <w:pStyle w:val="23"/>
        <w:spacing w:line="240" w:lineRule="auto"/>
        <w:ind w:firstLine="567"/>
        <w:rPr>
          <w:rFonts w:ascii="GHEA Grapalat" w:hAnsi="GHEA Grapalat"/>
          <w:lang w:val="hy-AM"/>
        </w:rPr>
      </w:pPr>
      <w:r w:rsidRPr="00E6597C">
        <w:rPr>
          <w:rFonts w:ascii="GHEA Grapalat" w:hAnsi="GHEA Grapalat"/>
        </w:rPr>
        <w:t>8</w:t>
      </w:r>
      <w:r w:rsidRPr="00E6597C">
        <w:rPr>
          <w:rFonts w:ascii="GHEA Grapalat" w:hAnsi="GHEA Grapalat"/>
          <w:lang w:val="hy-AM"/>
        </w:rPr>
        <w:t>.</w:t>
      </w:r>
      <w:r w:rsidRPr="00D43703">
        <w:rPr>
          <w:rFonts w:ascii="GHEA Grapalat" w:hAnsi="GHEA Grapalat"/>
        </w:rPr>
        <w:t>17</w:t>
      </w:r>
      <w:r w:rsidRPr="00E6597C">
        <w:rPr>
          <w:rFonts w:ascii="GHEA Grapalat" w:hAnsi="GHEA Grapalat" w:cs="Sylfaen"/>
        </w:rPr>
        <w:t xml:space="preserve"> Հայտերի</w:t>
      </w:r>
      <w:r w:rsidRPr="00E6597C">
        <w:rPr>
          <w:rFonts w:ascii="GHEA Grapalat" w:hAnsi="GHEA Grapalat" w:cs="Arial"/>
        </w:rPr>
        <w:t xml:space="preserve"> </w:t>
      </w:r>
      <w:r w:rsidRPr="00E6597C">
        <w:rPr>
          <w:rFonts w:ascii="GHEA Grapalat" w:hAnsi="GHEA Grapalat" w:cs="Sylfaen"/>
        </w:rPr>
        <w:t>գնահատումը</w:t>
      </w:r>
      <w:r w:rsidRPr="00E6597C">
        <w:rPr>
          <w:rFonts w:ascii="GHEA Grapalat" w:hAnsi="GHEA Grapalat" w:cs="Arial"/>
        </w:rPr>
        <w:t xml:space="preserve"> </w:t>
      </w:r>
      <w:r w:rsidRPr="00E6597C">
        <w:rPr>
          <w:rFonts w:ascii="GHEA Grapalat" w:hAnsi="GHEA Grapalat" w:cs="Sylfaen"/>
        </w:rPr>
        <w:t>և</w:t>
      </w:r>
      <w:r w:rsidRPr="00E6597C">
        <w:rPr>
          <w:rFonts w:ascii="GHEA Grapalat" w:hAnsi="GHEA Grapalat" w:cs="Arial"/>
        </w:rPr>
        <w:t xml:space="preserve"> </w:t>
      </w:r>
      <w:r w:rsidRPr="00E6597C">
        <w:rPr>
          <w:rFonts w:ascii="GHEA Grapalat" w:hAnsi="GHEA Grapalat" w:cs="Sylfaen"/>
        </w:rPr>
        <w:t>ընտրված մասնակցի որոշումն</w:t>
      </w:r>
      <w:r w:rsidRPr="00E6597C">
        <w:rPr>
          <w:rFonts w:ascii="GHEA Grapalat" w:hAnsi="GHEA Grapalat" w:cs="Arial"/>
        </w:rPr>
        <w:t xml:space="preserve"> </w:t>
      </w:r>
      <w:r w:rsidRPr="00E6597C">
        <w:rPr>
          <w:rFonts w:ascii="GHEA Grapalat" w:hAnsi="GHEA Grapalat" w:cs="Sylfaen"/>
        </w:rPr>
        <w:t>իրականացվում</w:t>
      </w:r>
      <w:r w:rsidRPr="00E6597C">
        <w:rPr>
          <w:rFonts w:ascii="GHEA Grapalat" w:hAnsi="GHEA Grapalat" w:cs="Arial"/>
        </w:rPr>
        <w:t xml:space="preserve"> </w:t>
      </w:r>
      <w:r w:rsidRPr="00E6597C">
        <w:rPr>
          <w:rFonts w:ascii="GHEA Grapalat" w:hAnsi="GHEA Grapalat" w:cs="Sylfaen"/>
        </w:rPr>
        <w:t>է</w:t>
      </w:r>
      <w:r w:rsidRPr="00E6597C">
        <w:rPr>
          <w:rFonts w:ascii="GHEA Grapalat" w:hAnsi="GHEA Grapalat" w:cs="Arial"/>
        </w:rPr>
        <w:t xml:space="preserve"> </w:t>
      </w:r>
      <w:r w:rsidRPr="00E6597C">
        <w:rPr>
          <w:rFonts w:ascii="GHEA Grapalat" w:hAnsi="GHEA Grapalat" w:cs="Sylfaen"/>
        </w:rPr>
        <w:t>ըստ</w:t>
      </w:r>
      <w:r w:rsidRPr="00E6597C">
        <w:rPr>
          <w:rFonts w:ascii="GHEA Grapalat" w:hAnsi="GHEA Grapalat" w:cs="Arial"/>
        </w:rPr>
        <w:t xml:space="preserve"> </w:t>
      </w:r>
      <w:r w:rsidRPr="00E6597C">
        <w:rPr>
          <w:rFonts w:ascii="GHEA Grapalat" w:hAnsi="GHEA Grapalat" w:cs="Sylfaen"/>
        </w:rPr>
        <w:t>առանձին</w:t>
      </w:r>
      <w:r w:rsidRPr="00E6597C">
        <w:rPr>
          <w:rFonts w:ascii="GHEA Grapalat" w:hAnsi="GHEA Grapalat" w:cs="Arial"/>
        </w:rPr>
        <w:t xml:space="preserve"> </w:t>
      </w:r>
      <w:r w:rsidRPr="00E6597C">
        <w:rPr>
          <w:rFonts w:ascii="GHEA Grapalat" w:hAnsi="GHEA Grapalat" w:cs="Sylfaen"/>
        </w:rPr>
        <w:t>չափաբաժինների</w:t>
      </w:r>
      <w:r w:rsidRPr="00E6597C">
        <w:rPr>
          <w:rFonts w:ascii="GHEA Grapalat" w:hAnsi="GHEA Grapalat" w:cs="Sylfaen"/>
          <w:vertAlign w:val="superscript"/>
        </w:rPr>
        <w:t>1</w:t>
      </w:r>
      <w:r>
        <w:rPr>
          <w:rFonts w:ascii="GHEA Grapalat" w:hAnsi="GHEA Grapalat" w:cs="Sylfaen"/>
          <w:vertAlign w:val="superscript"/>
        </w:rPr>
        <w:t>1</w:t>
      </w:r>
      <w:r w:rsidRPr="00E6597C">
        <w:rPr>
          <w:rStyle w:val="af6"/>
          <w:rFonts w:ascii="GHEA Grapalat" w:hAnsi="GHEA Grapalat" w:cs="Sylfaen"/>
          <w:color w:val="FFFFFF"/>
        </w:rPr>
        <w:footnoteReference w:id="9"/>
      </w:r>
      <w:r w:rsidRPr="00E6597C">
        <w:rPr>
          <w:rFonts w:ascii="GHEA Grapalat" w:hAnsi="GHEA Grapalat" w:cs="Tahoma"/>
        </w:rPr>
        <w:t>։</w:t>
      </w:r>
      <w:r w:rsidRPr="00E6597C">
        <w:rPr>
          <w:rFonts w:ascii="GHEA Grapalat" w:hAnsi="GHEA Grapalat" w:cs="Tahoma"/>
          <w:lang w:val="hy-AM"/>
        </w:rPr>
        <w:t xml:space="preserve"> </w:t>
      </w:r>
    </w:p>
    <w:p w:rsidR="00D43703" w:rsidRPr="00E6597C" w:rsidRDefault="00D43703" w:rsidP="00D43703">
      <w:pPr>
        <w:ind w:firstLine="567"/>
        <w:jc w:val="both"/>
        <w:rPr>
          <w:rFonts w:ascii="GHEA Grapalat" w:hAnsi="GHEA Grapalat"/>
          <w:sz w:val="20"/>
          <w:szCs w:val="20"/>
          <w:lang w:val="af-ZA"/>
        </w:rPr>
      </w:pPr>
      <w:r w:rsidRPr="00E6597C">
        <w:rPr>
          <w:rFonts w:ascii="GHEA Grapalat" w:hAnsi="GHEA Grapalat"/>
          <w:sz w:val="20"/>
          <w:szCs w:val="20"/>
          <w:lang w:val="af-ZA"/>
        </w:rPr>
        <w:t>8.1</w:t>
      </w:r>
      <w:r>
        <w:rPr>
          <w:rFonts w:ascii="GHEA Grapalat" w:hAnsi="GHEA Grapalat"/>
          <w:sz w:val="20"/>
          <w:szCs w:val="20"/>
          <w:lang w:val="af-ZA"/>
        </w:rPr>
        <w:t>8</w:t>
      </w:r>
      <w:r w:rsidRPr="00E6597C">
        <w:rPr>
          <w:rFonts w:ascii="GHEA Grapalat" w:hAnsi="GHEA Grapalat"/>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E6597C">
        <w:rPr>
          <w:rFonts w:ascii="GHEA Grapalat" w:hAnsi="GHEA Grapalat"/>
          <w:sz w:val="20"/>
          <w:szCs w:val="20"/>
          <w:lang w:val="hy-AM"/>
        </w:rPr>
        <w:t>հրավերի 1-ին մասի 8.1</w:t>
      </w:r>
      <w:r w:rsidRPr="00D43703">
        <w:rPr>
          <w:rFonts w:ascii="GHEA Grapalat" w:hAnsi="GHEA Grapalat"/>
          <w:sz w:val="20"/>
          <w:szCs w:val="20"/>
          <w:lang w:val="hy-AM"/>
        </w:rPr>
        <w:t>2</w:t>
      </w:r>
      <w:r w:rsidRPr="00E6597C">
        <w:rPr>
          <w:rFonts w:ascii="GHEA Grapalat" w:hAnsi="GHEA Grapalat"/>
          <w:sz w:val="20"/>
          <w:szCs w:val="20"/>
          <w:lang w:val="hy-AM"/>
        </w:rPr>
        <w:t>-ից 8.</w:t>
      </w:r>
      <w:r w:rsidRPr="00D43703">
        <w:rPr>
          <w:rFonts w:ascii="GHEA Grapalat" w:hAnsi="GHEA Grapalat"/>
          <w:sz w:val="20"/>
          <w:szCs w:val="20"/>
          <w:lang w:val="hy-AM"/>
        </w:rPr>
        <w:t>19</w:t>
      </w:r>
      <w:r w:rsidRPr="00E6597C">
        <w:rPr>
          <w:rFonts w:ascii="GHEA Grapalat" w:hAnsi="GHEA Grapalat"/>
          <w:sz w:val="20"/>
          <w:szCs w:val="20"/>
          <w:lang w:val="hy-AM"/>
        </w:rPr>
        <w:t>-րդ կետերով սահմանված ընթացակարգ</w:t>
      </w:r>
      <w:r w:rsidRPr="00D43703">
        <w:rPr>
          <w:rFonts w:ascii="GHEA Grapalat" w:hAnsi="GHEA Grapalat"/>
          <w:sz w:val="20"/>
          <w:szCs w:val="20"/>
          <w:lang w:val="hy-AM"/>
        </w:rPr>
        <w:t>ի կիրառմամբ</w:t>
      </w:r>
      <w:r w:rsidRPr="00E6597C">
        <w:rPr>
          <w:rFonts w:ascii="GHEA Grapalat" w:hAnsi="GHEA Grapalat"/>
          <w:sz w:val="20"/>
          <w:szCs w:val="20"/>
          <w:lang w:val="af-ZA"/>
        </w:rPr>
        <w:t>:</w:t>
      </w:r>
    </w:p>
    <w:p w:rsidR="00D43703" w:rsidRPr="00E6597C" w:rsidRDefault="00D43703" w:rsidP="00D43703">
      <w:pPr>
        <w:pStyle w:val="23"/>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sidRPr="00D43703">
        <w:rPr>
          <w:rFonts w:ascii="GHEA Grapalat" w:hAnsi="GHEA Grapalat" w:cs="Sylfaen"/>
          <w:szCs w:val="24"/>
        </w:rPr>
        <w:t xml:space="preserve">19 </w:t>
      </w:r>
      <w:r w:rsidRPr="00E6597C">
        <w:rPr>
          <w:rFonts w:ascii="GHEA Grapalat" w:hAnsi="GHEA Grapalat" w:cs="Sylfaen"/>
          <w:szCs w:val="24"/>
          <w:lang w:val="ru-RU"/>
        </w:rPr>
        <w:t>Մասնակից</w:t>
      </w:r>
      <w:r w:rsidRPr="00E6597C">
        <w:rPr>
          <w:rFonts w:ascii="GHEA Grapalat" w:hAnsi="GHEA Grapalat" w:cs="Sylfaen"/>
          <w:szCs w:val="24"/>
          <w:lang w:val="en-US"/>
        </w:rPr>
        <w:t>ն</w:t>
      </w:r>
      <w:r w:rsidRPr="00E6597C">
        <w:rPr>
          <w:rFonts w:ascii="GHEA Grapalat" w:hAnsi="GHEA Grapalat" w:cs="Sylfaen"/>
          <w:szCs w:val="24"/>
        </w:rPr>
        <w:t xml:space="preserve"> </w:t>
      </w:r>
      <w:r w:rsidRPr="00E6597C">
        <w:rPr>
          <w:rFonts w:ascii="GHEA Grapalat" w:hAnsi="GHEA Grapalat" w:cs="Sylfaen"/>
          <w:szCs w:val="24"/>
          <w:lang w:val="ru-RU"/>
        </w:rPr>
        <w:t>իրեն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պահանջների</w:t>
      </w:r>
      <w:r w:rsidRPr="00E6597C">
        <w:rPr>
          <w:rFonts w:ascii="GHEA Grapalat" w:hAnsi="GHEA Grapalat" w:cs="Sylfaen"/>
          <w:szCs w:val="24"/>
        </w:rPr>
        <w:t xml:space="preserve"> </w:t>
      </w:r>
      <w:r w:rsidRPr="00E6597C">
        <w:rPr>
          <w:rFonts w:ascii="GHEA Grapalat" w:hAnsi="GHEA Grapalat" w:cs="Sylfaen"/>
          <w:szCs w:val="24"/>
          <w:lang w:val="ru-RU"/>
        </w:rPr>
        <w:t>համապատասխանության</w:t>
      </w:r>
      <w:r w:rsidRPr="00E6597C">
        <w:rPr>
          <w:rFonts w:ascii="GHEA Grapalat" w:hAnsi="GHEA Grapalat" w:cs="Sylfaen"/>
          <w:szCs w:val="24"/>
        </w:rPr>
        <w:t xml:space="preserve"> </w:t>
      </w:r>
      <w:r w:rsidRPr="00E6597C">
        <w:rPr>
          <w:rFonts w:ascii="GHEA Grapalat" w:hAnsi="GHEA Grapalat" w:cs="Sylfaen"/>
          <w:szCs w:val="24"/>
          <w:lang w:val="ru-RU"/>
        </w:rPr>
        <w:t>հիմնավորման</w:t>
      </w:r>
      <w:r w:rsidRPr="00E6597C">
        <w:rPr>
          <w:rFonts w:ascii="GHEA Grapalat" w:hAnsi="GHEA Grapalat" w:cs="Sylfaen"/>
          <w:szCs w:val="24"/>
        </w:rPr>
        <w:t xml:space="preserve"> </w:t>
      </w:r>
      <w:r w:rsidRPr="00E6597C">
        <w:rPr>
          <w:rFonts w:ascii="GHEA Grapalat" w:hAnsi="GHEA Grapalat" w:cs="Sylfaen"/>
          <w:szCs w:val="24"/>
          <w:lang w:val="ru-RU"/>
        </w:rPr>
        <w:t>նպատակով</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լրացուցիչ</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փաստաթղթեր</w:t>
      </w:r>
      <w:r w:rsidRPr="00E6597C">
        <w:rPr>
          <w:rFonts w:ascii="GHEA Grapalat" w:hAnsi="GHEA Grapalat" w:cs="Sylfaen"/>
          <w:szCs w:val="24"/>
        </w:rPr>
        <w:t xml:space="preserve">, </w:t>
      </w:r>
      <w:r w:rsidRPr="00E6597C">
        <w:rPr>
          <w:rFonts w:ascii="GHEA Grapalat" w:hAnsi="GHEA Grapalat" w:cs="Sylfaen"/>
          <w:szCs w:val="24"/>
          <w:lang w:val="ru-RU"/>
        </w:rPr>
        <w:t>տեղեկություններ</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նյութեր։</w:t>
      </w:r>
    </w:p>
    <w:p w:rsidR="00D43703" w:rsidRPr="00E6597C" w:rsidRDefault="00D43703" w:rsidP="00D43703">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Pr="00E6597C">
        <w:rPr>
          <w:rFonts w:ascii="GHEA Grapalat" w:hAnsi="GHEA Grapalat" w:cs="Sylfaen"/>
          <w:szCs w:val="24"/>
          <w:lang w:val="ru-RU"/>
        </w:rPr>
        <w:t>անձնաժողովը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ստուգել</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իսկությունը</w:t>
      </w:r>
      <w:r w:rsidRPr="00E6597C">
        <w:rPr>
          <w:rFonts w:ascii="GHEA Grapalat" w:hAnsi="GHEA Grapalat" w:cs="Sylfaen"/>
          <w:szCs w:val="24"/>
        </w:rPr>
        <w:t xml:space="preserve">` </w:t>
      </w:r>
      <w:r w:rsidRPr="00E6597C">
        <w:rPr>
          <w:rFonts w:ascii="GHEA Grapalat" w:hAnsi="GHEA Grapalat" w:cs="Sylfaen"/>
          <w:szCs w:val="24"/>
          <w:lang w:val="ru-RU"/>
        </w:rPr>
        <w:t>օգտագործելով</w:t>
      </w:r>
      <w:r w:rsidRPr="00E6597C">
        <w:rPr>
          <w:rFonts w:ascii="GHEA Grapalat" w:hAnsi="GHEA Grapalat" w:cs="Sylfaen"/>
          <w:szCs w:val="24"/>
        </w:rPr>
        <w:t xml:space="preserve"> </w:t>
      </w:r>
      <w:r w:rsidRPr="00E6597C">
        <w:rPr>
          <w:rFonts w:ascii="GHEA Grapalat" w:hAnsi="GHEA Grapalat" w:cs="Sylfaen"/>
          <w:szCs w:val="24"/>
          <w:lang w:val="ru-RU"/>
        </w:rPr>
        <w:t>պաշտոնական</w:t>
      </w:r>
      <w:r w:rsidRPr="00E6597C">
        <w:rPr>
          <w:rFonts w:ascii="GHEA Grapalat" w:hAnsi="GHEA Grapalat" w:cs="Sylfaen"/>
          <w:szCs w:val="24"/>
        </w:rPr>
        <w:t xml:space="preserve"> </w:t>
      </w:r>
      <w:r w:rsidRPr="00E6597C">
        <w:rPr>
          <w:rFonts w:ascii="GHEA Grapalat" w:hAnsi="GHEA Grapalat" w:cs="Sylfaen"/>
          <w:szCs w:val="24"/>
          <w:lang w:val="ru-RU"/>
        </w:rPr>
        <w:t>աղբյուրներից</w:t>
      </w:r>
      <w:r w:rsidRPr="00E6597C">
        <w:rPr>
          <w:rFonts w:ascii="GHEA Grapalat" w:hAnsi="GHEA Grapalat" w:cs="Sylfaen"/>
          <w:szCs w:val="24"/>
        </w:rPr>
        <w:t xml:space="preserve"> </w:t>
      </w:r>
      <w:r w:rsidRPr="00E6597C">
        <w:rPr>
          <w:rFonts w:ascii="GHEA Grapalat" w:hAnsi="GHEA Grapalat" w:cs="Sylfaen"/>
          <w:szCs w:val="24"/>
          <w:lang w:val="ru-RU"/>
        </w:rPr>
        <w:t>ստացված</w:t>
      </w:r>
      <w:r w:rsidRPr="00E6597C">
        <w:rPr>
          <w:rFonts w:ascii="GHEA Grapalat" w:hAnsi="GHEA Grapalat" w:cs="Sylfaen"/>
          <w:szCs w:val="24"/>
        </w:rPr>
        <w:t xml:space="preserve"> </w:t>
      </w:r>
      <w:r w:rsidRPr="00E6597C">
        <w:rPr>
          <w:rFonts w:ascii="GHEA Grapalat" w:hAnsi="GHEA Grapalat" w:cs="Sylfaen"/>
          <w:szCs w:val="24"/>
          <w:lang w:val="ru-RU"/>
        </w:rPr>
        <w:t>տվյալներ</w:t>
      </w:r>
      <w:r w:rsidRPr="00E6597C">
        <w:rPr>
          <w:rFonts w:ascii="GHEA Grapalat" w:hAnsi="GHEA Grapalat" w:cs="Sylfaen"/>
          <w:szCs w:val="24"/>
        </w:rPr>
        <w:t xml:space="preserve"> </w:t>
      </w:r>
      <w:r w:rsidRPr="00E6597C">
        <w:rPr>
          <w:rFonts w:ascii="GHEA Grapalat" w:hAnsi="GHEA Grapalat" w:cs="Sylfaen"/>
          <w:szCs w:val="24"/>
          <w:lang w:val="ru-RU"/>
        </w:rPr>
        <w:t>կամ</w:t>
      </w:r>
      <w:r w:rsidRPr="00E6597C">
        <w:rPr>
          <w:rFonts w:ascii="GHEA Grapalat" w:hAnsi="GHEA Grapalat" w:cs="Sylfaen"/>
          <w:szCs w:val="24"/>
        </w:rPr>
        <w:t xml:space="preserve"> </w:t>
      </w:r>
      <w:r w:rsidRPr="00E6597C">
        <w:rPr>
          <w:rFonts w:ascii="GHEA Grapalat" w:hAnsi="GHEA Grapalat" w:cs="Sylfaen"/>
          <w:szCs w:val="24"/>
          <w:lang w:val="ru-RU"/>
        </w:rPr>
        <w:t>դրա</w:t>
      </w:r>
      <w:r w:rsidRPr="00E6597C">
        <w:rPr>
          <w:rFonts w:ascii="GHEA Grapalat" w:hAnsi="GHEA Grapalat" w:cs="Sylfaen"/>
          <w:szCs w:val="24"/>
        </w:rPr>
        <w:t xml:space="preserve"> </w:t>
      </w:r>
      <w:r w:rsidRPr="00E6597C">
        <w:rPr>
          <w:rFonts w:ascii="GHEA Grapalat" w:hAnsi="GHEA Grapalat" w:cs="Sylfaen"/>
          <w:szCs w:val="24"/>
          <w:lang w:val="ru-RU"/>
        </w:rPr>
        <w:t>մասին</w:t>
      </w:r>
      <w:r w:rsidRPr="00E6597C">
        <w:rPr>
          <w:rFonts w:ascii="GHEA Grapalat" w:hAnsi="GHEA Grapalat" w:cs="Sylfaen"/>
          <w:szCs w:val="24"/>
        </w:rPr>
        <w:t xml:space="preserve"> </w:t>
      </w:r>
      <w:r w:rsidRPr="00E6597C">
        <w:rPr>
          <w:rFonts w:ascii="GHEA Grapalat" w:hAnsi="GHEA Grapalat" w:cs="Sylfaen"/>
          <w:szCs w:val="24"/>
          <w:lang w:val="ru-RU"/>
        </w:rPr>
        <w:t>ստանալով</w:t>
      </w:r>
      <w:r w:rsidRPr="00E6597C">
        <w:rPr>
          <w:rFonts w:ascii="GHEA Grapalat" w:hAnsi="GHEA Grapalat" w:cs="Sylfaen"/>
          <w:szCs w:val="24"/>
        </w:rPr>
        <w:t xml:space="preserve"> </w:t>
      </w:r>
      <w:r w:rsidRPr="00E6597C">
        <w:rPr>
          <w:rFonts w:ascii="GHEA Grapalat" w:hAnsi="GHEA Grapalat" w:cs="Sylfaen"/>
          <w:szCs w:val="24"/>
          <w:lang w:val="ru-RU"/>
        </w:rPr>
        <w:t>իրավասու</w:t>
      </w:r>
      <w:r w:rsidRPr="00E6597C">
        <w:rPr>
          <w:rFonts w:ascii="GHEA Grapalat" w:hAnsi="GHEA Grapalat" w:cs="Sylfaen"/>
          <w:szCs w:val="24"/>
        </w:rPr>
        <w:t xml:space="preserve"> </w:t>
      </w:r>
      <w:r w:rsidRPr="00E6597C">
        <w:rPr>
          <w:rFonts w:ascii="GHEA Grapalat" w:hAnsi="GHEA Grapalat" w:cs="Sylfaen"/>
          <w:szCs w:val="24"/>
          <w:lang w:val="ru-RU"/>
        </w:rPr>
        <w:t>մարմինների</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եզրակացությունը</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հարցում</w:t>
      </w:r>
      <w:r w:rsidRPr="00E6597C">
        <w:rPr>
          <w:rFonts w:ascii="GHEA Grapalat" w:hAnsi="GHEA Grapalat" w:cs="Sylfaen"/>
          <w:szCs w:val="24"/>
        </w:rPr>
        <w:t xml:space="preserve"> </w:t>
      </w:r>
      <w:r w:rsidRPr="00E6597C">
        <w:rPr>
          <w:rFonts w:ascii="GHEA Grapalat" w:hAnsi="GHEA Grapalat" w:cs="Sylfaen"/>
          <w:szCs w:val="24"/>
          <w:lang w:val="ru-RU"/>
        </w:rPr>
        <w:t>ուղարկվելու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համապատասխան</w:t>
      </w:r>
      <w:r w:rsidRPr="00E6597C">
        <w:rPr>
          <w:rFonts w:ascii="GHEA Grapalat" w:hAnsi="GHEA Grapalat" w:cs="Sylfaen"/>
          <w:szCs w:val="24"/>
        </w:rPr>
        <w:t xml:space="preserve"> </w:t>
      </w:r>
      <w:r w:rsidRPr="00E6597C">
        <w:rPr>
          <w:rFonts w:ascii="GHEA Grapalat" w:hAnsi="GHEA Grapalat" w:cs="Sylfaen"/>
          <w:szCs w:val="24"/>
          <w:lang w:val="ru-RU"/>
        </w:rPr>
        <w:t>պետական</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տեղական</w:t>
      </w:r>
      <w:r w:rsidRPr="00E6597C">
        <w:rPr>
          <w:rFonts w:ascii="GHEA Grapalat" w:hAnsi="GHEA Grapalat" w:cs="Sylfaen"/>
          <w:szCs w:val="24"/>
        </w:rPr>
        <w:t xml:space="preserve"> </w:t>
      </w:r>
      <w:r w:rsidRPr="00E6597C">
        <w:rPr>
          <w:rFonts w:ascii="GHEA Grapalat" w:hAnsi="GHEA Grapalat" w:cs="Sylfaen"/>
          <w:szCs w:val="24"/>
          <w:lang w:val="ru-RU"/>
        </w:rPr>
        <w:t>ինքնակառավարման</w:t>
      </w:r>
      <w:r w:rsidRPr="00E6597C">
        <w:rPr>
          <w:rFonts w:ascii="GHEA Grapalat" w:hAnsi="GHEA Grapalat" w:cs="Sylfaen"/>
          <w:szCs w:val="24"/>
        </w:rPr>
        <w:t xml:space="preserve"> </w:t>
      </w:r>
      <w:r w:rsidRPr="00E6597C">
        <w:rPr>
          <w:rFonts w:ascii="GHEA Grapalat" w:hAnsi="GHEA Grapalat" w:cs="Sylfaen"/>
          <w:szCs w:val="24"/>
          <w:lang w:val="ru-RU"/>
        </w:rPr>
        <w:t>մարմինները</w:t>
      </w:r>
      <w:r w:rsidRPr="00E6597C">
        <w:rPr>
          <w:rFonts w:ascii="GHEA Grapalat" w:hAnsi="GHEA Grapalat" w:cs="Sylfaen"/>
          <w:szCs w:val="24"/>
        </w:rPr>
        <w:t xml:space="preserve"> </w:t>
      </w:r>
      <w:r w:rsidRPr="00E6597C">
        <w:rPr>
          <w:rFonts w:ascii="GHEA Grapalat" w:hAnsi="GHEA Grapalat" w:cs="Sylfaen"/>
          <w:szCs w:val="24"/>
          <w:lang w:val="ru-RU"/>
        </w:rPr>
        <w:t>հարցումն</w:t>
      </w:r>
      <w:r w:rsidRPr="00E6597C">
        <w:rPr>
          <w:rFonts w:ascii="GHEA Grapalat" w:hAnsi="GHEA Grapalat" w:cs="Sylfaen"/>
          <w:szCs w:val="24"/>
        </w:rPr>
        <w:t xml:space="preserve"> </w:t>
      </w:r>
      <w:r w:rsidRPr="00E6597C">
        <w:rPr>
          <w:rFonts w:ascii="GHEA Grapalat" w:hAnsi="GHEA Grapalat" w:cs="Sylfaen"/>
          <w:szCs w:val="24"/>
          <w:lang w:val="ru-RU"/>
        </w:rPr>
        <w:t>ստանալու</w:t>
      </w:r>
      <w:r w:rsidRPr="00E6597C">
        <w:rPr>
          <w:rFonts w:ascii="GHEA Grapalat" w:hAnsi="GHEA Grapalat" w:cs="Sylfaen"/>
          <w:szCs w:val="24"/>
        </w:rPr>
        <w:t xml:space="preserve"> </w:t>
      </w:r>
      <w:r w:rsidRPr="00E6597C">
        <w:rPr>
          <w:rFonts w:ascii="GHEA Grapalat" w:hAnsi="GHEA Grapalat" w:cs="Sylfaen"/>
          <w:szCs w:val="24"/>
          <w:lang w:val="ru-RU"/>
        </w:rPr>
        <w:t>օրվան</w:t>
      </w:r>
      <w:r w:rsidRPr="00E6597C">
        <w:rPr>
          <w:rFonts w:ascii="GHEA Grapalat" w:hAnsi="GHEA Grapalat" w:cs="Sylfaen"/>
          <w:szCs w:val="24"/>
        </w:rPr>
        <w:t xml:space="preserve"> </w:t>
      </w:r>
      <w:r w:rsidRPr="00E6597C">
        <w:rPr>
          <w:rFonts w:ascii="GHEA Grapalat" w:hAnsi="GHEA Grapalat" w:cs="Sylfaen"/>
          <w:szCs w:val="24"/>
          <w:lang w:val="ru-RU"/>
        </w:rPr>
        <w:t>հաջորդող</w:t>
      </w:r>
      <w:r w:rsidRPr="00E6597C">
        <w:rPr>
          <w:rFonts w:ascii="GHEA Grapalat" w:hAnsi="GHEA Grapalat" w:cs="Sylfaen"/>
          <w:szCs w:val="24"/>
        </w:rPr>
        <w:t xml:space="preserve"> </w:t>
      </w:r>
      <w:r w:rsidRPr="00E6597C">
        <w:rPr>
          <w:rFonts w:ascii="GHEA Grapalat" w:hAnsi="GHEA Grapalat" w:cs="Sylfaen"/>
          <w:szCs w:val="24"/>
          <w:lang w:val="ru-RU"/>
        </w:rPr>
        <w:t>երկու</w:t>
      </w:r>
      <w:r w:rsidRPr="00E6597C">
        <w:rPr>
          <w:rFonts w:ascii="GHEA Grapalat" w:hAnsi="GHEA Grapalat" w:cs="Sylfaen"/>
          <w:szCs w:val="24"/>
        </w:rPr>
        <w:t xml:space="preserve"> </w:t>
      </w:r>
      <w:r w:rsidRPr="00E6597C">
        <w:rPr>
          <w:rFonts w:ascii="GHEA Grapalat" w:hAnsi="GHEA Grapalat" w:cs="Sylfaen"/>
          <w:szCs w:val="24"/>
          <w:lang w:val="ru-RU"/>
        </w:rPr>
        <w:t>աշխատանքային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lastRenderedPageBreak/>
        <w:t>ընթացքում</w:t>
      </w:r>
      <w:r w:rsidRPr="00E6597C">
        <w:rPr>
          <w:rFonts w:ascii="GHEA Grapalat" w:hAnsi="GHEA Grapalat" w:cs="Sylfaen"/>
          <w:szCs w:val="24"/>
        </w:rPr>
        <w:t xml:space="preserve"> </w:t>
      </w:r>
      <w:r w:rsidRPr="00E6597C">
        <w:rPr>
          <w:rFonts w:ascii="GHEA Grapalat" w:hAnsi="GHEA Grapalat" w:cs="Sylfaen"/>
          <w:szCs w:val="24"/>
          <w:lang w:val="ru-RU"/>
        </w:rPr>
        <w:t>տրամադրում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w:t>
      </w:r>
      <w:r w:rsidRPr="00E6597C">
        <w:rPr>
          <w:rFonts w:ascii="GHEA Grapalat" w:hAnsi="GHEA Grapalat" w:cs="Sylfaen"/>
          <w:szCs w:val="24"/>
        </w:rPr>
        <w:t xml:space="preserve">: </w:t>
      </w:r>
      <w:r w:rsidRPr="00E6597C">
        <w:rPr>
          <w:rFonts w:ascii="GHEA Grapalat" w:hAnsi="GHEA Grapalat" w:cs="Sylfaen"/>
          <w:szCs w:val="24"/>
          <w:lang w:val="ru-RU"/>
        </w:rPr>
        <w:t>Եթե</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իսկության</w:t>
      </w:r>
      <w:r w:rsidRPr="00E6597C">
        <w:rPr>
          <w:rFonts w:ascii="GHEA Grapalat" w:hAnsi="GHEA Grapalat" w:cs="Sylfaen"/>
          <w:szCs w:val="24"/>
        </w:rPr>
        <w:t xml:space="preserve"> </w:t>
      </w:r>
      <w:r w:rsidRPr="00E6597C">
        <w:rPr>
          <w:rFonts w:ascii="GHEA Grapalat" w:hAnsi="GHEA Grapalat" w:cs="Sylfaen"/>
          <w:szCs w:val="24"/>
          <w:lang w:val="ru-RU"/>
        </w:rPr>
        <w:t>ստուգման</w:t>
      </w:r>
      <w:r w:rsidRPr="00E6597C">
        <w:rPr>
          <w:rFonts w:ascii="GHEA Grapalat" w:hAnsi="GHEA Grapalat" w:cs="Sylfaen"/>
          <w:szCs w:val="24"/>
        </w:rPr>
        <w:t xml:space="preserve"> </w:t>
      </w:r>
      <w:r w:rsidRPr="00E6597C">
        <w:rPr>
          <w:rFonts w:ascii="GHEA Grapalat" w:hAnsi="GHEA Grapalat" w:cs="Sylfaen"/>
          <w:szCs w:val="24"/>
          <w:lang w:val="ru-RU"/>
        </w:rPr>
        <w:t>արդյունքում</w:t>
      </w:r>
      <w:r w:rsidRPr="00E6597C">
        <w:rPr>
          <w:rFonts w:ascii="GHEA Grapalat" w:hAnsi="GHEA Grapalat" w:cs="Sylfaen"/>
          <w:szCs w:val="24"/>
        </w:rPr>
        <w:t xml:space="preserve"> </w:t>
      </w:r>
      <w:r w:rsidRPr="00E6597C">
        <w:rPr>
          <w:rFonts w:ascii="GHEA Grapalat" w:hAnsi="GHEA Grapalat" w:cs="Sylfaen"/>
          <w:szCs w:val="24"/>
          <w:lang w:val="ru-RU"/>
        </w:rPr>
        <w:t>տվյալները</w:t>
      </w:r>
      <w:r w:rsidRPr="00E6597C">
        <w:rPr>
          <w:rFonts w:ascii="GHEA Grapalat" w:hAnsi="GHEA Grapalat" w:cs="Sylfaen"/>
          <w:szCs w:val="24"/>
        </w:rPr>
        <w:t xml:space="preserve"> </w:t>
      </w:r>
      <w:r w:rsidRPr="00E6597C">
        <w:rPr>
          <w:rFonts w:ascii="GHEA Grapalat" w:hAnsi="GHEA Grapalat" w:cs="Sylfaen"/>
          <w:szCs w:val="24"/>
          <w:lang w:val="ru-RU"/>
        </w:rPr>
        <w:t>որակվում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իրականությանը</w:t>
      </w:r>
      <w:r w:rsidRPr="00E6597C">
        <w:rPr>
          <w:rFonts w:ascii="GHEA Grapalat" w:hAnsi="GHEA Grapalat" w:cs="Sylfaen"/>
          <w:szCs w:val="24"/>
        </w:rPr>
        <w:t xml:space="preserve"> </w:t>
      </w:r>
      <w:r w:rsidRPr="00E6597C">
        <w:rPr>
          <w:rFonts w:ascii="GHEA Grapalat" w:hAnsi="GHEA Grapalat" w:cs="Sylfaen"/>
          <w:szCs w:val="24"/>
          <w:lang w:val="ru-RU"/>
        </w:rPr>
        <w:t>չհամապա</w:t>
      </w:r>
      <w:r w:rsidRPr="00E6597C">
        <w:rPr>
          <w:rFonts w:ascii="GHEA Grapalat" w:hAnsi="GHEA Grapalat" w:cs="Sylfaen"/>
          <w:szCs w:val="24"/>
        </w:rPr>
        <w:softHyphen/>
      </w:r>
      <w:r w:rsidRPr="00E6597C">
        <w:rPr>
          <w:rFonts w:ascii="GHEA Grapalat" w:hAnsi="GHEA Grapalat" w:cs="Sylfaen"/>
          <w:szCs w:val="24"/>
          <w:lang w:val="ru-RU"/>
        </w:rPr>
        <w:t>տասխանող</w:t>
      </w:r>
      <w:r w:rsidRPr="00E6597C">
        <w:rPr>
          <w:rFonts w:ascii="GHEA Grapalat" w:hAnsi="GHEA Grapalat" w:cs="Sylfaen"/>
          <w:szCs w:val="24"/>
        </w:rPr>
        <w:t xml:space="preserve">, </w:t>
      </w:r>
      <w:r w:rsidRPr="00E6597C">
        <w:rPr>
          <w:rFonts w:ascii="GHEA Grapalat" w:hAnsi="GHEA Grapalat" w:cs="Sylfaen"/>
          <w:szCs w:val="24"/>
          <w:lang w:val="ru-RU"/>
        </w:rPr>
        <w:t>ապա</w:t>
      </w:r>
      <w:r w:rsidRPr="00E6597C">
        <w:rPr>
          <w:rFonts w:ascii="GHEA Grapalat" w:hAnsi="GHEA Grapalat" w:cs="Sylfaen"/>
          <w:szCs w:val="24"/>
        </w:rPr>
        <w:t xml:space="preserve"> տվյալ մասնակցի հայտը մերժվում է:</w:t>
      </w:r>
    </w:p>
    <w:p w:rsidR="00D43703" w:rsidRPr="00E6597C" w:rsidRDefault="00D43703" w:rsidP="00D43703">
      <w:pPr>
        <w:pStyle w:val="23"/>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sidRPr="00D43703">
        <w:rPr>
          <w:rFonts w:ascii="GHEA Grapalat" w:hAnsi="GHEA Grapalat" w:cs="Sylfaen"/>
          <w:szCs w:val="24"/>
        </w:rPr>
        <w:t xml:space="preserve">20 </w:t>
      </w:r>
      <w:r w:rsidRPr="00E6597C">
        <w:rPr>
          <w:rFonts w:ascii="GHEA Grapalat" w:hAnsi="GHEA Grapalat" w:cs="Sylfaen"/>
          <w:szCs w:val="24"/>
          <w:lang w:val="hy-AM"/>
        </w:rPr>
        <w:t>Սույն</w:t>
      </w:r>
      <w:r w:rsidRPr="00E6597C">
        <w:rPr>
          <w:rFonts w:ascii="GHEA Grapalat" w:hAnsi="GHEA Grapalat" w:cs="Sylfaen"/>
          <w:szCs w:val="24"/>
        </w:rPr>
        <w:t xml:space="preserve"> </w:t>
      </w:r>
      <w:r w:rsidRPr="00E6597C">
        <w:rPr>
          <w:rFonts w:ascii="GHEA Grapalat" w:hAnsi="GHEA Grapalat" w:cs="Sylfaen"/>
          <w:szCs w:val="24"/>
          <w:lang w:val="hy-AM"/>
        </w:rPr>
        <w:t>հրավերի</w:t>
      </w:r>
      <w:r w:rsidRPr="00E6597C">
        <w:rPr>
          <w:rFonts w:ascii="GHEA Grapalat" w:hAnsi="GHEA Grapalat" w:cs="Sylfaen"/>
          <w:szCs w:val="24"/>
        </w:rPr>
        <w:t xml:space="preserve"> 1-</w:t>
      </w:r>
      <w:r w:rsidRPr="00E6597C">
        <w:rPr>
          <w:rFonts w:ascii="GHEA Grapalat" w:hAnsi="GHEA Grapalat" w:cs="Sylfaen"/>
          <w:szCs w:val="24"/>
          <w:lang w:val="hy-AM"/>
        </w:rPr>
        <w:t>ին</w:t>
      </w:r>
      <w:r w:rsidRPr="00E6597C">
        <w:rPr>
          <w:rFonts w:ascii="GHEA Grapalat" w:hAnsi="GHEA Grapalat" w:cs="Sylfaen"/>
          <w:szCs w:val="24"/>
        </w:rPr>
        <w:t xml:space="preserve"> </w:t>
      </w:r>
      <w:r w:rsidRPr="00E6597C">
        <w:rPr>
          <w:rFonts w:ascii="GHEA Grapalat" w:hAnsi="GHEA Grapalat" w:cs="Sylfaen"/>
          <w:szCs w:val="24"/>
          <w:lang w:val="hy-AM"/>
        </w:rPr>
        <w:t>մասի</w:t>
      </w:r>
      <w:r w:rsidRPr="00E6597C">
        <w:rPr>
          <w:rFonts w:ascii="GHEA Grapalat" w:hAnsi="GHEA Grapalat" w:cs="Sylfaen"/>
          <w:szCs w:val="24"/>
        </w:rPr>
        <w:t xml:space="preserve"> 8.</w:t>
      </w:r>
      <w:r>
        <w:rPr>
          <w:rFonts w:ascii="GHEA Grapalat" w:hAnsi="GHEA Grapalat" w:cs="Sylfaen"/>
          <w:szCs w:val="24"/>
        </w:rPr>
        <w:t xml:space="preserve">19 </w:t>
      </w:r>
      <w:r w:rsidRPr="00E6597C">
        <w:rPr>
          <w:rFonts w:ascii="GHEA Grapalat" w:hAnsi="GHEA Grapalat" w:cs="Sylfaen"/>
          <w:szCs w:val="24"/>
          <w:lang w:val="hy-AM"/>
        </w:rPr>
        <w:t>կետի</w:t>
      </w:r>
      <w:r w:rsidRPr="00E6597C">
        <w:rPr>
          <w:rFonts w:ascii="GHEA Grapalat" w:hAnsi="GHEA Grapalat" w:cs="Sylfaen"/>
          <w:szCs w:val="24"/>
        </w:rPr>
        <w:t xml:space="preserve"> </w:t>
      </w:r>
      <w:r w:rsidRPr="00E6597C">
        <w:rPr>
          <w:rFonts w:ascii="GHEA Grapalat" w:hAnsi="GHEA Grapalat" w:cs="Sylfaen"/>
          <w:szCs w:val="24"/>
          <w:lang w:val="hy-AM"/>
        </w:rPr>
        <w:t>կիրառման</w:t>
      </w:r>
      <w:r w:rsidRPr="00E6597C">
        <w:rPr>
          <w:rFonts w:ascii="GHEA Grapalat" w:hAnsi="GHEA Grapalat" w:cs="Sylfaen"/>
          <w:szCs w:val="24"/>
        </w:rPr>
        <w:t xml:space="preserve"> </w:t>
      </w:r>
      <w:r w:rsidRPr="00E6597C">
        <w:rPr>
          <w:rFonts w:ascii="GHEA Grapalat" w:hAnsi="GHEA Grapalat" w:cs="Sylfaen"/>
          <w:szCs w:val="24"/>
          <w:lang w:val="hy-AM"/>
        </w:rPr>
        <w:t>նպատակով</w:t>
      </w:r>
      <w:r w:rsidRPr="00E6597C">
        <w:rPr>
          <w:rFonts w:ascii="GHEA Grapalat" w:hAnsi="GHEA Grapalat" w:cs="Sylfaen"/>
          <w:szCs w:val="24"/>
        </w:rPr>
        <w:t xml:space="preserve"> կարող է </w:t>
      </w:r>
      <w:r w:rsidRPr="00794157">
        <w:rPr>
          <w:rFonts w:ascii="GHEA Grapalat" w:hAnsi="GHEA Grapalat" w:cs="Sylfaen"/>
          <w:szCs w:val="24"/>
          <w:lang w:val="hy-AM"/>
        </w:rPr>
        <w:t xml:space="preserve">հրավիրվել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արտահերթ</w:t>
      </w:r>
      <w:r w:rsidRPr="00E6597C">
        <w:rPr>
          <w:rFonts w:ascii="GHEA Grapalat" w:hAnsi="GHEA Grapalat" w:cs="Sylfaen"/>
          <w:szCs w:val="24"/>
        </w:rPr>
        <w:t xml:space="preserve"> </w:t>
      </w:r>
      <w:r w:rsidRPr="00E6597C">
        <w:rPr>
          <w:rFonts w:ascii="GHEA Grapalat" w:hAnsi="GHEA Grapalat" w:cs="Sylfaen"/>
          <w:szCs w:val="24"/>
          <w:lang w:val="hy-AM"/>
        </w:rPr>
        <w:t>նիստ։</w:t>
      </w:r>
    </w:p>
    <w:p w:rsidR="00D43703" w:rsidRPr="00E6597C" w:rsidRDefault="00D43703" w:rsidP="00D43703">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Pr="00D43703">
        <w:rPr>
          <w:rFonts w:ascii="GHEA Grapalat" w:hAnsi="GHEA Grapalat"/>
          <w:spacing w:val="-6"/>
          <w:sz w:val="20"/>
          <w:lang w:val="af-ZA"/>
        </w:rPr>
        <w:t xml:space="preserve">21 </w:t>
      </w:r>
      <w:r w:rsidRPr="00E6597C">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6597C">
        <w:rPr>
          <w:rFonts w:ascii="GHEA Grapalat" w:hAnsi="GHEA Grapalat" w:cs="Sylfaen"/>
          <w:lang w:val="hy-AM"/>
        </w:rPr>
        <w:t xml:space="preserve"> </w:t>
      </w:r>
      <w:r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D43703" w:rsidRPr="00E6597C" w:rsidRDefault="00D43703" w:rsidP="00D43703">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Pr="00D43703">
        <w:rPr>
          <w:rFonts w:ascii="GHEA Grapalat" w:hAnsi="GHEA Grapalat" w:cs="Sylfaen"/>
          <w:szCs w:val="24"/>
          <w:lang w:val="hy-AM"/>
        </w:rPr>
        <w:t xml:space="preserve">22 </w:t>
      </w:r>
      <w:r w:rsidRPr="00E6597C">
        <w:rPr>
          <w:rFonts w:ascii="GHEA Grapalat" w:hAnsi="GHEA Grapalat" w:cs="Sylfaen"/>
          <w:szCs w:val="24"/>
          <w:lang w:val="hy-AM"/>
        </w:rPr>
        <w:t>Անգործության</w:t>
      </w:r>
      <w:r w:rsidRPr="00E6597C">
        <w:rPr>
          <w:rFonts w:ascii="GHEA Grapalat" w:hAnsi="GHEA Grapalat" w:cs="Sylfaen"/>
          <w:szCs w:val="24"/>
        </w:rPr>
        <w:t xml:space="preserve"> </w:t>
      </w:r>
      <w:r w:rsidRPr="00E6597C">
        <w:rPr>
          <w:rFonts w:ascii="GHEA Grapalat" w:hAnsi="GHEA Grapalat" w:cs="Sylfaen"/>
          <w:szCs w:val="24"/>
          <w:lang w:val="hy-AM"/>
        </w:rPr>
        <w:t>ժամկետը</w:t>
      </w:r>
      <w:r w:rsidRPr="00E6597C">
        <w:rPr>
          <w:rFonts w:ascii="GHEA Grapalat" w:hAnsi="GHEA Grapalat" w:cs="Sylfaen"/>
          <w:szCs w:val="24"/>
        </w:rPr>
        <w:t xml:space="preserve"> </w:t>
      </w:r>
      <w:r w:rsidRPr="00E6597C">
        <w:rPr>
          <w:rFonts w:ascii="GHEA Grapalat" w:hAnsi="GHEA Grapalat" w:cs="Sylfaen"/>
          <w:szCs w:val="24"/>
          <w:lang w:val="hy-AM"/>
        </w:rPr>
        <w:t>պայմանագիր</w:t>
      </w:r>
      <w:r w:rsidRPr="00E6597C">
        <w:rPr>
          <w:rFonts w:ascii="GHEA Grapalat" w:hAnsi="GHEA Grapalat" w:cs="Sylfaen"/>
          <w:szCs w:val="24"/>
        </w:rPr>
        <w:t xml:space="preserve"> </w:t>
      </w:r>
      <w:r w:rsidRPr="00E6597C">
        <w:rPr>
          <w:rFonts w:ascii="GHEA Grapalat" w:hAnsi="GHEA Grapalat" w:cs="Sylfaen"/>
          <w:szCs w:val="24"/>
          <w:lang w:val="hy-AM"/>
        </w:rPr>
        <w:t>կնքելու</w:t>
      </w:r>
      <w:r w:rsidRPr="00E6597C">
        <w:rPr>
          <w:rFonts w:ascii="GHEA Grapalat" w:hAnsi="GHEA Grapalat" w:cs="Sylfaen"/>
          <w:szCs w:val="24"/>
        </w:rPr>
        <w:t xml:space="preserve"> </w:t>
      </w:r>
      <w:r w:rsidRPr="00E6597C">
        <w:rPr>
          <w:rFonts w:ascii="GHEA Grapalat" w:hAnsi="GHEA Grapalat" w:cs="Sylfaen"/>
          <w:szCs w:val="24"/>
          <w:lang w:val="hy-AM"/>
        </w:rPr>
        <w:t>մասին</w:t>
      </w:r>
      <w:r w:rsidRPr="00E6597C">
        <w:rPr>
          <w:rFonts w:ascii="GHEA Grapalat" w:hAnsi="GHEA Grapalat" w:cs="Sylfaen"/>
          <w:szCs w:val="24"/>
        </w:rPr>
        <w:t xml:space="preserve"> </w:t>
      </w:r>
      <w:r w:rsidRPr="00E6597C">
        <w:rPr>
          <w:rFonts w:ascii="GHEA Grapalat" w:hAnsi="GHEA Grapalat" w:cs="Sylfaen"/>
          <w:szCs w:val="24"/>
          <w:lang w:val="hy-AM"/>
        </w:rPr>
        <w:t>որոշման</w:t>
      </w:r>
      <w:r w:rsidRPr="00E6597C">
        <w:rPr>
          <w:rFonts w:ascii="GHEA Grapalat" w:hAnsi="GHEA Grapalat" w:cs="Sylfaen"/>
          <w:szCs w:val="24"/>
        </w:rPr>
        <w:t xml:space="preserve"> </w:t>
      </w:r>
      <w:r w:rsidRPr="00E6597C">
        <w:rPr>
          <w:rFonts w:ascii="GHEA Grapalat" w:hAnsi="GHEA Grapalat" w:cs="Sylfaen"/>
          <w:szCs w:val="24"/>
          <w:lang w:val="hy-AM"/>
        </w:rPr>
        <w:t>հայտարարության</w:t>
      </w:r>
      <w:r w:rsidRPr="00E6597C">
        <w:rPr>
          <w:rFonts w:ascii="GHEA Grapalat" w:hAnsi="GHEA Grapalat" w:cs="Sylfaen"/>
          <w:szCs w:val="24"/>
        </w:rPr>
        <w:t xml:space="preserve"> </w:t>
      </w:r>
      <w:r w:rsidRPr="00E6597C">
        <w:rPr>
          <w:rFonts w:ascii="GHEA Grapalat" w:hAnsi="GHEA Grapalat" w:cs="Sylfaen"/>
          <w:szCs w:val="24"/>
          <w:lang w:val="hy-AM"/>
        </w:rPr>
        <w:t>հրապարակման</w:t>
      </w:r>
      <w:r w:rsidRPr="00E6597C">
        <w:rPr>
          <w:rFonts w:ascii="GHEA Grapalat" w:hAnsi="GHEA Grapalat" w:cs="Sylfaen"/>
          <w:szCs w:val="24"/>
        </w:rPr>
        <w:t xml:space="preserve"> </w:t>
      </w:r>
      <w:r w:rsidRPr="00E6597C">
        <w:rPr>
          <w:rFonts w:ascii="GHEA Grapalat" w:hAnsi="GHEA Grapalat" w:cs="Sylfaen"/>
          <w:szCs w:val="24"/>
          <w:lang w:val="hy-AM"/>
        </w:rPr>
        <w:t>օրվան</w:t>
      </w:r>
      <w:r w:rsidRPr="00E6597C">
        <w:rPr>
          <w:rFonts w:ascii="GHEA Grapalat" w:hAnsi="GHEA Grapalat" w:cs="Sylfaen"/>
          <w:szCs w:val="24"/>
        </w:rPr>
        <w:t xml:space="preserve"> </w:t>
      </w:r>
      <w:r w:rsidRPr="00E6597C">
        <w:rPr>
          <w:rFonts w:ascii="GHEA Grapalat" w:hAnsi="GHEA Grapalat" w:cs="Sylfaen"/>
          <w:szCs w:val="24"/>
          <w:lang w:val="hy-AM"/>
        </w:rPr>
        <w:t>հաջորդող</w:t>
      </w:r>
      <w:r w:rsidRPr="00E6597C">
        <w:rPr>
          <w:rFonts w:ascii="GHEA Grapalat" w:hAnsi="GHEA Grapalat" w:cs="Sylfaen"/>
          <w:szCs w:val="24"/>
        </w:rPr>
        <w:t xml:space="preserve"> </w:t>
      </w:r>
      <w:r w:rsidRPr="00E6597C">
        <w:rPr>
          <w:rFonts w:ascii="GHEA Grapalat" w:hAnsi="GHEA Grapalat" w:cs="Sylfaen"/>
          <w:szCs w:val="24"/>
          <w:lang w:val="hy-AM"/>
        </w:rPr>
        <w:t>օրվա</w:t>
      </w:r>
      <w:r w:rsidRPr="00E6597C">
        <w:rPr>
          <w:rFonts w:ascii="GHEA Grapalat" w:hAnsi="GHEA Grapalat" w:cs="Sylfaen"/>
          <w:szCs w:val="24"/>
        </w:rPr>
        <w:t xml:space="preserve"> </w:t>
      </w:r>
      <w:r w:rsidRPr="00E6597C">
        <w:rPr>
          <w:rFonts w:ascii="GHEA Grapalat" w:hAnsi="GHEA Grapalat" w:cs="Sylfaen"/>
          <w:szCs w:val="24"/>
          <w:lang w:val="hy-AM"/>
        </w:rPr>
        <w:t>և</w:t>
      </w:r>
      <w:r w:rsidRPr="00E6597C">
        <w:rPr>
          <w:rFonts w:ascii="GHEA Grapalat" w:hAnsi="GHEA Grapalat" w:cs="Sylfaen"/>
          <w:szCs w:val="24"/>
        </w:rPr>
        <w:t xml:space="preserve"> պ</w:t>
      </w:r>
      <w:r w:rsidRPr="00E6597C">
        <w:rPr>
          <w:rFonts w:ascii="GHEA Grapalat" w:hAnsi="GHEA Grapalat" w:cs="Sylfaen"/>
          <w:szCs w:val="24"/>
          <w:lang w:val="hy-AM"/>
        </w:rPr>
        <w:t>ատվիրատուի</w:t>
      </w:r>
      <w:r w:rsidRPr="00E6597C">
        <w:rPr>
          <w:rFonts w:ascii="GHEA Grapalat" w:hAnsi="GHEA Grapalat" w:cs="Sylfaen"/>
          <w:szCs w:val="24"/>
        </w:rPr>
        <w:t xml:space="preserve"> </w:t>
      </w:r>
      <w:r w:rsidRPr="00E6597C">
        <w:rPr>
          <w:rFonts w:ascii="GHEA Grapalat" w:hAnsi="GHEA Grapalat" w:cs="Sylfaen"/>
          <w:szCs w:val="24"/>
          <w:lang w:val="hy-AM"/>
        </w:rPr>
        <w:t>կողմից</w:t>
      </w:r>
      <w:r w:rsidRPr="00E6597C">
        <w:rPr>
          <w:rFonts w:ascii="GHEA Grapalat" w:hAnsi="GHEA Grapalat" w:cs="Sylfaen"/>
          <w:szCs w:val="24"/>
        </w:rPr>
        <w:t xml:space="preserve"> </w:t>
      </w:r>
      <w:r w:rsidRPr="00E6597C">
        <w:rPr>
          <w:rFonts w:ascii="GHEA Grapalat" w:hAnsi="GHEA Grapalat" w:cs="Sylfaen"/>
          <w:szCs w:val="24"/>
          <w:lang w:val="hy-AM"/>
        </w:rPr>
        <w:t>պայմանագիրը</w:t>
      </w:r>
      <w:r w:rsidRPr="00E6597C">
        <w:rPr>
          <w:rFonts w:ascii="GHEA Grapalat" w:hAnsi="GHEA Grapalat" w:cs="Sylfaen"/>
          <w:szCs w:val="24"/>
        </w:rPr>
        <w:t xml:space="preserve"> </w:t>
      </w:r>
      <w:r w:rsidRPr="00E6597C">
        <w:rPr>
          <w:rFonts w:ascii="GHEA Grapalat" w:hAnsi="GHEA Grapalat" w:cs="Sylfaen"/>
          <w:szCs w:val="24"/>
          <w:lang w:val="hy-AM"/>
        </w:rPr>
        <w:t>կնքելու</w:t>
      </w:r>
      <w:r w:rsidRPr="00E6597C">
        <w:rPr>
          <w:rFonts w:ascii="GHEA Grapalat" w:hAnsi="GHEA Grapalat" w:cs="Sylfaen"/>
          <w:szCs w:val="24"/>
        </w:rPr>
        <w:t xml:space="preserve"> </w:t>
      </w:r>
      <w:r w:rsidRPr="00E6597C">
        <w:rPr>
          <w:rFonts w:ascii="GHEA Grapalat" w:hAnsi="GHEA Grapalat" w:cs="Sylfaen"/>
          <w:szCs w:val="24"/>
          <w:lang w:val="hy-AM"/>
        </w:rPr>
        <w:t>իրավասության</w:t>
      </w:r>
      <w:r w:rsidRPr="00E6597C">
        <w:rPr>
          <w:rFonts w:ascii="GHEA Grapalat" w:hAnsi="GHEA Grapalat" w:cs="Sylfaen"/>
          <w:szCs w:val="24"/>
        </w:rPr>
        <w:t xml:space="preserve"> </w:t>
      </w:r>
      <w:r w:rsidRPr="00E6597C">
        <w:rPr>
          <w:rFonts w:ascii="GHEA Grapalat" w:hAnsi="GHEA Grapalat" w:cs="Sylfaen"/>
          <w:szCs w:val="24"/>
          <w:lang w:val="hy-AM"/>
        </w:rPr>
        <w:t>առաջացման</w:t>
      </w:r>
      <w:r w:rsidRPr="00E6597C">
        <w:rPr>
          <w:rFonts w:ascii="GHEA Grapalat" w:hAnsi="GHEA Grapalat" w:cs="Sylfaen"/>
          <w:szCs w:val="24"/>
        </w:rPr>
        <w:t xml:space="preserve"> </w:t>
      </w:r>
      <w:r w:rsidRPr="00E6597C">
        <w:rPr>
          <w:rFonts w:ascii="GHEA Grapalat" w:hAnsi="GHEA Grapalat" w:cs="Sylfaen"/>
          <w:szCs w:val="24"/>
          <w:lang w:val="hy-AM"/>
        </w:rPr>
        <w:t>օրվա</w:t>
      </w:r>
      <w:r w:rsidRPr="00E6597C">
        <w:rPr>
          <w:rFonts w:ascii="GHEA Grapalat" w:hAnsi="GHEA Grapalat" w:cs="Sylfaen"/>
          <w:szCs w:val="24"/>
        </w:rPr>
        <w:t xml:space="preserve"> </w:t>
      </w:r>
      <w:r w:rsidRPr="00E6597C">
        <w:rPr>
          <w:rFonts w:ascii="GHEA Grapalat" w:hAnsi="GHEA Grapalat" w:cs="Sylfaen"/>
          <w:szCs w:val="24"/>
          <w:lang w:val="hy-AM"/>
        </w:rPr>
        <w:t>միջև</w:t>
      </w:r>
      <w:r w:rsidRPr="00E6597C">
        <w:rPr>
          <w:rFonts w:ascii="GHEA Grapalat" w:hAnsi="GHEA Grapalat" w:cs="Sylfaen"/>
          <w:szCs w:val="24"/>
        </w:rPr>
        <w:t xml:space="preserve"> </w:t>
      </w:r>
      <w:r w:rsidRPr="00E6597C">
        <w:rPr>
          <w:rFonts w:ascii="GHEA Grapalat" w:hAnsi="GHEA Grapalat" w:cs="Sylfaen"/>
          <w:szCs w:val="24"/>
          <w:lang w:val="hy-AM"/>
        </w:rPr>
        <w:t>ընկած</w:t>
      </w:r>
      <w:r w:rsidRPr="00E6597C">
        <w:rPr>
          <w:rFonts w:ascii="GHEA Grapalat" w:hAnsi="GHEA Grapalat" w:cs="Sylfaen"/>
          <w:szCs w:val="24"/>
        </w:rPr>
        <w:t xml:space="preserve"> </w:t>
      </w:r>
      <w:r w:rsidRPr="00E6597C">
        <w:rPr>
          <w:rFonts w:ascii="GHEA Grapalat" w:hAnsi="GHEA Grapalat" w:cs="Sylfaen"/>
          <w:szCs w:val="24"/>
          <w:lang w:val="hy-AM"/>
        </w:rPr>
        <w:t>ժամանակահատվածն</w:t>
      </w:r>
      <w:r w:rsidRPr="00E6597C">
        <w:rPr>
          <w:rFonts w:ascii="GHEA Grapalat" w:hAnsi="GHEA Grapalat" w:cs="Sylfaen"/>
          <w:szCs w:val="24"/>
        </w:rPr>
        <w:t xml:space="preserve"> </w:t>
      </w:r>
      <w:r w:rsidRPr="00E6597C">
        <w:rPr>
          <w:rFonts w:ascii="GHEA Grapalat" w:hAnsi="GHEA Grapalat" w:cs="Sylfaen"/>
          <w:szCs w:val="24"/>
          <w:lang w:val="hy-AM"/>
        </w:rPr>
        <w:t>է։</w:t>
      </w:r>
    </w:p>
    <w:p w:rsidR="00D43703" w:rsidRPr="00E6597C" w:rsidRDefault="00D43703" w:rsidP="00D43703">
      <w:pPr>
        <w:pStyle w:val="23"/>
        <w:spacing w:line="240" w:lineRule="auto"/>
        <w:ind w:firstLine="567"/>
        <w:rPr>
          <w:rFonts w:ascii="GHEA Grapalat" w:hAnsi="GHEA Grapalat"/>
          <w:i/>
          <w:lang w:val="es-ES"/>
        </w:rPr>
      </w:pPr>
      <w:r w:rsidRPr="00E6597C">
        <w:rPr>
          <w:rFonts w:ascii="GHEA Grapalat" w:hAnsi="GHEA Grapalat" w:cs="Sylfaen"/>
          <w:lang w:val="es-ES"/>
        </w:rPr>
        <w:t>Անգործության</w:t>
      </w:r>
      <w:r w:rsidRPr="00E6597C">
        <w:rPr>
          <w:rFonts w:ascii="GHEA Grapalat" w:hAnsi="GHEA Grapalat" w:cs="Arial"/>
          <w:lang w:val="es-ES"/>
        </w:rPr>
        <w:t xml:space="preserve"> </w:t>
      </w:r>
      <w:r w:rsidRPr="00E6597C">
        <w:rPr>
          <w:rFonts w:ascii="GHEA Grapalat" w:hAnsi="GHEA Grapalat" w:cs="Sylfaen"/>
          <w:lang w:val="es-ES"/>
        </w:rPr>
        <w:t>ժամկետը</w:t>
      </w:r>
      <w:r w:rsidRPr="00E6597C">
        <w:rPr>
          <w:rFonts w:ascii="GHEA Grapalat" w:hAnsi="GHEA Grapalat" w:cs="Arial"/>
          <w:lang w:val="es-ES"/>
        </w:rPr>
        <w:t xml:space="preserve"> </w:t>
      </w:r>
      <w:r w:rsidRPr="00E6597C">
        <w:rPr>
          <w:rFonts w:ascii="GHEA Grapalat" w:hAnsi="GHEA Grapalat" w:cs="Sylfaen"/>
          <w:lang w:val="es-ES"/>
        </w:rPr>
        <w:t>սույն</w:t>
      </w:r>
      <w:r w:rsidRPr="00E6597C">
        <w:rPr>
          <w:rFonts w:ascii="GHEA Grapalat" w:hAnsi="GHEA Grapalat" w:cs="Arial"/>
          <w:lang w:val="es-ES"/>
        </w:rPr>
        <w:t xml:space="preserve"> </w:t>
      </w:r>
      <w:r w:rsidRPr="00E6597C">
        <w:rPr>
          <w:rFonts w:ascii="GHEA Grapalat" w:hAnsi="GHEA Grapalat" w:cs="Sylfaen"/>
          <w:lang w:val="es-ES"/>
        </w:rPr>
        <w:t>ընթացակարգի</w:t>
      </w:r>
      <w:r w:rsidRPr="00E6597C">
        <w:rPr>
          <w:rFonts w:ascii="GHEA Grapalat" w:hAnsi="GHEA Grapalat" w:cs="Arial"/>
          <w:lang w:val="es-ES"/>
        </w:rPr>
        <w:t xml:space="preserve"> </w:t>
      </w:r>
      <w:r w:rsidRPr="00E6597C">
        <w:rPr>
          <w:rFonts w:ascii="GHEA Grapalat" w:hAnsi="GHEA Grapalat" w:cs="Sylfaen"/>
          <w:lang w:val="es-ES"/>
        </w:rPr>
        <w:t>դեպքում «      » օրացուցային</w:t>
      </w:r>
      <w:r w:rsidRPr="00E6597C">
        <w:rPr>
          <w:rFonts w:ascii="GHEA Grapalat" w:hAnsi="GHEA Grapalat" w:cs="Arial"/>
          <w:lang w:val="es-ES"/>
        </w:rPr>
        <w:t xml:space="preserve"> </w:t>
      </w:r>
      <w:r w:rsidRPr="00E6597C">
        <w:rPr>
          <w:rFonts w:ascii="GHEA Grapalat" w:hAnsi="GHEA Grapalat" w:cs="Sylfaen"/>
          <w:lang w:val="es-ES"/>
        </w:rPr>
        <w:t>օր</w:t>
      </w:r>
      <w:r w:rsidRPr="00E6597C">
        <w:rPr>
          <w:rFonts w:ascii="GHEA Grapalat" w:hAnsi="GHEA Grapalat" w:cs="Arial"/>
          <w:lang w:val="es-ES"/>
        </w:rPr>
        <w:t xml:space="preserve"> </w:t>
      </w:r>
      <w:r w:rsidRPr="00E6597C">
        <w:rPr>
          <w:rFonts w:ascii="GHEA Grapalat" w:hAnsi="GHEA Grapalat" w:cs="Sylfaen"/>
          <w:lang w:val="es-ES"/>
        </w:rPr>
        <w:t>է</w:t>
      </w:r>
      <w:r w:rsidRPr="00E6597C">
        <w:rPr>
          <w:rFonts w:ascii="GHEA Grapalat" w:hAnsi="GHEA Grapalat" w:cs="Tahoma"/>
          <w:lang w:val="es-ES"/>
        </w:rPr>
        <w:t>։</w:t>
      </w:r>
      <w:r w:rsidRPr="00E6597C">
        <w:rPr>
          <w:rFonts w:ascii="GHEA Grapalat" w:hAnsi="GHEA Grapalat"/>
          <w:lang w:val="es-ES"/>
        </w:rPr>
        <w:t xml:space="preserve"> </w:t>
      </w:r>
      <w:r w:rsidRPr="00E6597C">
        <w:rPr>
          <w:rFonts w:ascii="GHEA Grapalat" w:hAnsi="GHEA Grapalat" w:cs="Sylfaen"/>
          <w:lang w:val="es-ES"/>
        </w:rPr>
        <w:t>Անգործության</w:t>
      </w:r>
      <w:r w:rsidRPr="00E6597C">
        <w:rPr>
          <w:rFonts w:ascii="GHEA Grapalat" w:hAnsi="GHEA Grapalat" w:cs="Arial"/>
          <w:lang w:val="es-ES"/>
        </w:rPr>
        <w:t xml:space="preserve"> </w:t>
      </w:r>
      <w:r w:rsidRPr="00E6597C">
        <w:rPr>
          <w:rFonts w:ascii="GHEA Grapalat" w:hAnsi="GHEA Grapalat" w:cs="Sylfaen"/>
          <w:lang w:val="es-ES"/>
        </w:rPr>
        <w:t>ժամկետը</w:t>
      </w:r>
      <w:r w:rsidRPr="00E6597C">
        <w:rPr>
          <w:rFonts w:ascii="GHEA Grapalat" w:hAnsi="GHEA Grapalat" w:cs="Arial"/>
          <w:lang w:val="es-ES"/>
        </w:rPr>
        <w:t xml:space="preserve"> </w:t>
      </w:r>
      <w:r w:rsidRPr="00E6597C">
        <w:rPr>
          <w:rFonts w:ascii="GHEA Grapalat" w:hAnsi="GHEA Grapalat" w:cs="Sylfaen"/>
          <w:lang w:val="es-ES"/>
        </w:rPr>
        <w:t>կիրառելի</w:t>
      </w:r>
      <w:r w:rsidRPr="00E6597C">
        <w:rPr>
          <w:rFonts w:ascii="GHEA Grapalat" w:hAnsi="GHEA Grapalat" w:cs="Arial"/>
          <w:lang w:val="es-ES"/>
        </w:rPr>
        <w:t xml:space="preserve"> </w:t>
      </w:r>
      <w:r w:rsidRPr="00E6597C">
        <w:rPr>
          <w:rFonts w:ascii="GHEA Grapalat" w:hAnsi="GHEA Grapalat" w:cs="Sylfaen"/>
          <w:lang w:val="es-ES"/>
        </w:rPr>
        <w:t>չէ</w:t>
      </w:r>
      <w:r w:rsidRPr="00E6597C">
        <w:rPr>
          <w:rFonts w:ascii="GHEA Grapalat" w:hAnsi="GHEA Grapalat" w:cs="Arial"/>
          <w:lang w:val="es-ES"/>
        </w:rPr>
        <w:t xml:space="preserve">, </w:t>
      </w:r>
      <w:r w:rsidRPr="00E6597C">
        <w:rPr>
          <w:rFonts w:ascii="GHEA Grapalat" w:hAnsi="GHEA Grapalat" w:cs="Sylfaen"/>
          <w:lang w:val="es-ES"/>
        </w:rPr>
        <w:t>եթե</w:t>
      </w:r>
      <w:r w:rsidRPr="00E6597C">
        <w:rPr>
          <w:rFonts w:ascii="GHEA Grapalat" w:hAnsi="GHEA Grapalat" w:cs="Arial"/>
          <w:lang w:val="es-ES"/>
        </w:rPr>
        <w:t xml:space="preserve"> </w:t>
      </w:r>
      <w:r w:rsidRPr="00E6597C">
        <w:rPr>
          <w:rFonts w:ascii="GHEA Grapalat" w:hAnsi="GHEA Grapalat" w:cs="Sylfaen"/>
          <w:lang w:val="es-ES"/>
        </w:rPr>
        <w:t>միայն</w:t>
      </w:r>
      <w:r w:rsidRPr="00E6597C">
        <w:rPr>
          <w:rFonts w:ascii="GHEA Grapalat" w:hAnsi="GHEA Grapalat" w:cs="Arial"/>
          <w:lang w:val="es-ES"/>
        </w:rPr>
        <w:t xml:space="preserve"> </w:t>
      </w:r>
      <w:r w:rsidRPr="00E6597C">
        <w:rPr>
          <w:rFonts w:ascii="GHEA Grapalat" w:hAnsi="GHEA Grapalat" w:cs="Sylfaen"/>
          <w:lang w:val="es-ES"/>
        </w:rPr>
        <w:t>մեկ</w:t>
      </w:r>
      <w:r w:rsidRPr="00E6597C">
        <w:rPr>
          <w:rFonts w:ascii="GHEA Grapalat" w:hAnsi="GHEA Grapalat" w:cs="Arial"/>
          <w:lang w:val="es-ES"/>
        </w:rPr>
        <w:t xml:space="preserve"> մ</w:t>
      </w:r>
      <w:r w:rsidRPr="00E6597C">
        <w:rPr>
          <w:rFonts w:ascii="GHEA Grapalat" w:hAnsi="GHEA Grapalat" w:cs="Sylfaen"/>
          <w:lang w:val="es-ES"/>
        </w:rPr>
        <w:t>ասնակից է հայտ ներկայացրել</w:t>
      </w:r>
      <w:r w:rsidRPr="00E6597C">
        <w:rPr>
          <w:rFonts w:ascii="GHEA Grapalat" w:hAnsi="GHEA Grapalat"/>
          <w:i/>
          <w:lang w:val="es-ES"/>
        </w:rPr>
        <w:t>,</w:t>
      </w:r>
      <w:r w:rsidRPr="00E6597C">
        <w:rPr>
          <w:rFonts w:ascii="GHEA Grapalat" w:hAnsi="GHEA Grapalat"/>
          <w:lang w:val="es-ES"/>
        </w:rPr>
        <w:t xml:space="preserve"> </w:t>
      </w:r>
      <w:r w:rsidRPr="00E6597C">
        <w:rPr>
          <w:rFonts w:ascii="GHEA Grapalat" w:hAnsi="GHEA Grapalat" w:cs="Sylfaen"/>
          <w:lang w:val="es-ES"/>
        </w:rPr>
        <w:t>որի</w:t>
      </w:r>
      <w:r w:rsidRPr="00E6597C">
        <w:rPr>
          <w:rFonts w:ascii="GHEA Grapalat" w:hAnsi="GHEA Grapalat" w:cs="Arial"/>
          <w:lang w:val="es-ES"/>
        </w:rPr>
        <w:t xml:space="preserve"> </w:t>
      </w:r>
      <w:r w:rsidRPr="00E6597C">
        <w:rPr>
          <w:rFonts w:ascii="GHEA Grapalat" w:hAnsi="GHEA Grapalat" w:cs="Sylfaen"/>
          <w:lang w:val="es-ES"/>
        </w:rPr>
        <w:t>հետ</w:t>
      </w:r>
      <w:r w:rsidRPr="00E6597C">
        <w:rPr>
          <w:rFonts w:ascii="GHEA Grapalat" w:hAnsi="GHEA Grapalat" w:cs="Arial"/>
          <w:lang w:val="es-ES"/>
        </w:rPr>
        <w:t xml:space="preserve"> </w:t>
      </w:r>
      <w:r w:rsidRPr="00E6597C">
        <w:rPr>
          <w:rFonts w:ascii="GHEA Grapalat" w:hAnsi="GHEA Grapalat" w:cs="Sylfaen"/>
          <w:lang w:val="es-ES"/>
        </w:rPr>
        <w:t>կնքվում</w:t>
      </w:r>
      <w:r w:rsidRPr="00E6597C">
        <w:rPr>
          <w:rFonts w:ascii="GHEA Grapalat" w:hAnsi="GHEA Grapalat" w:cs="Arial"/>
          <w:lang w:val="es-ES"/>
        </w:rPr>
        <w:t xml:space="preserve"> </w:t>
      </w:r>
      <w:r w:rsidRPr="00E6597C">
        <w:rPr>
          <w:rFonts w:ascii="GHEA Grapalat" w:hAnsi="GHEA Grapalat" w:cs="Sylfaen"/>
          <w:lang w:val="es-ES"/>
        </w:rPr>
        <w:t>է</w:t>
      </w:r>
      <w:r w:rsidRPr="00E6597C">
        <w:rPr>
          <w:rFonts w:ascii="GHEA Grapalat" w:hAnsi="GHEA Grapalat" w:cs="Arial"/>
          <w:lang w:val="es-ES"/>
        </w:rPr>
        <w:t xml:space="preserve"> </w:t>
      </w:r>
      <w:r w:rsidRPr="00E6597C">
        <w:rPr>
          <w:rFonts w:ascii="GHEA Grapalat" w:hAnsi="GHEA Grapalat" w:cs="Sylfaen"/>
          <w:lang w:val="es-ES"/>
        </w:rPr>
        <w:t>պայմանագիր</w:t>
      </w:r>
      <w:r w:rsidRPr="00E6597C">
        <w:rPr>
          <w:rFonts w:ascii="GHEA Grapalat" w:hAnsi="GHEA Grapalat" w:cs="Arial"/>
          <w:lang w:val="es-ES"/>
        </w:rPr>
        <w:t>:</w:t>
      </w:r>
    </w:p>
    <w:p w:rsidR="00D43703" w:rsidRPr="00E6597C" w:rsidRDefault="00D43703" w:rsidP="00D43703">
      <w:pPr>
        <w:pStyle w:val="23"/>
        <w:spacing w:line="240" w:lineRule="auto"/>
        <w:ind w:firstLine="567"/>
        <w:rPr>
          <w:rFonts w:ascii="GHEA Grapalat" w:hAnsi="GHEA Grapalat" w:cs="Sylfaen"/>
          <w:szCs w:val="24"/>
          <w:lang w:val="es-ES"/>
        </w:rPr>
      </w:pPr>
      <w:r w:rsidRPr="00E6597C">
        <w:rPr>
          <w:rFonts w:ascii="GHEA Grapalat" w:hAnsi="GHEA Grapalat" w:cs="Sylfaen"/>
          <w:szCs w:val="24"/>
          <w:lang w:val="ru-RU"/>
        </w:rPr>
        <w:t>Պատվիրատուն</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պայմանագիրը</w:t>
      </w:r>
      <w:r w:rsidRPr="00E6597C">
        <w:rPr>
          <w:rFonts w:ascii="GHEA Grapalat" w:hAnsi="GHEA Grapalat" w:cs="Sylfaen"/>
          <w:szCs w:val="24"/>
          <w:lang w:val="es-ES"/>
        </w:rPr>
        <w:t xml:space="preserve"> </w:t>
      </w:r>
      <w:r w:rsidRPr="00E6597C">
        <w:rPr>
          <w:rFonts w:ascii="GHEA Grapalat" w:hAnsi="GHEA Grapalat" w:cs="Sylfaen"/>
          <w:szCs w:val="24"/>
          <w:lang w:val="ru-RU"/>
        </w:rPr>
        <w:t>կնքում</w:t>
      </w:r>
      <w:r w:rsidRPr="00E6597C">
        <w:rPr>
          <w:rFonts w:ascii="GHEA Grapalat" w:hAnsi="GHEA Grapalat" w:cs="Sylfaen"/>
          <w:szCs w:val="24"/>
          <w:lang w:val="es-ES"/>
        </w:rPr>
        <w:t xml:space="preserve"> </w:t>
      </w:r>
      <w:r w:rsidRPr="00E6597C">
        <w:rPr>
          <w:rFonts w:ascii="GHEA Grapalat" w:hAnsi="GHEA Grapalat" w:cs="Sylfaen"/>
          <w:szCs w:val="24"/>
          <w:lang w:val="ru-RU"/>
        </w:rPr>
        <w:t>է</w:t>
      </w:r>
      <w:r w:rsidRPr="00E6597C">
        <w:rPr>
          <w:rFonts w:ascii="GHEA Grapalat" w:hAnsi="GHEA Grapalat" w:cs="Sylfaen"/>
          <w:szCs w:val="24"/>
          <w:lang w:val="es-ES"/>
        </w:rPr>
        <w:t xml:space="preserve">, </w:t>
      </w:r>
      <w:r w:rsidRPr="00E6597C">
        <w:rPr>
          <w:rFonts w:ascii="GHEA Grapalat" w:hAnsi="GHEA Grapalat" w:cs="Sylfaen"/>
          <w:szCs w:val="24"/>
          <w:lang w:val="ru-RU"/>
        </w:rPr>
        <w:t>եթե</w:t>
      </w:r>
      <w:r w:rsidRPr="00E6597C">
        <w:rPr>
          <w:rFonts w:ascii="GHEA Grapalat" w:hAnsi="GHEA Grapalat" w:cs="Sylfaen"/>
          <w:szCs w:val="24"/>
          <w:lang w:val="es-ES"/>
        </w:rPr>
        <w:t xml:space="preserve"> </w:t>
      </w:r>
      <w:r w:rsidRPr="00E6597C">
        <w:rPr>
          <w:rFonts w:ascii="GHEA Grapalat" w:hAnsi="GHEA Grapalat" w:cs="Sylfaen"/>
          <w:szCs w:val="24"/>
          <w:lang w:val="ru-RU"/>
        </w:rPr>
        <w:t>սույն</w:t>
      </w:r>
      <w:r w:rsidRPr="00E6597C">
        <w:rPr>
          <w:rFonts w:ascii="GHEA Grapalat" w:hAnsi="GHEA Grapalat" w:cs="Sylfaen"/>
          <w:szCs w:val="24"/>
          <w:lang w:val="es-ES"/>
        </w:rPr>
        <w:t xml:space="preserve"> </w:t>
      </w:r>
      <w:r w:rsidRPr="00E6597C">
        <w:rPr>
          <w:rFonts w:ascii="GHEA Grapalat" w:hAnsi="GHEA Grapalat" w:cs="Sylfaen"/>
          <w:szCs w:val="24"/>
          <w:lang w:val="ru-RU"/>
        </w:rPr>
        <w:t>կետով</w:t>
      </w:r>
      <w:r w:rsidRPr="00E6597C">
        <w:rPr>
          <w:rFonts w:ascii="GHEA Grapalat" w:hAnsi="GHEA Grapalat" w:cs="Sylfaen"/>
          <w:szCs w:val="24"/>
          <w:lang w:val="es-ES"/>
        </w:rPr>
        <w:t xml:space="preserve"> </w:t>
      </w:r>
      <w:r w:rsidRPr="00E6597C">
        <w:rPr>
          <w:rFonts w:ascii="GHEA Grapalat" w:hAnsi="GHEA Grapalat" w:cs="Sylfaen"/>
          <w:szCs w:val="24"/>
          <w:lang w:val="ru-RU"/>
        </w:rPr>
        <w:t>նախատեսված</w:t>
      </w:r>
      <w:r w:rsidRPr="00E6597C">
        <w:rPr>
          <w:rFonts w:ascii="GHEA Grapalat" w:hAnsi="GHEA Grapalat" w:cs="Sylfaen"/>
          <w:szCs w:val="24"/>
          <w:lang w:val="es-ES"/>
        </w:rPr>
        <w:t xml:space="preserve"> </w:t>
      </w:r>
      <w:r w:rsidRPr="00E6597C">
        <w:rPr>
          <w:rFonts w:ascii="GHEA Grapalat" w:hAnsi="GHEA Grapalat" w:cs="Sylfaen"/>
          <w:szCs w:val="24"/>
          <w:lang w:val="ru-RU"/>
        </w:rPr>
        <w:t>անգործության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ժամկետում</w:t>
      </w:r>
      <w:r w:rsidRPr="00E6597C">
        <w:rPr>
          <w:rFonts w:ascii="GHEA Grapalat" w:hAnsi="GHEA Grapalat" w:cs="Sylfaen"/>
          <w:szCs w:val="24"/>
          <w:lang w:val="es-ES"/>
        </w:rPr>
        <w:t xml:space="preserve"> </w:t>
      </w:r>
      <w:r w:rsidRPr="00E6597C">
        <w:rPr>
          <w:rFonts w:ascii="GHEA Grapalat" w:hAnsi="GHEA Grapalat" w:cs="Sylfaen"/>
          <w:szCs w:val="24"/>
          <w:lang w:val="ru-RU"/>
        </w:rPr>
        <w:t>որևէ</w:t>
      </w:r>
      <w:r w:rsidRPr="00E6597C">
        <w:rPr>
          <w:rFonts w:ascii="GHEA Grapalat" w:hAnsi="GHEA Grapalat" w:cs="Sylfaen"/>
          <w:szCs w:val="24"/>
          <w:lang w:val="es-ES"/>
        </w:rPr>
        <w:t xml:space="preserve"> մ</w:t>
      </w:r>
      <w:r w:rsidRPr="00E6597C">
        <w:rPr>
          <w:rFonts w:ascii="GHEA Grapalat" w:hAnsi="GHEA Grapalat" w:cs="Sylfaen"/>
          <w:szCs w:val="24"/>
          <w:lang w:val="ru-RU"/>
        </w:rPr>
        <w:t>ասնակից</w:t>
      </w:r>
      <w:r w:rsidRPr="00E6597C">
        <w:rPr>
          <w:rFonts w:ascii="GHEA Grapalat" w:hAnsi="GHEA Grapalat" w:cs="Sylfaen"/>
          <w:szCs w:val="24"/>
          <w:lang w:val="es-ES"/>
        </w:rPr>
        <w:t xml:space="preserve"> </w:t>
      </w:r>
      <w:r w:rsidRPr="00E6597C">
        <w:rPr>
          <w:rFonts w:ascii="GHEA Grapalat" w:hAnsi="GHEA Grapalat" w:cs="Sylfaen"/>
        </w:rPr>
        <w:t>գնումների հետ կապված բողոքներ քննող անձին</w:t>
      </w:r>
      <w:r w:rsidRPr="00E6597C">
        <w:rPr>
          <w:rFonts w:ascii="GHEA Grapalat" w:hAnsi="GHEA Grapalat" w:cs="Sylfaen"/>
          <w:szCs w:val="24"/>
          <w:lang w:val="es-ES"/>
        </w:rPr>
        <w:t xml:space="preserve"> </w:t>
      </w:r>
      <w:r w:rsidRPr="00E6597C">
        <w:rPr>
          <w:rFonts w:ascii="GHEA Grapalat" w:hAnsi="GHEA Grapalat" w:cs="Sylfaen"/>
          <w:szCs w:val="24"/>
          <w:lang w:val="ru-RU"/>
        </w:rPr>
        <w:t>չի</w:t>
      </w:r>
      <w:r w:rsidRPr="00E6597C">
        <w:rPr>
          <w:rFonts w:ascii="GHEA Grapalat" w:hAnsi="GHEA Grapalat" w:cs="Sylfaen"/>
          <w:szCs w:val="24"/>
          <w:lang w:val="es-ES"/>
        </w:rPr>
        <w:t xml:space="preserve"> </w:t>
      </w:r>
      <w:r w:rsidRPr="00E6597C">
        <w:rPr>
          <w:rFonts w:ascii="GHEA Grapalat" w:hAnsi="GHEA Grapalat" w:cs="Sylfaen"/>
          <w:szCs w:val="24"/>
          <w:lang w:val="ru-RU"/>
        </w:rPr>
        <w:t>բողոքարկում</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w:t>
      </w:r>
      <w:r w:rsidRPr="00E6597C">
        <w:rPr>
          <w:rFonts w:ascii="GHEA Grapalat" w:hAnsi="GHEA Grapalat" w:cs="Sylfaen"/>
          <w:szCs w:val="24"/>
          <w:lang w:val="es-ES"/>
        </w:rPr>
        <w:t xml:space="preserve"> </w:t>
      </w:r>
      <w:r w:rsidRPr="00E6597C">
        <w:rPr>
          <w:rFonts w:ascii="GHEA Grapalat" w:hAnsi="GHEA Grapalat" w:cs="Sylfaen"/>
          <w:szCs w:val="24"/>
          <w:lang w:val="ru-RU"/>
        </w:rPr>
        <w:t>կնքելու</w:t>
      </w:r>
      <w:r w:rsidRPr="00E6597C">
        <w:rPr>
          <w:rFonts w:ascii="GHEA Grapalat" w:hAnsi="GHEA Grapalat" w:cs="Sylfaen"/>
          <w:szCs w:val="24"/>
          <w:lang w:val="es-ES"/>
        </w:rPr>
        <w:t xml:space="preserve"> </w:t>
      </w:r>
      <w:r w:rsidRPr="00E6597C">
        <w:rPr>
          <w:rFonts w:ascii="GHEA Grapalat" w:hAnsi="GHEA Grapalat" w:cs="Sylfaen"/>
          <w:szCs w:val="24"/>
          <w:lang w:val="ru-RU"/>
        </w:rPr>
        <w:t>մասին</w:t>
      </w:r>
      <w:r w:rsidRPr="00E6597C">
        <w:rPr>
          <w:rFonts w:ascii="GHEA Grapalat" w:hAnsi="GHEA Grapalat" w:cs="Sylfaen"/>
          <w:szCs w:val="24"/>
          <w:lang w:val="es-ES"/>
        </w:rPr>
        <w:t xml:space="preserve"> </w:t>
      </w:r>
      <w:r w:rsidRPr="00E6597C">
        <w:rPr>
          <w:rFonts w:ascii="GHEA Grapalat" w:hAnsi="GHEA Grapalat" w:cs="Sylfaen"/>
          <w:szCs w:val="24"/>
          <w:lang w:val="ru-RU"/>
        </w:rPr>
        <w:t>որոշումը։</w:t>
      </w:r>
      <w:r w:rsidRPr="00E6597C">
        <w:rPr>
          <w:rFonts w:ascii="GHEA Grapalat" w:hAnsi="GHEA Grapalat" w:cs="Sylfaen"/>
          <w:szCs w:val="24"/>
          <w:lang w:val="es-ES"/>
        </w:rPr>
        <w:t xml:space="preserve"> </w:t>
      </w:r>
      <w:r w:rsidRPr="00E6597C">
        <w:rPr>
          <w:rFonts w:ascii="GHEA Grapalat" w:hAnsi="GHEA Grapalat" w:cs="Sylfaen"/>
          <w:szCs w:val="24"/>
          <w:lang w:val="ru-RU"/>
        </w:rPr>
        <w:t>Մինչև</w:t>
      </w:r>
      <w:r w:rsidRPr="00E6597C">
        <w:rPr>
          <w:rFonts w:ascii="GHEA Grapalat" w:hAnsi="GHEA Grapalat" w:cs="Sylfaen"/>
          <w:szCs w:val="24"/>
          <w:lang w:val="es-ES"/>
        </w:rPr>
        <w:t xml:space="preserve"> </w:t>
      </w:r>
      <w:r w:rsidRPr="00E6597C">
        <w:rPr>
          <w:rFonts w:ascii="GHEA Grapalat" w:hAnsi="GHEA Grapalat" w:cs="Sylfaen"/>
          <w:szCs w:val="24"/>
          <w:lang w:val="ru-RU"/>
        </w:rPr>
        <w:t>անգործության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ժամկետը</w:t>
      </w:r>
      <w:r w:rsidRPr="00E6597C">
        <w:rPr>
          <w:rFonts w:ascii="GHEA Grapalat" w:hAnsi="GHEA Grapalat" w:cs="Sylfaen"/>
          <w:szCs w:val="24"/>
          <w:lang w:val="es-ES"/>
        </w:rPr>
        <w:t xml:space="preserve"> </w:t>
      </w:r>
      <w:r w:rsidRPr="00E6597C">
        <w:rPr>
          <w:rFonts w:ascii="GHEA Grapalat" w:hAnsi="GHEA Grapalat" w:cs="Sylfaen"/>
          <w:szCs w:val="24"/>
          <w:lang w:val="ru-RU"/>
        </w:rPr>
        <w:t>լրանալը</w:t>
      </w:r>
      <w:r w:rsidRPr="00E6597C">
        <w:rPr>
          <w:rFonts w:ascii="GHEA Grapalat" w:hAnsi="GHEA Grapalat" w:cs="Sylfaen"/>
          <w:szCs w:val="24"/>
          <w:lang w:val="es-ES"/>
        </w:rPr>
        <w:t xml:space="preserve"> </w:t>
      </w:r>
      <w:r w:rsidRPr="00E6597C">
        <w:rPr>
          <w:rFonts w:ascii="GHEA Grapalat" w:hAnsi="GHEA Grapalat" w:cs="Sylfaen"/>
          <w:szCs w:val="24"/>
          <w:lang w:val="ru-RU"/>
        </w:rPr>
        <w:t>կամ</w:t>
      </w:r>
      <w:r w:rsidRPr="00E6597C">
        <w:rPr>
          <w:rFonts w:ascii="GHEA Grapalat" w:hAnsi="GHEA Grapalat" w:cs="Sylfaen"/>
          <w:szCs w:val="24"/>
          <w:lang w:val="es-ES"/>
        </w:rPr>
        <w:t xml:space="preserve"> </w:t>
      </w:r>
      <w:r w:rsidRPr="00E6597C">
        <w:rPr>
          <w:rFonts w:ascii="GHEA Grapalat" w:hAnsi="GHEA Grapalat" w:cs="Sylfaen"/>
          <w:szCs w:val="24"/>
          <w:lang w:val="ru-RU"/>
        </w:rPr>
        <w:t>առանց</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w:t>
      </w:r>
      <w:r w:rsidRPr="00E6597C">
        <w:rPr>
          <w:rFonts w:ascii="GHEA Grapalat" w:hAnsi="GHEA Grapalat" w:cs="Sylfaen"/>
          <w:szCs w:val="24"/>
          <w:lang w:val="es-ES"/>
        </w:rPr>
        <w:t xml:space="preserve"> </w:t>
      </w:r>
      <w:r w:rsidRPr="00E6597C">
        <w:rPr>
          <w:rFonts w:ascii="GHEA Grapalat" w:hAnsi="GHEA Grapalat" w:cs="Sylfaen"/>
          <w:szCs w:val="24"/>
          <w:lang w:val="ru-RU"/>
        </w:rPr>
        <w:t>կնքելու</w:t>
      </w:r>
      <w:r w:rsidRPr="00E6597C">
        <w:rPr>
          <w:rFonts w:ascii="GHEA Grapalat" w:hAnsi="GHEA Grapalat" w:cs="Sylfaen"/>
          <w:szCs w:val="24"/>
          <w:lang w:val="es-ES"/>
        </w:rPr>
        <w:t xml:space="preserve"> </w:t>
      </w:r>
      <w:r w:rsidRPr="00E6597C">
        <w:rPr>
          <w:rFonts w:ascii="GHEA Grapalat" w:hAnsi="GHEA Grapalat" w:cs="Sylfaen"/>
          <w:szCs w:val="24"/>
          <w:lang w:val="ru-RU"/>
        </w:rPr>
        <w:t>մասին</w:t>
      </w:r>
      <w:r w:rsidRPr="00E6597C">
        <w:rPr>
          <w:rFonts w:ascii="GHEA Grapalat" w:hAnsi="GHEA Grapalat" w:cs="Sylfaen"/>
          <w:szCs w:val="24"/>
          <w:lang w:val="es-ES"/>
        </w:rPr>
        <w:t xml:space="preserve"> </w:t>
      </w:r>
      <w:r w:rsidRPr="00E6597C">
        <w:rPr>
          <w:rFonts w:ascii="GHEA Grapalat" w:hAnsi="GHEA Grapalat" w:cs="Sylfaen"/>
          <w:szCs w:val="24"/>
          <w:lang w:val="ru-RU"/>
        </w:rPr>
        <w:t>հայտարարության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հրապարակման</w:t>
      </w:r>
      <w:r w:rsidRPr="00E6597C">
        <w:rPr>
          <w:rFonts w:ascii="GHEA Grapalat" w:hAnsi="GHEA Grapalat" w:cs="Sylfaen"/>
          <w:szCs w:val="24"/>
          <w:lang w:val="es-ES"/>
        </w:rPr>
        <w:t xml:space="preserve"> </w:t>
      </w:r>
      <w:r w:rsidRPr="00E6597C">
        <w:rPr>
          <w:rFonts w:ascii="GHEA Grapalat" w:hAnsi="GHEA Grapalat" w:cs="Sylfaen"/>
          <w:szCs w:val="24"/>
          <w:lang w:val="ru-RU"/>
        </w:rPr>
        <w:t>կնք</w:t>
      </w:r>
      <w:r w:rsidRPr="00E6597C">
        <w:rPr>
          <w:rFonts w:ascii="GHEA Grapalat" w:hAnsi="GHEA Grapalat" w:cs="Sylfaen"/>
          <w:szCs w:val="24"/>
          <w:lang w:val="en-US"/>
        </w:rPr>
        <w:t>վ</w:t>
      </w:r>
      <w:r w:rsidRPr="00E6597C">
        <w:rPr>
          <w:rFonts w:ascii="GHEA Grapalat" w:hAnsi="GHEA Grapalat" w:cs="Sylfaen"/>
          <w:szCs w:val="24"/>
          <w:lang w:val="ru-RU"/>
        </w:rPr>
        <w:t>ած</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պայմանագիրն</w:t>
      </w:r>
      <w:r w:rsidRPr="00E6597C">
        <w:rPr>
          <w:rFonts w:ascii="GHEA Grapalat" w:hAnsi="GHEA Grapalat" w:cs="Sylfaen"/>
          <w:szCs w:val="24"/>
          <w:lang w:val="es-ES"/>
        </w:rPr>
        <w:t xml:space="preserve"> </w:t>
      </w:r>
      <w:r w:rsidRPr="00E6597C">
        <w:rPr>
          <w:rFonts w:ascii="GHEA Grapalat" w:hAnsi="GHEA Grapalat" w:cs="Sylfaen"/>
          <w:szCs w:val="24"/>
          <w:lang w:val="ru-RU"/>
        </w:rPr>
        <w:t>առ</w:t>
      </w:r>
      <w:r w:rsidRPr="00E6597C">
        <w:rPr>
          <w:rFonts w:ascii="GHEA Grapalat" w:hAnsi="GHEA Grapalat" w:cs="Sylfaen"/>
          <w:szCs w:val="24"/>
          <w:lang w:val="es-ES"/>
        </w:rPr>
        <w:t xml:space="preserve"> </w:t>
      </w:r>
      <w:r w:rsidRPr="00E6597C">
        <w:rPr>
          <w:rFonts w:ascii="GHEA Grapalat" w:hAnsi="GHEA Grapalat" w:cs="Sylfaen"/>
          <w:szCs w:val="24"/>
          <w:lang w:val="ru-RU"/>
        </w:rPr>
        <w:t>ոչինչ</w:t>
      </w:r>
      <w:r w:rsidRPr="00E6597C">
        <w:rPr>
          <w:rFonts w:ascii="GHEA Grapalat" w:hAnsi="GHEA Grapalat" w:cs="Sylfaen"/>
          <w:szCs w:val="24"/>
          <w:lang w:val="es-ES"/>
        </w:rPr>
        <w:t xml:space="preserve"> </w:t>
      </w:r>
      <w:r w:rsidRPr="00E6597C">
        <w:rPr>
          <w:rFonts w:ascii="GHEA Grapalat" w:hAnsi="GHEA Grapalat" w:cs="Sylfaen"/>
          <w:szCs w:val="24"/>
          <w:lang w:val="ru-RU"/>
        </w:rPr>
        <w:t>է։</w:t>
      </w:r>
    </w:p>
    <w:p w:rsidR="00D43703" w:rsidRPr="00E6597C" w:rsidRDefault="00D43703" w:rsidP="00D43703">
      <w:pPr>
        <w:ind w:firstLine="567"/>
        <w:jc w:val="center"/>
        <w:rPr>
          <w:rFonts w:ascii="GHEA Grapalat" w:hAnsi="GHEA Grapalat"/>
          <w:b/>
          <w:sz w:val="20"/>
          <w:lang w:val="es-ES"/>
        </w:rPr>
      </w:pPr>
    </w:p>
    <w:p w:rsidR="00D43703" w:rsidRPr="00E6597C" w:rsidRDefault="00D43703" w:rsidP="00D43703">
      <w:pPr>
        <w:ind w:firstLine="567"/>
        <w:jc w:val="center"/>
        <w:rPr>
          <w:rFonts w:ascii="GHEA Grapalat" w:hAnsi="GHEA Grapalat"/>
          <w:b/>
          <w:sz w:val="20"/>
          <w:lang w:val="es-ES"/>
        </w:rPr>
      </w:pPr>
    </w:p>
    <w:p w:rsidR="00D43703" w:rsidRPr="00E6597C" w:rsidRDefault="00D43703" w:rsidP="00D43703">
      <w:pPr>
        <w:jc w:val="center"/>
        <w:rPr>
          <w:rFonts w:ascii="GHEA Grapalat" w:hAnsi="GHEA Grapalat" w:cs="Arial"/>
          <w:b/>
          <w:iCs/>
          <w:sz w:val="20"/>
          <w:lang w:val="af-ZA"/>
        </w:rPr>
      </w:pPr>
      <w:r w:rsidRPr="00E6597C">
        <w:rPr>
          <w:rFonts w:ascii="GHEA Grapalat" w:hAnsi="GHEA Grapalat"/>
          <w:b/>
          <w:iCs/>
          <w:sz w:val="20"/>
          <w:lang w:val="es-ES"/>
        </w:rPr>
        <w:t>9</w:t>
      </w:r>
      <w:r w:rsidRPr="00E6597C">
        <w:rPr>
          <w:rFonts w:ascii="GHEA Grapalat" w:hAnsi="GHEA Grapalat"/>
          <w:b/>
          <w:iCs/>
          <w:sz w:val="20"/>
          <w:lang w:val="af-ZA"/>
        </w:rPr>
        <w:t xml:space="preserve">. </w:t>
      </w:r>
      <w:r w:rsidRPr="00E6597C">
        <w:rPr>
          <w:rFonts w:ascii="GHEA Grapalat" w:hAnsi="GHEA Grapalat" w:cs="Sylfaen"/>
          <w:b/>
          <w:iCs/>
          <w:sz w:val="20"/>
          <w:lang w:val="af-ZA"/>
        </w:rPr>
        <w:t>ՊԱՅՄԱՆԱԳՐԻ</w:t>
      </w:r>
      <w:r w:rsidRPr="00E6597C">
        <w:rPr>
          <w:rFonts w:ascii="GHEA Grapalat" w:hAnsi="GHEA Grapalat" w:cs="Arial"/>
          <w:b/>
          <w:iCs/>
          <w:sz w:val="20"/>
          <w:lang w:val="af-ZA"/>
        </w:rPr>
        <w:t xml:space="preserve"> </w:t>
      </w:r>
      <w:r w:rsidRPr="00E6597C">
        <w:rPr>
          <w:rFonts w:ascii="GHEA Grapalat" w:hAnsi="GHEA Grapalat" w:cs="Sylfaen"/>
          <w:b/>
          <w:iCs/>
          <w:sz w:val="20"/>
          <w:lang w:val="af-ZA"/>
        </w:rPr>
        <w:t>ԿՆՔՈՒՄԸ</w:t>
      </w:r>
      <w:r w:rsidRPr="00E6597C">
        <w:rPr>
          <w:rFonts w:ascii="GHEA Grapalat" w:hAnsi="GHEA Grapalat" w:cs="Arial"/>
          <w:b/>
          <w:iCs/>
          <w:sz w:val="20"/>
          <w:lang w:val="af-ZA"/>
        </w:rPr>
        <w:t xml:space="preserve"> </w:t>
      </w:r>
    </w:p>
    <w:p w:rsidR="00D43703" w:rsidRPr="00E6597C" w:rsidRDefault="00D43703" w:rsidP="00D43703">
      <w:pPr>
        <w:jc w:val="center"/>
        <w:rPr>
          <w:rFonts w:ascii="GHEA Grapalat" w:hAnsi="GHEA Grapalat"/>
          <w:b/>
          <w:iCs/>
          <w:sz w:val="20"/>
          <w:lang w:val="af-ZA"/>
        </w:rPr>
      </w:pP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iCs/>
          <w:sz w:val="20"/>
          <w:lang w:val="es-ES"/>
        </w:rPr>
        <w:t>9</w:t>
      </w:r>
      <w:r w:rsidRPr="00E6597C">
        <w:rPr>
          <w:rFonts w:ascii="GHEA Grapalat" w:hAnsi="GHEA Grapalat"/>
          <w:iCs/>
          <w:sz w:val="20"/>
          <w:lang w:val="af-ZA"/>
        </w:rPr>
        <w:t xml:space="preserve">.1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որոշման</w:t>
      </w:r>
      <w:r w:rsidRPr="00E6597C">
        <w:rPr>
          <w:rFonts w:ascii="GHEA Grapalat" w:hAnsi="GHEA Grapalat" w:cs="Sylfaen"/>
          <w:sz w:val="20"/>
          <w:lang w:val="af-ZA"/>
        </w:rPr>
        <w:t xml:space="preserve"> </w:t>
      </w:r>
      <w:r w:rsidRPr="00E6597C">
        <w:rPr>
          <w:rFonts w:ascii="GHEA Grapalat" w:hAnsi="GHEA Grapalat" w:cs="Sylfaen"/>
          <w:sz w:val="20"/>
          <w:lang w:val="ru-RU"/>
        </w:rPr>
        <w:t>հիման</w:t>
      </w:r>
      <w:r w:rsidRPr="00E6597C">
        <w:rPr>
          <w:rFonts w:ascii="GHEA Grapalat" w:hAnsi="GHEA Grapalat" w:cs="Sylfaen"/>
          <w:sz w:val="20"/>
          <w:lang w:val="af-ZA"/>
        </w:rPr>
        <w:t xml:space="preserve"> </w:t>
      </w:r>
      <w:r w:rsidRPr="00E6597C">
        <w:rPr>
          <w:rFonts w:ascii="GHEA Grapalat" w:hAnsi="GHEA Grapalat" w:cs="Sylfaen"/>
          <w:sz w:val="20"/>
          <w:lang w:val="ru-RU"/>
        </w:rPr>
        <w:t>վրա</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գրավոր</w:t>
      </w:r>
      <w:r w:rsidRPr="00E6597C">
        <w:rPr>
          <w:rFonts w:ascii="GHEA Grapalat" w:hAnsi="GHEA Grapalat" w:cs="Sylfaen"/>
          <w:sz w:val="20"/>
          <w:lang w:val="af-ZA"/>
        </w:rPr>
        <w:t xml:space="preserve">` </w:t>
      </w:r>
      <w:r w:rsidRPr="00E6597C">
        <w:rPr>
          <w:rFonts w:ascii="GHEA Grapalat" w:hAnsi="GHEA Grapalat" w:cs="Sylfaen"/>
          <w:sz w:val="20"/>
          <w:lang w:val="ru-RU"/>
        </w:rPr>
        <w:t>մեկ</w:t>
      </w:r>
      <w:r w:rsidRPr="00E6597C">
        <w:rPr>
          <w:rFonts w:ascii="GHEA Grapalat" w:hAnsi="GHEA Grapalat" w:cs="Sylfaen"/>
          <w:sz w:val="20"/>
          <w:lang w:val="af-ZA"/>
        </w:rPr>
        <w:t xml:space="preserve"> </w:t>
      </w:r>
      <w:r w:rsidRPr="00E6597C">
        <w:rPr>
          <w:rFonts w:ascii="GHEA Grapalat" w:hAnsi="GHEA Grapalat" w:cs="Sylfaen"/>
          <w:sz w:val="20"/>
          <w:lang w:val="ru-RU"/>
        </w:rPr>
        <w:t>փաստաթուղթ</w:t>
      </w:r>
      <w:r w:rsidRPr="00E6597C">
        <w:rPr>
          <w:rFonts w:ascii="GHEA Grapalat" w:hAnsi="GHEA Grapalat" w:cs="Sylfaen"/>
          <w:sz w:val="20"/>
          <w:lang w:val="af-ZA"/>
        </w:rPr>
        <w:t xml:space="preserve"> </w:t>
      </w:r>
      <w:r w:rsidRPr="00E6597C">
        <w:rPr>
          <w:rFonts w:ascii="GHEA Grapalat" w:hAnsi="GHEA Grapalat" w:cs="Sylfaen"/>
          <w:sz w:val="20"/>
          <w:lang w:val="ru-RU"/>
        </w:rPr>
        <w:t>կազմելու</w:t>
      </w:r>
      <w:r w:rsidRPr="00E6597C">
        <w:rPr>
          <w:rFonts w:ascii="GHEA Grapalat" w:hAnsi="GHEA Grapalat" w:cs="Sylfaen"/>
          <w:sz w:val="20"/>
          <w:lang w:val="af-ZA"/>
        </w:rPr>
        <w:t xml:space="preserve"> </w:t>
      </w:r>
      <w:r w:rsidRPr="00E6597C">
        <w:rPr>
          <w:rFonts w:ascii="GHEA Grapalat" w:hAnsi="GHEA Grapalat" w:cs="Sylfaen"/>
          <w:sz w:val="20"/>
          <w:lang w:val="ru-RU"/>
        </w:rPr>
        <w:t>միջոցով։</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 xml:space="preserve">9.2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70498E">
        <w:rPr>
          <w:rFonts w:ascii="GHEA Grapalat" w:hAnsi="GHEA Grapalat" w:cs="Sylfaen"/>
          <w:sz w:val="20"/>
          <w:lang w:val="af-ZA"/>
        </w:rPr>
        <w:t xml:space="preserve">22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sidRPr="00E6597C">
        <w:rPr>
          <w:rFonts w:ascii="GHEA Grapalat" w:hAnsi="GHEA Grapalat" w:cs="Sylfaen"/>
          <w:sz w:val="20"/>
          <w:lang w:val="ru-RU"/>
        </w:rPr>
        <w:t>չորս</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օրվա</w:t>
      </w:r>
      <w:r w:rsidRPr="00E6597C">
        <w:rPr>
          <w:rFonts w:ascii="GHEA Grapalat" w:hAnsi="GHEA Grapalat" w:cs="Sylfaen"/>
          <w:sz w:val="20"/>
          <w:lang w:val="af-ZA"/>
        </w:rPr>
        <w:t xml:space="preserve"> </w:t>
      </w:r>
      <w:r w:rsidRPr="00E6597C">
        <w:rPr>
          <w:rFonts w:ascii="GHEA Grapalat" w:hAnsi="GHEA Grapalat" w:cs="Sylfaen"/>
          <w:sz w:val="20"/>
          <w:lang w:val="ru-RU"/>
        </w:rPr>
        <w:t>ընթացքում</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ներկայացնելով</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կնքվել</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շուտ</w:t>
      </w:r>
      <w:r w:rsidRPr="00E6597C">
        <w:rPr>
          <w:rFonts w:ascii="GHEA Grapalat" w:hAnsi="GHEA Grapalat" w:cs="Sylfaen"/>
          <w:sz w:val="20"/>
          <w:lang w:val="af-ZA"/>
        </w:rPr>
        <w:t xml:space="preserve">, </w:t>
      </w:r>
      <w:r w:rsidRPr="00E6597C">
        <w:rPr>
          <w:rFonts w:ascii="GHEA Grapalat" w:hAnsi="GHEA Grapalat" w:cs="Sylfaen"/>
          <w:sz w:val="20"/>
          <w:lang w:val="ru-RU"/>
        </w:rPr>
        <w:t>քան</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70498E">
        <w:rPr>
          <w:rFonts w:ascii="GHEA Grapalat" w:hAnsi="GHEA Grapalat" w:cs="Sylfaen"/>
          <w:sz w:val="20"/>
          <w:lang w:val="af-ZA"/>
        </w:rPr>
        <w:t xml:space="preserve">22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w:t>
      </w:r>
      <w:r w:rsidRPr="00E6597C">
        <w:rPr>
          <w:rFonts w:ascii="GHEA Grapalat" w:hAnsi="GHEA Grapalat" w:cs="Sylfaen"/>
          <w:sz w:val="20"/>
          <w:lang w:val="af-ZA"/>
        </w:rPr>
        <w:t xml:space="preserve"> </w:t>
      </w:r>
      <w:r w:rsidRPr="00E6597C">
        <w:rPr>
          <w:rFonts w:ascii="GHEA Grapalat" w:hAnsi="GHEA Grapalat" w:cs="Sylfaen"/>
          <w:sz w:val="20"/>
          <w:lang w:val="ru-RU"/>
        </w:rPr>
        <w:t>օրվան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sidRPr="00E6597C">
        <w:rPr>
          <w:rFonts w:ascii="GHEA Grapalat" w:hAnsi="GHEA Grapalat" w:cs="Sylfaen"/>
          <w:sz w:val="20"/>
          <w:lang w:val="ru-RU"/>
        </w:rPr>
        <w:t>երկրորդ</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օրը</w:t>
      </w:r>
      <w:r w:rsidRPr="00E6597C">
        <w:rPr>
          <w:rFonts w:ascii="GHEA Grapalat" w:hAnsi="GHEA Grapalat" w:cs="Sylfaen"/>
          <w:sz w:val="20"/>
          <w:lang w:val="af-ZA"/>
        </w:rPr>
        <w:t>:</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9</w:t>
      </w:r>
      <w:r w:rsidRPr="00E6597C">
        <w:rPr>
          <w:rFonts w:ascii="GHEA Grapalat" w:hAnsi="GHEA Grapalat" w:cs="Sylfaen"/>
          <w:sz w:val="20"/>
          <w:lang w:val="hy-AM"/>
        </w:rPr>
        <w:t>.3</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կնքվելիք</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քարտուղարը</w:t>
      </w:r>
      <w:r w:rsidRPr="00E6597C">
        <w:rPr>
          <w:rFonts w:ascii="GHEA Grapalat" w:hAnsi="GHEA Grapalat" w:cs="Sylfaen"/>
          <w:sz w:val="20"/>
          <w:lang w:val="af-ZA"/>
        </w:rPr>
        <w:t xml:space="preserve"> </w:t>
      </w:r>
      <w:r w:rsidRPr="00E6597C">
        <w:rPr>
          <w:rFonts w:ascii="GHEA Grapalat" w:hAnsi="GHEA Grapalat" w:cs="Sylfaen"/>
          <w:sz w:val="20"/>
          <w:lang w:val="ru-RU"/>
        </w:rPr>
        <w:t>տրամադրում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եղանակով</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շինարարական աշխատանքների գնման դեպքում  </w:t>
      </w:r>
      <w:r w:rsidRPr="00E6597C">
        <w:rPr>
          <w:rFonts w:ascii="GHEA Grapalat" w:hAnsi="GHEA Grapalat" w:cs="Sylfaen"/>
          <w:sz w:val="20"/>
          <w:lang w:val="ru-RU"/>
        </w:rPr>
        <w:t>պայմանագրում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ներկայացված</w:t>
      </w:r>
      <w:r w:rsidRPr="00E6597C">
        <w:rPr>
          <w:rFonts w:ascii="GHEA Grapalat" w:hAnsi="GHEA Grapalat" w:cs="Sylfaen"/>
          <w:sz w:val="20"/>
          <w:lang w:val="af-ZA"/>
        </w:rPr>
        <w:t xml:space="preserve"> սարքերը և սարքավորումները: </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9</w:t>
      </w:r>
      <w:r w:rsidRPr="00E6597C">
        <w:rPr>
          <w:rFonts w:ascii="GHEA Grapalat" w:hAnsi="GHEA Grapalat" w:cs="Sylfaen"/>
          <w:sz w:val="20"/>
          <w:lang w:val="hy-AM"/>
        </w:rPr>
        <w:t>.</w:t>
      </w:r>
      <w:r w:rsidRPr="0070498E">
        <w:rPr>
          <w:rFonts w:ascii="GHEA Grapalat" w:hAnsi="GHEA Grapalat" w:cs="Sylfaen"/>
          <w:sz w:val="20"/>
          <w:lang w:val="af-ZA"/>
        </w:rPr>
        <w:t>4</w:t>
      </w:r>
      <w:r w:rsidRPr="00E6597C">
        <w:rPr>
          <w:rFonts w:ascii="GHEA Grapalat" w:hAnsi="GHEA Grapalat" w:cs="Sylfaen"/>
          <w:sz w:val="20"/>
          <w:lang w:val="af-ZA"/>
        </w:rPr>
        <w:t xml:space="preserve"> </w:t>
      </w:r>
      <w:r w:rsidRPr="00E6597C">
        <w:rPr>
          <w:rFonts w:ascii="GHEA Grapalat" w:hAnsi="GHEA Grapalat" w:cs="Sylfaen"/>
          <w:sz w:val="20"/>
          <w:lang w:val="hy-AM"/>
        </w:rPr>
        <w:t>Եթե</w:t>
      </w:r>
      <w:r w:rsidRPr="00E6597C">
        <w:rPr>
          <w:rFonts w:ascii="GHEA Grapalat" w:hAnsi="GHEA Grapalat" w:cs="Sylfaen"/>
          <w:sz w:val="20"/>
          <w:lang w:val="af-ZA"/>
        </w:rPr>
        <w:t xml:space="preserve"> </w:t>
      </w:r>
      <w:r w:rsidRPr="00E6597C">
        <w:rPr>
          <w:rFonts w:ascii="GHEA Grapalat" w:hAnsi="GHEA Grapalat" w:cs="Sylfaen"/>
          <w:sz w:val="20"/>
          <w:lang w:val="hy-AM"/>
        </w:rPr>
        <w:t>ընտրված</w:t>
      </w:r>
      <w:r w:rsidRPr="00E6597C">
        <w:rPr>
          <w:rFonts w:ascii="GHEA Grapalat" w:hAnsi="GHEA Grapalat" w:cs="Sylfaen"/>
          <w:sz w:val="20"/>
          <w:lang w:val="af-ZA"/>
        </w:rPr>
        <w:t xml:space="preserve"> </w:t>
      </w:r>
      <w:r w:rsidRPr="00E6597C">
        <w:rPr>
          <w:rFonts w:ascii="GHEA Grapalat" w:hAnsi="GHEA Grapalat" w:cs="Sylfaen"/>
          <w:sz w:val="20"/>
          <w:lang w:val="hy-AM"/>
        </w:rPr>
        <w:t>մասնակիցը</w:t>
      </w:r>
      <w:r w:rsidRPr="00E6597C">
        <w:rPr>
          <w:rFonts w:ascii="GHEA Grapalat" w:hAnsi="GHEA Grapalat" w:cs="Sylfaen"/>
          <w:sz w:val="20"/>
          <w:lang w:val="af-ZA"/>
        </w:rPr>
        <w:t xml:space="preserve"> </w:t>
      </w:r>
      <w:r w:rsidRPr="00E6597C">
        <w:rPr>
          <w:rFonts w:ascii="GHEA Grapalat" w:hAnsi="GHEA Grapalat" w:cs="Sylfaen"/>
          <w:sz w:val="20"/>
          <w:lang w:val="hy-AM"/>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hy-AM"/>
        </w:rPr>
        <w:t>կնքելու</w:t>
      </w:r>
      <w:r w:rsidRPr="00E6597C">
        <w:rPr>
          <w:rFonts w:ascii="GHEA Grapalat" w:hAnsi="GHEA Grapalat" w:cs="Sylfaen"/>
          <w:sz w:val="20"/>
          <w:lang w:val="af-ZA"/>
        </w:rPr>
        <w:t xml:space="preserve"> </w:t>
      </w:r>
      <w:r w:rsidRPr="00E6597C">
        <w:rPr>
          <w:rFonts w:ascii="GHEA Grapalat" w:hAnsi="GHEA Grapalat" w:cs="Sylfaen"/>
          <w:sz w:val="20"/>
          <w:lang w:val="hy-AM"/>
        </w:rPr>
        <w:t>մասին</w:t>
      </w:r>
      <w:r w:rsidRPr="00E6597C">
        <w:rPr>
          <w:rFonts w:ascii="GHEA Grapalat" w:hAnsi="GHEA Grapalat" w:cs="Sylfaen"/>
          <w:sz w:val="20"/>
          <w:lang w:val="af-ZA"/>
        </w:rPr>
        <w:t xml:space="preserve"> </w:t>
      </w:r>
      <w:r w:rsidRPr="00E6597C">
        <w:rPr>
          <w:rFonts w:ascii="GHEA Grapalat" w:hAnsi="GHEA Grapalat" w:cs="Sylfaen"/>
          <w:sz w:val="20"/>
          <w:lang w:val="hy-AM"/>
        </w:rPr>
        <w:t>ծանուցումը</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նախագիծ</w:t>
      </w:r>
      <w:r w:rsidRPr="00E6597C">
        <w:rPr>
          <w:rFonts w:ascii="GHEA Grapalat" w:hAnsi="GHEA Grapalat" w:cs="Sylfaen"/>
          <w:sz w:val="20"/>
        </w:rPr>
        <w:t>ն</w:t>
      </w:r>
      <w:r w:rsidRPr="00E6597C">
        <w:rPr>
          <w:rFonts w:ascii="GHEA Grapalat" w:hAnsi="GHEA Grapalat" w:cs="Sylfaen"/>
          <w:sz w:val="20"/>
          <w:lang w:val="af-ZA"/>
        </w:rPr>
        <w:t xml:space="preserve"> </w:t>
      </w:r>
      <w:r w:rsidRPr="00E6597C">
        <w:rPr>
          <w:rFonts w:ascii="GHEA Grapalat" w:hAnsi="GHEA Grapalat" w:cs="Sylfaen"/>
          <w:sz w:val="20"/>
          <w:lang w:val="hy-AM"/>
        </w:rPr>
        <w:t>ստանալուց</w:t>
      </w:r>
      <w:r w:rsidRPr="00E6597C">
        <w:rPr>
          <w:rFonts w:ascii="GHEA Grapalat" w:hAnsi="GHEA Grapalat" w:cs="Sylfaen"/>
          <w:sz w:val="20"/>
          <w:lang w:val="af-ZA"/>
        </w:rPr>
        <w:t xml:space="preserve"> </w:t>
      </w:r>
      <w:r w:rsidRPr="00E6597C">
        <w:rPr>
          <w:rFonts w:ascii="GHEA Grapalat" w:hAnsi="GHEA Grapalat" w:cs="Sylfaen"/>
          <w:sz w:val="20"/>
          <w:lang w:val="hy-AM"/>
        </w:rPr>
        <w:t>հետո</w:t>
      </w:r>
      <w:r w:rsidRPr="00E6597C">
        <w:rPr>
          <w:rFonts w:ascii="GHEA Grapalat" w:hAnsi="GHEA Grapalat" w:cs="Sylfaen"/>
          <w:sz w:val="20"/>
          <w:lang w:val="af-ZA"/>
        </w:rPr>
        <w:t xml:space="preserve">` 10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hy-AM"/>
        </w:rPr>
        <w:t>օրվա</w:t>
      </w:r>
      <w:r w:rsidRPr="00E6597C">
        <w:rPr>
          <w:rFonts w:ascii="GHEA Grapalat" w:hAnsi="GHEA Grapalat" w:cs="Sylfaen"/>
          <w:sz w:val="20"/>
          <w:lang w:val="af-ZA"/>
        </w:rPr>
        <w:t xml:space="preserve"> </w:t>
      </w:r>
      <w:r w:rsidRPr="00E6597C">
        <w:rPr>
          <w:rFonts w:ascii="GHEA Grapalat" w:hAnsi="GHEA Grapalat" w:cs="Sylfaen"/>
          <w:sz w:val="20"/>
          <w:lang w:val="hy-AM"/>
        </w:rPr>
        <w:t>ընթացքում</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ստորագրում</w:t>
      </w:r>
      <w:r w:rsidRPr="00E6597C">
        <w:rPr>
          <w:rFonts w:ascii="GHEA Grapalat" w:hAnsi="GHEA Grapalat" w:cs="Sylfaen"/>
          <w:sz w:val="20"/>
          <w:lang w:val="af-ZA"/>
        </w:rPr>
        <w:t xml:space="preserve"> </w:t>
      </w:r>
      <w:r w:rsidRPr="00E6597C">
        <w:rPr>
          <w:rFonts w:ascii="GHEA Grapalat" w:hAnsi="GHEA Grapalat" w:cs="Sylfaen"/>
          <w:sz w:val="20"/>
          <w:lang w:val="hy-AM"/>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պ</w:t>
      </w:r>
      <w:r w:rsidRPr="00E6597C">
        <w:rPr>
          <w:rFonts w:ascii="GHEA Grapalat" w:hAnsi="GHEA Grapalat" w:cs="Sylfaen"/>
          <w:sz w:val="20"/>
          <w:lang w:val="ru-RU"/>
        </w:rPr>
        <w:t>ատվիրատուին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ներկայացնում</w:t>
      </w:r>
      <w:r w:rsidRPr="00E6597C">
        <w:rPr>
          <w:rFonts w:ascii="GHEA Grapalat" w:hAnsi="GHEA Grapalat" w:cs="Sylfaen"/>
          <w:sz w:val="20"/>
          <w:lang w:val="af-ZA"/>
        </w:rPr>
        <w:t xml:space="preserve"> որակավորման և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rPr>
        <w:t>ապահովումը</w:t>
      </w:r>
      <w:r w:rsidRPr="00E6597C">
        <w:rPr>
          <w:rFonts w:ascii="GHEA Grapalat" w:hAnsi="GHEA Grapalat" w:cs="Sylfaen"/>
          <w:sz w:val="20"/>
          <w:lang w:val="af-ZA"/>
        </w:rPr>
        <w:t>,</w:t>
      </w:r>
      <w:r w:rsidRPr="00E6597C">
        <w:rPr>
          <w:rFonts w:ascii="GHEA Grapalat" w:hAnsi="GHEA Grapalat" w:cs="Sylfaen"/>
          <w:i/>
          <w:sz w:val="20"/>
          <w:lang w:val="af-ZA"/>
        </w:rPr>
        <w:t xml:space="preserve"> </w:t>
      </w:r>
      <w:r w:rsidRPr="00E6597C">
        <w:rPr>
          <w:rFonts w:ascii="GHEA Grapalat" w:hAnsi="GHEA Grapalat" w:cs="Sylfaen"/>
          <w:sz w:val="20"/>
          <w:lang w:val="hy-AM"/>
        </w:rPr>
        <w:t>ապա նա զրկվում է պայմանագիրը ստորագրելու իրավունքից։</w:t>
      </w:r>
      <w:r w:rsidRPr="00E6597C">
        <w:rPr>
          <w:rFonts w:ascii="GHEA Grapalat" w:hAnsi="GHEA Grapalat" w:cs="Sylfaen"/>
          <w:sz w:val="20"/>
          <w:lang w:val="af-ZA"/>
        </w:rPr>
        <w:t xml:space="preserve"> </w:t>
      </w:r>
      <w:r w:rsidRPr="00E6597C">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Pr="00E6597C">
        <w:rPr>
          <w:rFonts w:ascii="GHEA Grapalat" w:hAnsi="GHEA Grapalat" w:cs="Sylfaen"/>
          <w:sz w:val="20"/>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Pr="00E6597C">
        <w:rPr>
          <w:rFonts w:ascii="GHEA Grapalat" w:hAnsi="GHEA Grapalat" w:cs="Sylfaen"/>
          <w:sz w:val="20"/>
        </w:rPr>
        <w:t>պ</w:t>
      </w:r>
      <w:r w:rsidRPr="00E6597C">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հաստատմանը</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օրը</w:t>
      </w:r>
      <w:r w:rsidRPr="00E6597C">
        <w:rPr>
          <w:rFonts w:ascii="GHEA Grapalat" w:hAnsi="GHEA Grapalat" w:cs="Sylfaen"/>
          <w:sz w:val="20"/>
          <w:lang w:val="af-ZA"/>
        </w:rPr>
        <w:t xml:space="preserve"> </w:t>
      </w:r>
      <w:r w:rsidRPr="00E6597C">
        <w:rPr>
          <w:rFonts w:ascii="GHEA Grapalat" w:hAnsi="GHEA Grapalat" w:cs="Sylfaen"/>
          <w:sz w:val="20"/>
        </w:rPr>
        <w:t>ուղեկցող</w:t>
      </w:r>
      <w:r w:rsidRPr="00E6597C">
        <w:rPr>
          <w:rFonts w:ascii="GHEA Grapalat" w:hAnsi="GHEA Grapalat" w:cs="Sylfaen"/>
          <w:sz w:val="20"/>
          <w:lang w:val="af-ZA"/>
        </w:rPr>
        <w:t xml:space="preserve"> </w:t>
      </w:r>
      <w:r w:rsidRPr="00E6597C">
        <w:rPr>
          <w:rFonts w:ascii="GHEA Grapalat" w:hAnsi="GHEA Grapalat" w:cs="Sylfaen"/>
          <w:sz w:val="20"/>
        </w:rPr>
        <w:t>գրությամբ</w:t>
      </w:r>
      <w:r w:rsidRPr="00E6597C">
        <w:rPr>
          <w:rFonts w:ascii="GHEA Grapalat" w:hAnsi="GHEA Grapalat" w:cs="Sylfaen"/>
          <w:sz w:val="20"/>
          <w:lang w:val="af-ZA"/>
        </w:rPr>
        <w:t xml:space="preserve"> </w:t>
      </w:r>
      <w:r w:rsidRPr="00E6597C">
        <w:rPr>
          <w:rFonts w:ascii="GHEA Grapalat" w:hAnsi="GHEA Grapalat" w:cs="Sylfaen"/>
          <w:sz w:val="20"/>
        </w:rPr>
        <w:t>տրամադրվում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ընտրված</w:t>
      </w:r>
      <w:r w:rsidRPr="00E6597C">
        <w:rPr>
          <w:rFonts w:ascii="GHEA Grapalat" w:hAnsi="GHEA Grapalat" w:cs="Sylfaen"/>
          <w:sz w:val="20"/>
          <w:lang w:val="af-ZA"/>
        </w:rPr>
        <w:t xml:space="preserve"> </w:t>
      </w:r>
      <w:r w:rsidRPr="00E6597C">
        <w:rPr>
          <w:rFonts w:ascii="GHEA Grapalat" w:hAnsi="GHEA Grapalat" w:cs="Sylfaen"/>
          <w:sz w:val="20"/>
        </w:rPr>
        <w:t>մասնակցին</w:t>
      </w:r>
      <w:r w:rsidRPr="00E6597C">
        <w:rPr>
          <w:rFonts w:ascii="GHEA Grapalat" w:hAnsi="GHEA Grapalat" w:cs="Sylfaen"/>
          <w:sz w:val="20"/>
          <w:lang w:val="hy-AM"/>
        </w:rPr>
        <w:t>:</w:t>
      </w:r>
    </w:p>
    <w:p w:rsidR="00D43703" w:rsidRPr="00E6597C" w:rsidRDefault="00D43703" w:rsidP="00D43703">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9.5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9</w:t>
      </w:r>
      <w:r w:rsidRPr="00E6597C">
        <w:rPr>
          <w:rFonts w:ascii="GHEA Grapalat" w:hAnsi="GHEA Grapalat" w:cs="Sylfaen"/>
          <w:i w:val="0"/>
          <w:szCs w:val="24"/>
          <w:lang w:val="hy-AM"/>
        </w:rPr>
        <w:t>.</w:t>
      </w:r>
      <w:r w:rsidRPr="0070498E">
        <w:rPr>
          <w:rFonts w:ascii="GHEA Grapalat" w:hAnsi="GHEA Grapalat" w:cs="Sylfaen"/>
          <w:i w:val="0"/>
          <w:szCs w:val="24"/>
          <w:lang w:val="af-ZA"/>
        </w:rPr>
        <w:t>4</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կետով</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նախատեսված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ժամկետի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ավարտը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համաձայնությամբ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նախագծում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կատարվել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փոփոխություններ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սակայն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դրանք</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առարկայի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բնութագրերի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փոփոխմանը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ներառյալ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ընտրված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ավելացմանը։</w:t>
      </w:r>
      <w:r w:rsidRPr="00E6597C">
        <w:rPr>
          <w:rFonts w:ascii="GHEA Mariam" w:hAnsi="GHEA Mariam"/>
          <w:spacing w:val="-8"/>
          <w:lang w:val="af-ZA"/>
        </w:rPr>
        <w:t xml:space="preserve"> </w:t>
      </w:r>
    </w:p>
    <w:p w:rsidR="00D43703" w:rsidRPr="00E6597C" w:rsidRDefault="00D43703" w:rsidP="00D43703">
      <w:pPr>
        <w:jc w:val="center"/>
        <w:rPr>
          <w:rFonts w:ascii="GHEA Grapalat" w:hAnsi="GHEA Grapalat"/>
          <w:b/>
          <w:iCs/>
          <w:sz w:val="20"/>
          <w:lang w:val="af-ZA"/>
        </w:rPr>
      </w:pPr>
    </w:p>
    <w:p w:rsidR="00D43703" w:rsidRPr="00E6597C" w:rsidRDefault="00D43703" w:rsidP="00D43703">
      <w:pPr>
        <w:jc w:val="center"/>
        <w:rPr>
          <w:rFonts w:ascii="GHEA Grapalat" w:hAnsi="GHEA Grapalat" w:cs="Arial"/>
          <w:b/>
          <w:iCs/>
          <w:sz w:val="20"/>
          <w:lang w:val="af-ZA"/>
        </w:rPr>
      </w:pPr>
      <w:r w:rsidRPr="00E6597C">
        <w:rPr>
          <w:rFonts w:ascii="GHEA Grapalat" w:hAnsi="GHEA Grapalat"/>
          <w:b/>
          <w:iCs/>
          <w:sz w:val="20"/>
          <w:lang w:val="af-ZA"/>
        </w:rPr>
        <w:t xml:space="preserve">10. </w:t>
      </w:r>
      <w:r w:rsidRPr="00E6597C">
        <w:rPr>
          <w:rFonts w:ascii="GHEA Grapalat" w:hAnsi="GHEA Grapalat" w:cs="Sylfaen"/>
          <w:b/>
          <w:iCs/>
          <w:sz w:val="20"/>
          <w:lang w:val="hy-AM"/>
        </w:rPr>
        <w:t>ՈՐԱԿԱՎՈՐՄԱՆ</w:t>
      </w:r>
      <w:r w:rsidRPr="00E6597C">
        <w:rPr>
          <w:rFonts w:ascii="GHEA Grapalat" w:hAnsi="GHEA Grapalat" w:cs="Arial"/>
          <w:b/>
          <w:iCs/>
          <w:sz w:val="20"/>
          <w:lang w:val="af-ZA"/>
        </w:rPr>
        <w:t xml:space="preserve"> </w:t>
      </w:r>
      <w:r w:rsidRPr="00E6597C">
        <w:rPr>
          <w:rFonts w:ascii="GHEA Grapalat" w:hAnsi="GHEA Grapalat" w:cs="Sylfaen"/>
          <w:b/>
          <w:iCs/>
          <w:sz w:val="20"/>
          <w:lang w:val="hy-AM"/>
        </w:rPr>
        <w:t>ԵՎ</w:t>
      </w:r>
      <w:r w:rsidRPr="00E6597C">
        <w:rPr>
          <w:rFonts w:ascii="GHEA Grapalat" w:hAnsi="GHEA Grapalat" w:cs="Sylfaen"/>
          <w:b/>
          <w:iCs/>
          <w:sz w:val="20"/>
          <w:lang w:val="af-ZA"/>
        </w:rPr>
        <w:t xml:space="preserve"> ՊԱՅՄԱՆԱԳՐԻ</w:t>
      </w:r>
      <w:r w:rsidRPr="00E6597C">
        <w:rPr>
          <w:rFonts w:ascii="GHEA Grapalat" w:hAnsi="GHEA Grapalat" w:cs="Sylfaen"/>
          <w:b/>
          <w:iCs/>
          <w:sz w:val="20"/>
          <w:lang w:val="hy-AM"/>
        </w:rPr>
        <w:t xml:space="preserve"> </w:t>
      </w:r>
      <w:r w:rsidRPr="00E6597C">
        <w:rPr>
          <w:rFonts w:ascii="GHEA Grapalat" w:hAnsi="GHEA Grapalat" w:cs="Sylfaen"/>
          <w:b/>
          <w:iCs/>
          <w:sz w:val="20"/>
          <w:lang w:val="af-ZA"/>
        </w:rPr>
        <w:t>ԱՊԱՀՈՎՈՒՄ</w:t>
      </w:r>
      <w:r w:rsidRPr="00E6597C">
        <w:rPr>
          <w:rFonts w:ascii="GHEA Grapalat" w:hAnsi="GHEA Grapalat" w:cs="Sylfaen"/>
          <w:b/>
          <w:iCs/>
          <w:sz w:val="20"/>
          <w:lang w:val="hy-AM"/>
        </w:rPr>
        <w:t>ՆԵՐ</w:t>
      </w:r>
      <w:r w:rsidRPr="00E6597C">
        <w:rPr>
          <w:rFonts w:ascii="GHEA Grapalat" w:hAnsi="GHEA Grapalat" w:cs="Sylfaen"/>
          <w:b/>
          <w:iCs/>
          <w:sz w:val="20"/>
          <w:lang w:val="af-ZA"/>
        </w:rPr>
        <w:t>Ը</w:t>
      </w:r>
      <w:r w:rsidRPr="00E6597C">
        <w:rPr>
          <w:rFonts w:ascii="GHEA Grapalat" w:hAnsi="GHEA Grapalat" w:cs="Arial"/>
          <w:b/>
          <w:iCs/>
          <w:sz w:val="20"/>
          <w:lang w:val="af-ZA"/>
        </w:rPr>
        <w:t xml:space="preserve"> </w:t>
      </w:r>
    </w:p>
    <w:p w:rsidR="00D43703" w:rsidRPr="00E6597C" w:rsidRDefault="00D43703" w:rsidP="00D43703">
      <w:pPr>
        <w:jc w:val="center"/>
        <w:rPr>
          <w:rFonts w:ascii="GHEA Grapalat" w:hAnsi="GHEA Grapalat"/>
          <w:b/>
          <w:iCs/>
          <w:sz w:val="20"/>
          <w:lang w:val="af-ZA"/>
        </w:rPr>
      </w:pP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iCs/>
          <w:sz w:val="20"/>
          <w:lang w:val="af-ZA"/>
        </w:rPr>
        <w:t>10.</w:t>
      </w:r>
      <w:r w:rsidRPr="00E6597C">
        <w:rPr>
          <w:rFonts w:ascii="GHEA Grapalat" w:hAnsi="GHEA Grapalat" w:cs="Sylfaen"/>
          <w:sz w:val="20"/>
          <w:lang w:val="af-ZA"/>
        </w:rPr>
        <w:t xml:space="preserve">1 </w:t>
      </w:r>
      <w:r w:rsidRPr="00E6597C">
        <w:rPr>
          <w:rFonts w:ascii="GHEA Grapalat" w:hAnsi="GHEA Grapalat" w:cs="Sylfaen"/>
          <w:sz w:val="20"/>
          <w:lang w:val="hy-AM"/>
        </w:rPr>
        <w:t>Որակավորման</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պ</w:t>
      </w:r>
      <w:r w:rsidRPr="00E6597C">
        <w:rPr>
          <w:rFonts w:ascii="GHEA Grapalat" w:hAnsi="GHEA Grapalat" w:cs="Sylfaen"/>
          <w:sz w:val="20"/>
          <w:lang w:val="ru-RU"/>
        </w:rPr>
        <w:t>այմանագրի</w:t>
      </w:r>
      <w:r w:rsidRPr="00E6597C">
        <w:rPr>
          <w:rFonts w:ascii="GHEA Grapalat" w:hAnsi="GHEA Grapalat" w:cs="Sylfaen"/>
          <w:sz w:val="20"/>
          <w:lang w:val="hy-AM"/>
        </w:rPr>
        <w:t xml:space="preserve"> </w:t>
      </w:r>
      <w:r w:rsidRPr="00E6597C">
        <w:rPr>
          <w:rFonts w:ascii="GHEA Grapalat" w:hAnsi="GHEA Grapalat" w:cs="Sylfaen"/>
          <w:sz w:val="20"/>
          <w:lang w:val="ru-RU"/>
        </w:rPr>
        <w:t>ապահովում</w:t>
      </w:r>
      <w:r w:rsidRPr="00E6597C">
        <w:rPr>
          <w:rFonts w:ascii="GHEA Grapalat" w:hAnsi="GHEA Grapalat" w:cs="Sylfaen"/>
          <w:sz w:val="20"/>
          <w:lang w:val="hy-AM"/>
        </w:rPr>
        <w:t>ները</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ներկայացնելու</w:t>
      </w:r>
      <w:r w:rsidRPr="00E6597C">
        <w:rPr>
          <w:rFonts w:ascii="GHEA Grapalat" w:hAnsi="GHEA Grapalat" w:cs="Sylfaen"/>
          <w:sz w:val="20"/>
          <w:lang w:val="af-ZA"/>
        </w:rPr>
        <w:t xml:space="preserve"> </w:t>
      </w:r>
      <w:r w:rsidRPr="00E6597C">
        <w:rPr>
          <w:rFonts w:ascii="GHEA Grapalat" w:hAnsi="GHEA Grapalat" w:cs="Sylfaen"/>
          <w:sz w:val="20"/>
          <w:lang w:val="ru-RU"/>
        </w:rPr>
        <w:t>պահանջի</w:t>
      </w:r>
      <w:r w:rsidRPr="00E6597C">
        <w:rPr>
          <w:rFonts w:ascii="GHEA Grapalat" w:hAnsi="GHEA Grapalat" w:cs="Sylfaen"/>
          <w:sz w:val="20"/>
          <w:lang w:val="af-ZA"/>
        </w:rPr>
        <w:t xml:space="preserve"> </w:t>
      </w:r>
      <w:r w:rsidRPr="00E6597C">
        <w:rPr>
          <w:rFonts w:ascii="GHEA Grapalat" w:hAnsi="GHEA Grapalat" w:cs="Sylfaen"/>
          <w:sz w:val="20"/>
          <w:lang w:val="ru-RU"/>
        </w:rPr>
        <w:t>հիման</w:t>
      </w:r>
      <w:r w:rsidRPr="00E6597C">
        <w:rPr>
          <w:rFonts w:ascii="GHEA Grapalat" w:hAnsi="GHEA Grapalat" w:cs="Sylfaen"/>
          <w:sz w:val="20"/>
          <w:lang w:val="af-ZA"/>
        </w:rPr>
        <w:t xml:space="preserve"> </w:t>
      </w:r>
      <w:r w:rsidRPr="00E6597C">
        <w:rPr>
          <w:rFonts w:ascii="GHEA Grapalat" w:hAnsi="GHEA Grapalat" w:cs="Sylfaen"/>
          <w:sz w:val="20"/>
          <w:lang w:val="ru-RU"/>
        </w:rPr>
        <w:t>վրա</w:t>
      </w:r>
      <w:r w:rsidRPr="00E6597C">
        <w:rPr>
          <w:rFonts w:ascii="GHEA Grapalat" w:hAnsi="GHEA Grapalat" w:cs="Sylfaen"/>
          <w:sz w:val="20"/>
          <w:lang w:val="af-ZA"/>
        </w:rPr>
        <w:t xml:space="preserve">, </w:t>
      </w:r>
      <w:r w:rsidRPr="00E6597C">
        <w:rPr>
          <w:rFonts w:ascii="GHEA Grapalat" w:hAnsi="GHEA Grapalat" w:cs="Sylfaen"/>
          <w:sz w:val="20"/>
          <w:lang w:val="ru-RU"/>
        </w:rPr>
        <w:t>այն</w:t>
      </w:r>
      <w:r w:rsidRPr="00E6597C">
        <w:rPr>
          <w:rFonts w:ascii="GHEA Grapalat" w:hAnsi="GHEA Grapalat" w:cs="Sylfaen"/>
          <w:sz w:val="20"/>
          <w:lang w:val="af-ZA"/>
        </w:rPr>
        <w:t xml:space="preserve"> </w:t>
      </w:r>
      <w:r w:rsidRPr="00E6597C">
        <w:rPr>
          <w:rFonts w:ascii="GHEA Grapalat" w:hAnsi="GHEA Grapalat" w:cs="Sylfaen"/>
          <w:sz w:val="20"/>
          <w:lang w:val="ru-RU"/>
        </w:rPr>
        <w:t>ստանալու</w:t>
      </w:r>
      <w:r w:rsidRPr="00E6597C">
        <w:rPr>
          <w:rFonts w:ascii="GHEA Grapalat" w:hAnsi="GHEA Grapalat" w:cs="Sylfaen"/>
          <w:sz w:val="20"/>
          <w:lang w:val="af-ZA"/>
        </w:rPr>
        <w:t xml:space="preserve"> </w:t>
      </w:r>
      <w:r w:rsidRPr="00E6597C">
        <w:rPr>
          <w:rFonts w:ascii="GHEA Grapalat" w:hAnsi="GHEA Grapalat" w:cs="Sylfaen"/>
          <w:sz w:val="20"/>
          <w:lang w:val="ru-RU"/>
        </w:rPr>
        <w:t>օրվանից</w:t>
      </w:r>
      <w:r w:rsidRPr="00E6597C">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E6597C">
        <w:rPr>
          <w:rFonts w:ascii="GHEA Grapalat" w:hAnsi="GHEA Grapalat" w:cs="Sylfaen"/>
          <w:sz w:val="20"/>
          <w:lang w:val="ru-RU"/>
        </w:rPr>
        <w:t>օրվա</w:t>
      </w:r>
      <w:r w:rsidRPr="00E6597C">
        <w:rPr>
          <w:rFonts w:ascii="GHEA Grapalat" w:hAnsi="GHEA Grapalat" w:cs="Sylfaen"/>
          <w:sz w:val="20"/>
          <w:lang w:val="af-ZA"/>
        </w:rPr>
        <w:t xml:space="preserve"> </w:t>
      </w:r>
      <w:r w:rsidRPr="00E6597C">
        <w:rPr>
          <w:rFonts w:ascii="GHEA Grapalat" w:hAnsi="GHEA Grapalat" w:cs="Sylfaen"/>
          <w:sz w:val="20"/>
          <w:lang w:val="ru-RU"/>
        </w:rPr>
        <w:t>ընթացքում</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պարտավոր</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hy-AM"/>
        </w:rPr>
        <w:t>որակավորման</w:t>
      </w:r>
      <w:r w:rsidRPr="0070498E">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hy-AM"/>
        </w:rPr>
        <w:t xml:space="preserve"> </w:t>
      </w:r>
      <w:r w:rsidRPr="00E6597C">
        <w:rPr>
          <w:rFonts w:ascii="GHEA Grapalat" w:hAnsi="GHEA Grapalat" w:cs="Sylfaen"/>
          <w:sz w:val="20"/>
          <w:lang w:val="ru-RU"/>
        </w:rPr>
        <w:t>ապահովում</w:t>
      </w:r>
      <w:r w:rsidRPr="00E6597C">
        <w:rPr>
          <w:rFonts w:ascii="GHEA Grapalat" w:hAnsi="GHEA Grapalat" w:cs="Sylfaen"/>
          <w:sz w:val="20"/>
          <w:lang w:val="hy-AM"/>
        </w:rPr>
        <w:t>ներ</w:t>
      </w:r>
      <w:r w:rsidRPr="00E6597C">
        <w:rPr>
          <w:rFonts w:ascii="GHEA Grapalat" w:hAnsi="GHEA Grapalat" w:cs="Sylfaen"/>
          <w:sz w:val="20"/>
          <w:lang w:val="ru-RU"/>
        </w:rPr>
        <w:t>։</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հետ</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վերջինս</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hy-AM"/>
        </w:rPr>
        <w:t>որակավորման և</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hy-AM"/>
        </w:rPr>
        <w:t xml:space="preserve"> </w:t>
      </w:r>
      <w:r w:rsidRPr="00E6597C">
        <w:rPr>
          <w:rFonts w:ascii="GHEA Grapalat" w:hAnsi="GHEA Grapalat" w:cs="Sylfaen"/>
          <w:sz w:val="20"/>
          <w:lang w:val="ru-RU"/>
        </w:rPr>
        <w:t>ապահովում</w:t>
      </w:r>
      <w:r w:rsidRPr="00E6597C">
        <w:rPr>
          <w:rFonts w:ascii="GHEA Grapalat" w:hAnsi="GHEA Grapalat" w:cs="Sylfaen"/>
          <w:sz w:val="20"/>
          <w:lang w:val="hy-AM"/>
        </w:rPr>
        <w:t>ներ</w:t>
      </w:r>
      <w:r w:rsidRPr="00E6597C">
        <w:rPr>
          <w:rFonts w:ascii="GHEA Grapalat" w:hAnsi="GHEA Grapalat" w:cs="Sylfaen"/>
          <w:sz w:val="20"/>
        </w:rPr>
        <w:t>ը</w:t>
      </w:r>
      <w:r w:rsidRPr="00E6597C">
        <w:rPr>
          <w:rFonts w:ascii="GHEA Grapalat" w:hAnsi="GHEA Grapalat" w:cs="Sylfaen"/>
          <w:sz w:val="20"/>
          <w:lang w:val="ru-RU"/>
        </w:rPr>
        <w:t>։</w:t>
      </w:r>
    </w:p>
    <w:p w:rsidR="00D43703" w:rsidRPr="00BC42E1" w:rsidRDefault="00D43703" w:rsidP="00D43703">
      <w:pPr>
        <w:ind w:firstLine="567"/>
        <w:jc w:val="both"/>
        <w:rPr>
          <w:rFonts w:ascii="GHEA Grapalat" w:hAnsi="GHEA Grapalat" w:cs="Arial"/>
          <w:color w:val="FFFFFF"/>
          <w:sz w:val="20"/>
          <w:lang w:val="af-ZA"/>
        </w:rPr>
      </w:pPr>
      <w:r w:rsidRPr="00E6597C">
        <w:rPr>
          <w:rFonts w:ascii="GHEA Grapalat" w:hAnsi="GHEA Grapalat" w:cs="Sylfaen"/>
          <w:sz w:val="20"/>
          <w:lang w:val="hy-AM"/>
        </w:rPr>
        <w:t>10.2</w:t>
      </w:r>
      <w:r w:rsidRPr="00E6597C">
        <w:rPr>
          <w:rFonts w:ascii="GHEA Grapalat" w:hAnsi="GHEA Grapalat" w:cs="Sylfaen"/>
          <w:sz w:val="20"/>
          <w:lang w:val="af-ZA"/>
        </w:rPr>
        <w:t xml:space="preserve"> </w:t>
      </w:r>
      <w:r w:rsidRPr="00E6597C">
        <w:rPr>
          <w:rFonts w:ascii="GHEA Grapalat" w:hAnsi="GHEA Grapalat" w:cs="Sylfaen"/>
          <w:sz w:val="20"/>
        </w:rPr>
        <w:t>Որակավորման</w:t>
      </w:r>
      <w:r w:rsidRPr="00E6597C">
        <w:rPr>
          <w:rFonts w:ascii="GHEA Grapalat" w:hAnsi="GHEA Grapalat" w:cs="Sylfaen"/>
          <w:sz w:val="20"/>
          <w:lang w:val="af-ZA"/>
        </w:rPr>
        <w:t xml:space="preserve"> </w:t>
      </w:r>
      <w:r w:rsidRPr="00E6597C">
        <w:rPr>
          <w:rFonts w:ascii="GHEA Grapalat" w:hAnsi="GHEA Grapalat" w:cs="Sylfaen"/>
          <w:sz w:val="20"/>
        </w:rPr>
        <w:t>ապահովման</w:t>
      </w:r>
      <w:r w:rsidRPr="00E6597C">
        <w:rPr>
          <w:rFonts w:ascii="GHEA Grapalat" w:hAnsi="GHEA Grapalat" w:cs="Sylfaen"/>
          <w:sz w:val="20"/>
          <w:lang w:val="af-ZA"/>
        </w:rPr>
        <w:t xml:space="preserve"> </w:t>
      </w:r>
      <w:r w:rsidRPr="00E6597C">
        <w:rPr>
          <w:rFonts w:ascii="GHEA Grapalat" w:hAnsi="GHEA Grapalat" w:cs="Sylfaen"/>
          <w:sz w:val="20"/>
        </w:rPr>
        <w:t>չափը</w:t>
      </w:r>
      <w:r w:rsidRPr="00E6597C">
        <w:rPr>
          <w:rFonts w:ascii="GHEA Grapalat" w:hAnsi="GHEA Grapalat" w:cs="Sylfaen"/>
          <w:sz w:val="20"/>
          <w:lang w:val="af-ZA"/>
        </w:rPr>
        <w:t xml:space="preserve"> </w:t>
      </w:r>
      <w:r w:rsidRPr="00E6597C">
        <w:rPr>
          <w:rFonts w:ascii="GHEA Grapalat" w:hAnsi="GHEA Grapalat" w:cs="Sylfaen"/>
          <w:sz w:val="20"/>
        </w:rPr>
        <w:t>հավասար</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ընտրված</w:t>
      </w:r>
      <w:r w:rsidRPr="00E6597C">
        <w:rPr>
          <w:rFonts w:ascii="GHEA Grapalat" w:hAnsi="GHEA Grapalat" w:cs="Sylfaen"/>
          <w:sz w:val="20"/>
          <w:lang w:val="af-ZA"/>
        </w:rPr>
        <w:t xml:space="preserve"> </w:t>
      </w:r>
      <w:r w:rsidRPr="00E6597C">
        <w:rPr>
          <w:rFonts w:ascii="GHEA Grapalat" w:hAnsi="GHEA Grapalat" w:cs="Sylfaen"/>
          <w:sz w:val="20"/>
        </w:rPr>
        <w:t>մասնակցի</w:t>
      </w:r>
      <w:r w:rsidRPr="00E6597C">
        <w:rPr>
          <w:rFonts w:ascii="GHEA Grapalat" w:hAnsi="GHEA Grapalat" w:cs="Sylfaen"/>
          <w:sz w:val="20"/>
          <w:lang w:val="af-ZA"/>
        </w:rPr>
        <w:t xml:space="preserve"> </w:t>
      </w:r>
      <w:r w:rsidRPr="00E6597C">
        <w:rPr>
          <w:rFonts w:ascii="GHEA Grapalat" w:hAnsi="GHEA Grapalat" w:cs="Sylfaen"/>
          <w:sz w:val="20"/>
        </w:rPr>
        <w:t>գնային</w:t>
      </w:r>
      <w:r w:rsidRPr="00E6597C">
        <w:rPr>
          <w:rFonts w:ascii="GHEA Grapalat" w:hAnsi="GHEA Grapalat" w:cs="Sylfaen"/>
          <w:sz w:val="20"/>
          <w:lang w:val="af-ZA"/>
        </w:rPr>
        <w:t xml:space="preserve"> </w:t>
      </w:r>
      <w:r w:rsidRPr="00E6597C">
        <w:rPr>
          <w:rFonts w:ascii="GHEA Grapalat" w:hAnsi="GHEA Grapalat" w:cs="Sylfaen"/>
          <w:sz w:val="20"/>
        </w:rPr>
        <w:t>առաջարկի</w:t>
      </w:r>
      <w:r w:rsidRPr="00E6597C">
        <w:rPr>
          <w:rFonts w:ascii="GHEA Grapalat" w:hAnsi="GHEA Grapalat" w:cs="Sylfaen"/>
          <w:sz w:val="20"/>
          <w:lang w:val="af-ZA"/>
        </w:rPr>
        <w:t xml:space="preserve"> </w:t>
      </w:r>
      <w:r w:rsidRPr="00E6597C">
        <w:rPr>
          <w:rFonts w:ascii="GHEA Grapalat" w:hAnsi="GHEA Grapalat" w:cs="Sylfaen"/>
          <w:sz w:val="20"/>
        </w:rPr>
        <w:t>չափին</w:t>
      </w:r>
      <w:r w:rsidRPr="00E6597C">
        <w:rPr>
          <w:rFonts w:ascii="GHEA Grapalat" w:hAnsi="GHEA Grapalat" w:cs="Sylfaen"/>
          <w:sz w:val="20"/>
          <w:lang w:val="af-ZA"/>
        </w:rPr>
        <w:t xml:space="preserve">: </w:t>
      </w:r>
      <w:r w:rsidRPr="00E6597C">
        <w:rPr>
          <w:rFonts w:ascii="GHEA Grapalat" w:hAnsi="GHEA Grapalat" w:cs="Sylfaen"/>
          <w:sz w:val="20"/>
        </w:rPr>
        <w:t>Որակավորման</w:t>
      </w:r>
      <w:r w:rsidRPr="00E6597C">
        <w:rPr>
          <w:rFonts w:ascii="GHEA Grapalat" w:hAnsi="GHEA Grapalat" w:cs="Sylfaen"/>
          <w:sz w:val="20"/>
          <w:lang w:val="af-ZA"/>
        </w:rPr>
        <w:t xml:space="preserve"> </w:t>
      </w:r>
      <w:r w:rsidRPr="00E6597C">
        <w:rPr>
          <w:rFonts w:ascii="GHEA Grapalat" w:hAnsi="GHEA Grapalat" w:cs="Sylfaen"/>
          <w:sz w:val="20"/>
        </w:rPr>
        <w:t>ապահովումը</w:t>
      </w:r>
      <w:r w:rsidRPr="00E6597C">
        <w:rPr>
          <w:rFonts w:ascii="GHEA Grapalat" w:hAnsi="GHEA Grapalat" w:cs="Sylfaen"/>
          <w:sz w:val="20"/>
          <w:lang w:val="af-ZA"/>
        </w:rPr>
        <w:t xml:space="preserve"> </w:t>
      </w:r>
      <w:r w:rsidRPr="00E6597C">
        <w:rPr>
          <w:rFonts w:ascii="GHEA Grapalat" w:hAnsi="GHEA Grapalat" w:cs="Sylfaen"/>
          <w:sz w:val="20"/>
        </w:rPr>
        <w:t>ներկայացվում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բանկային</w:t>
      </w:r>
      <w:r w:rsidRPr="00E6597C">
        <w:rPr>
          <w:rFonts w:ascii="GHEA Grapalat" w:hAnsi="GHEA Grapalat" w:cs="Sylfaen"/>
          <w:sz w:val="20"/>
          <w:lang w:val="af-ZA"/>
        </w:rPr>
        <w:t xml:space="preserve"> </w:t>
      </w:r>
      <w:r w:rsidRPr="00E6597C">
        <w:rPr>
          <w:rFonts w:ascii="GHEA Grapalat" w:hAnsi="GHEA Grapalat" w:cs="Sylfaen"/>
          <w:sz w:val="20"/>
        </w:rPr>
        <w:t>երաշխիքի</w:t>
      </w:r>
      <w:r w:rsidRPr="00E6597C">
        <w:rPr>
          <w:rFonts w:ascii="GHEA Grapalat" w:hAnsi="GHEA Grapalat" w:cs="Sylfaen"/>
          <w:sz w:val="20"/>
          <w:lang w:val="af-ZA"/>
        </w:rPr>
        <w:t xml:space="preserve"> </w:t>
      </w:r>
      <w:r w:rsidRPr="00E6597C">
        <w:rPr>
          <w:rFonts w:ascii="GHEA Grapalat" w:hAnsi="GHEA Grapalat" w:cs="Sylfaen"/>
          <w:sz w:val="20"/>
        </w:rPr>
        <w:t>ձևով</w:t>
      </w:r>
      <w:r w:rsidRPr="0070498E">
        <w:rPr>
          <w:rFonts w:ascii="GHEA Grapalat" w:hAnsi="GHEA Grapalat" w:cs="Sylfaen"/>
          <w:sz w:val="20"/>
          <w:lang w:val="af-ZA"/>
        </w:rPr>
        <w:t xml:space="preserve"> (</w:t>
      </w:r>
      <w:r w:rsidRPr="00E6597C">
        <w:rPr>
          <w:rFonts w:ascii="GHEA Grapalat" w:hAnsi="GHEA Grapalat" w:cs="Sylfaen"/>
          <w:sz w:val="20"/>
        </w:rPr>
        <w:t>հավելված</w:t>
      </w:r>
      <w:r w:rsidRPr="0070498E">
        <w:rPr>
          <w:rFonts w:ascii="GHEA Grapalat" w:hAnsi="GHEA Grapalat" w:cs="Sylfaen"/>
          <w:sz w:val="20"/>
          <w:lang w:val="af-ZA"/>
        </w:rPr>
        <w:t xml:space="preserve"> 4)</w:t>
      </w:r>
      <w:r w:rsidRPr="00FF3C84">
        <w:rPr>
          <w:rFonts w:ascii="GHEA Grapalat" w:hAnsi="GHEA Grapalat" w:cs="Sylfaen"/>
          <w:sz w:val="20"/>
          <w:lang w:val="af-ZA"/>
        </w:rPr>
        <w:t xml:space="preserve">, </w:t>
      </w:r>
      <w:r w:rsidRPr="00E6597C">
        <w:rPr>
          <w:rFonts w:ascii="GHEA Grapalat" w:hAnsi="GHEA Grapalat" w:cs="Sylfaen"/>
          <w:sz w:val="20"/>
        </w:rPr>
        <w:t>որը</w:t>
      </w:r>
      <w:r w:rsidRPr="00FF3C84">
        <w:rPr>
          <w:rFonts w:ascii="GHEA Grapalat" w:hAnsi="GHEA Grapalat" w:cs="Sylfaen"/>
          <w:sz w:val="20"/>
          <w:lang w:val="af-ZA"/>
        </w:rPr>
        <w:t xml:space="preserve"> </w:t>
      </w:r>
      <w:r w:rsidRPr="00E6597C">
        <w:rPr>
          <w:rFonts w:ascii="GHEA Grapalat" w:hAnsi="GHEA Grapalat" w:cs="Sylfaen"/>
          <w:sz w:val="20"/>
        </w:rPr>
        <w:t>պետք</w:t>
      </w:r>
      <w:r w:rsidRPr="00FF3C84">
        <w:rPr>
          <w:rFonts w:ascii="GHEA Grapalat" w:hAnsi="GHEA Grapalat" w:cs="Sylfaen"/>
          <w:sz w:val="20"/>
          <w:lang w:val="af-ZA"/>
        </w:rPr>
        <w:t xml:space="preserve"> </w:t>
      </w:r>
      <w:r w:rsidRPr="00E6597C">
        <w:rPr>
          <w:rFonts w:ascii="GHEA Grapalat" w:hAnsi="GHEA Grapalat" w:cs="Sylfaen"/>
          <w:sz w:val="20"/>
        </w:rPr>
        <w:t>է</w:t>
      </w:r>
      <w:r w:rsidRPr="00FF3C84">
        <w:rPr>
          <w:rFonts w:ascii="GHEA Grapalat" w:hAnsi="GHEA Grapalat" w:cs="Sylfaen"/>
          <w:sz w:val="20"/>
          <w:lang w:val="af-ZA"/>
        </w:rPr>
        <w:t xml:space="preserve"> </w:t>
      </w:r>
      <w:r w:rsidRPr="00E6597C">
        <w:rPr>
          <w:rFonts w:ascii="GHEA Grapalat" w:hAnsi="GHEA Grapalat" w:cs="Sylfaen"/>
          <w:sz w:val="20"/>
        </w:rPr>
        <w:t>վավեր</w:t>
      </w:r>
      <w:r w:rsidRPr="00FF3C84">
        <w:rPr>
          <w:rFonts w:ascii="GHEA Grapalat" w:hAnsi="GHEA Grapalat" w:cs="Sylfaen"/>
          <w:sz w:val="20"/>
          <w:lang w:val="af-ZA"/>
        </w:rPr>
        <w:t xml:space="preserve"> </w:t>
      </w:r>
      <w:r w:rsidRPr="00E6597C">
        <w:rPr>
          <w:rFonts w:ascii="GHEA Grapalat" w:hAnsi="GHEA Grapalat" w:cs="Sylfaen"/>
          <w:sz w:val="20"/>
        </w:rPr>
        <w:t>լինի</w:t>
      </w:r>
      <w:r w:rsidRPr="00FF3C84">
        <w:rPr>
          <w:rFonts w:ascii="GHEA Grapalat" w:hAnsi="GHEA Grapalat" w:cs="Sylfaen"/>
          <w:sz w:val="20"/>
          <w:lang w:val="af-ZA"/>
        </w:rPr>
        <w:t xml:space="preserve"> </w:t>
      </w:r>
      <w:r w:rsidRPr="00E6597C">
        <w:rPr>
          <w:rFonts w:ascii="GHEA Grapalat" w:hAnsi="GHEA Grapalat" w:cs="Sylfaen"/>
          <w:sz w:val="20"/>
        </w:rPr>
        <w:lastRenderedPageBreak/>
        <w:t>առնվազն</w:t>
      </w:r>
      <w:r w:rsidRPr="00FF3C84">
        <w:rPr>
          <w:rFonts w:ascii="GHEA Grapalat" w:hAnsi="GHEA Grapalat" w:cs="Sylfaen"/>
          <w:sz w:val="20"/>
          <w:lang w:val="af-ZA"/>
        </w:rPr>
        <w:t xml:space="preserve"> </w:t>
      </w:r>
      <w:r w:rsidRPr="00E6597C">
        <w:rPr>
          <w:rFonts w:ascii="GHEA Grapalat" w:hAnsi="GHEA Grapalat" w:cs="Sylfaen"/>
          <w:sz w:val="20"/>
        </w:rPr>
        <w:t>մինչև</w:t>
      </w:r>
      <w:r w:rsidRPr="00FF3C84">
        <w:rPr>
          <w:rFonts w:ascii="GHEA Grapalat" w:hAnsi="GHEA Grapalat" w:cs="Sylfaen"/>
          <w:sz w:val="20"/>
          <w:lang w:val="af-ZA"/>
        </w:rPr>
        <w:t xml:space="preserve"> </w:t>
      </w:r>
      <w:r w:rsidRPr="00E6597C">
        <w:rPr>
          <w:rFonts w:ascii="GHEA Grapalat" w:hAnsi="GHEA Grapalat" w:cs="Sylfaen"/>
          <w:sz w:val="20"/>
        </w:rPr>
        <w:t>պայմանագրի</w:t>
      </w:r>
      <w:r w:rsidRPr="00FF3C84">
        <w:rPr>
          <w:rFonts w:ascii="GHEA Grapalat" w:hAnsi="GHEA Grapalat" w:cs="Sylfaen"/>
          <w:sz w:val="20"/>
          <w:lang w:val="af-ZA"/>
        </w:rPr>
        <w:t xml:space="preserve"> </w:t>
      </w:r>
      <w:r w:rsidRPr="00E6597C">
        <w:rPr>
          <w:rFonts w:ascii="GHEA Grapalat" w:hAnsi="GHEA Grapalat" w:cs="Sylfaen"/>
          <w:sz w:val="20"/>
        </w:rPr>
        <w:t>կատարման</w:t>
      </w:r>
      <w:r w:rsidRPr="00FF3C84">
        <w:rPr>
          <w:rFonts w:ascii="GHEA Grapalat" w:hAnsi="GHEA Grapalat" w:cs="Sylfaen"/>
          <w:sz w:val="20"/>
          <w:lang w:val="af-ZA"/>
        </w:rPr>
        <w:t xml:space="preserve"> </w:t>
      </w:r>
      <w:r w:rsidRPr="00E6597C">
        <w:rPr>
          <w:rFonts w:ascii="GHEA Grapalat" w:hAnsi="GHEA Grapalat" w:cs="Sylfaen"/>
          <w:sz w:val="20"/>
        </w:rPr>
        <w:t>արդյունքը</w:t>
      </w:r>
      <w:r w:rsidRPr="00FF3C84">
        <w:rPr>
          <w:rFonts w:ascii="GHEA Grapalat" w:hAnsi="GHEA Grapalat" w:cs="Sylfaen"/>
          <w:sz w:val="20"/>
          <w:lang w:val="af-ZA"/>
        </w:rPr>
        <w:t xml:space="preserve"> </w:t>
      </w:r>
      <w:r w:rsidRPr="00E6597C">
        <w:rPr>
          <w:rFonts w:ascii="GHEA Grapalat" w:hAnsi="GHEA Grapalat" w:cs="Sylfaen"/>
          <w:sz w:val="20"/>
        </w:rPr>
        <w:t>պատվիրատուից</w:t>
      </w:r>
      <w:r w:rsidRPr="00FF3C84">
        <w:rPr>
          <w:rFonts w:ascii="GHEA Grapalat" w:hAnsi="GHEA Grapalat" w:cs="Sylfaen"/>
          <w:sz w:val="20"/>
          <w:lang w:val="af-ZA"/>
        </w:rPr>
        <w:t xml:space="preserve"> </w:t>
      </w:r>
      <w:r w:rsidRPr="00E6597C">
        <w:rPr>
          <w:rFonts w:ascii="GHEA Grapalat" w:hAnsi="GHEA Grapalat" w:cs="Sylfaen"/>
          <w:sz w:val="20"/>
        </w:rPr>
        <w:t>կողմից</w:t>
      </w:r>
      <w:r w:rsidRPr="00FF3C84">
        <w:rPr>
          <w:rFonts w:ascii="GHEA Grapalat" w:hAnsi="GHEA Grapalat" w:cs="Sylfaen"/>
          <w:sz w:val="20"/>
          <w:lang w:val="af-ZA"/>
        </w:rPr>
        <w:t xml:space="preserve"> </w:t>
      </w:r>
      <w:r w:rsidRPr="00E6597C">
        <w:rPr>
          <w:rFonts w:ascii="GHEA Grapalat" w:hAnsi="GHEA Grapalat" w:cs="Sylfaen"/>
          <w:sz w:val="20"/>
        </w:rPr>
        <w:t>ամբողջական</w:t>
      </w:r>
      <w:r w:rsidRPr="00FF3C84">
        <w:rPr>
          <w:rFonts w:ascii="GHEA Grapalat" w:hAnsi="GHEA Grapalat" w:cs="Sylfaen"/>
          <w:sz w:val="20"/>
          <w:lang w:val="af-ZA"/>
        </w:rPr>
        <w:t xml:space="preserve"> </w:t>
      </w:r>
      <w:r w:rsidRPr="00E6597C">
        <w:rPr>
          <w:rFonts w:ascii="GHEA Grapalat" w:hAnsi="GHEA Grapalat" w:cs="Sylfaen"/>
          <w:sz w:val="20"/>
        </w:rPr>
        <w:t>ընդունվելու</w:t>
      </w:r>
      <w:r w:rsidRPr="00FF3C84">
        <w:rPr>
          <w:rFonts w:ascii="GHEA Grapalat" w:hAnsi="GHEA Grapalat" w:cs="Sylfaen"/>
          <w:sz w:val="20"/>
          <w:lang w:val="af-ZA"/>
        </w:rPr>
        <w:t xml:space="preserve"> </w:t>
      </w:r>
      <w:r w:rsidRPr="00E6597C">
        <w:rPr>
          <w:rFonts w:ascii="GHEA Grapalat" w:hAnsi="GHEA Grapalat" w:cs="Sylfaen"/>
          <w:sz w:val="20"/>
        </w:rPr>
        <w:t>օրվան</w:t>
      </w:r>
      <w:r w:rsidRPr="00FF3C84">
        <w:rPr>
          <w:rFonts w:ascii="GHEA Grapalat" w:hAnsi="GHEA Grapalat" w:cs="Sylfaen"/>
          <w:sz w:val="20"/>
          <w:lang w:val="af-ZA"/>
        </w:rPr>
        <w:t xml:space="preserve"> </w:t>
      </w:r>
      <w:r w:rsidRPr="00E6597C">
        <w:rPr>
          <w:rFonts w:ascii="GHEA Grapalat" w:hAnsi="GHEA Grapalat" w:cs="Sylfaen"/>
          <w:sz w:val="20"/>
        </w:rPr>
        <w:t>հաջորդող</w:t>
      </w:r>
      <w:r w:rsidRPr="00FF3C84">
        <w:rPr>
          <w:rFonts w:ascii="GHEA Grapalat" w:hAnsi="GHEA Grapalat" w:cs="Sylfaen"/>
          <w:sz w:val="20"/>
          <w:lang w:val="af-ZA"/>
        </w:rPr>
        <w:t xml:space="preserve"> 20-</w:t>
      </w:r>
      <w:r w:rsidRPr="00E6597C">
        <w:rPr>
          <w:rFonts w:ascii="GHEA Grapalat" w:hAnsi="GHEA Grapalat" w:cs="Sylfaen"/>
          <w:sz w:val="20"/>
        </w:rPr>
        <w:t>րդ</w:t>
      </w:r>
      <w:r w:rsidRPr="00FF3C84">
        <w:rPr>
          <w:rFonts w:ascii="GHEA Grapalat" w:hAnsi="GHEA Grapalat" w:cs="Sylfaen"/>
          <w:sz w:val="20"/>
          <w:lang w:val="af-ZA"/>
        </w:rPr>
        <w:t xml:space="preserve"> </w:t>
      </w:r>
      <w:r w:rsidRPr="00E6597C">
        <w:rPr>
          <w:rFonts w:ascii="GHEA Grapalat" w:hAnsi="GHEA Grapalat" w:cs="Sylfaen"/>
          <w:sz w:val="20"/>
        </w:rPr>
        <w:t>աշխատանքային</w:t>
      </w:r>
      <w:r w:rsidRPr="00FF3C84">
        <w:rPr>
          <w:rFonts w:ascii="GHEA Grapalat" w:hAnsi="GHEA Grapalat" w:cs="Sylfaen"/>
          <w:sz w:val="20"/>
          <w:lang w:val="af-ZA"/>
        </w:rPr>
        <w:t xml:space="preserve"> </w:t>
      </w:r>
      <w:r w:rsidRPr="00E6597C">
        <w:rPr>
          <w:rFonts w:ascii="GHEA Grapalat" w:hAnsi="GHEA Grapalat" w:cs="Sylfaen"/>
          <w:sz w:val="20"/>
        </w:rPr>
        <w:t>օրը</w:t>
      </w:r>
      <w:r w:rsidRPr="00FF3C84">
        <w:rPr>
          <w:rFonts w:ascii="GHEA Grapalat" w:hAnsi="GHEA Grapalat" w:cs="Sylfaen"/>
          <w:sz w:val="20"/>
          <w:lang w:val="af-ZA"/>
        </w:rPr>
        <w:t xml:space="preserve"> </w:t>
      </w:r>
      <w:r w:rsidRPr="00E6597C">
        <w:rPr>
          <w:rFonts w:ascii="GHEA Grapalat" w:hAnsi="GHEA Grapalat" w:cs="Arial"/>
          <w:sz w:val="20"/>
        </w:rPr>
        <w:t>ներառյալ</w:t>
      </w:r>
      <w:r w:rsidRPr="00FF3C84">
        <w:rPr>
          <w:rFonts w:ascii="GHEA Grapalat" w:hAnsi="GHEA Grapalat" w:cs="Arial"/>
          <w:sz w:val="20"/>
          <w:lang w:val="af-ZA"/>
        </w:rPr>
        <w:t>:</w:t>
      </w:r>
      <w:r>
        <w:rPr>
          <w:rFonts w:ascii="GHEA Grapalat" w:hAnsi="GHEA Grapalat" w:cs="Arial"/>
          <w:sz w:val="20"/>
          <w:vertAlign w:val="superscript"/>
          <w:lang w:val="af-ZA"/>
        </w:rPr>
        <w:t>12</w:t>
      </w:r>
      <w:r>
        <w:rPr>
          <w:rFonts w:ascii="GHEA Grapalat" w:hAnsi="GHEA Grapalat" w:cs="Arial"/>
          <w:sz w:val="20"/>
          <w:lang w:val="af-ZA"/>
        </w:rPr>
        <w:t xml:space="preserve"> </w:t>
      </w:r>
      <w:r w:rsidRPr="00BC42E1">
        <w:rPr>
          <w:rFonts w:ascii="GHEA Grapalat" w:hAnsi="GHEA Grapalat" w:cs="Arial"/>
          <w:color w:val="FFFFFF"/>
          <w:sz w:val="20"/>
          <w:lang w:val="af-ZA"/>
        </w:rPr>
        <w:t xml:space="preserve"> </w:t>
      </w:r>
      <w:r w:rsidRPr="00BC42E1">
        <w:rPr>
          <w:rStyle w:val="af6"/>
          <w:rFonts w:ascii="GHEA Grapalat" w:hAnsi="GHEA Grapalat" w:cs="Arial"/>
          <w:color w:val="FFFFFF"/>
          <w:sz w:val="20"/>
        </w:rPr>
        <w:footnoteReference w:id="10"/>
      </w:r>
    </w:p>
    <w:p w:rsidR="00D43703" w:rsidRPr="00E6597C" w:rsidRDefault="00D43703" w:rsidP="00D43703">
      <w:pPr>
        <w:ind w:firstLine="567"/>
        <w:jc w:val="both"/>
        <w:rPr>
          <w:rFonts w:ascii="GHEA Grapalat" w:hAnsi="GHEA Grapalat" w:cs="Arial"/>
          <w:sz w:val="20"/>
          <w:lang w:val="hy-AM"/>
        </w:rPr>
      </w:pPr>
      <w:r w:rsidRPr="00E6597C">
        <w:rPr>
          <w:rFonts w:ascii="GHEA Grapalat" w:hAnsi="GHEA Grapalat" w:cs="Arial"/>
          <w:sz w:val="20"/>
        </w:rPr>
        <w:t>Եթե</w:t>
      </w:r>
      <w:r w:rsidRPr="00FF3C84">
        <w:rPr>
          <w:rFonts w:ascii="GHEA Grapalat" w:hAnsi="GHEA Grapalat" w:cs="Arial"/>
          <w:sz w:val="20"/>
          <w:lang w:val="af-ZA"/>
        </w:rPr>
        <w:t xml:space="preserve">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D43703" w:rsidRPr="00E6597C" w:rsidRDefault="00D43703" w:rsidP="00D43703">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43703" w:rsidRPr="00FF3C84" w:rsidRDefault="00D43703" w:rsidP="00D43703">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կնքվելիք </w:t>
      </w:r>
      <w:r w:rsidRPr="00E6597C">
        <w:rPr>
          <w:rFonts w:ascii="GHEA Grapalat" w:hAnsi="GHEA Grapalat" w:cs="Sylfaen"/>
          <w:sz w:val="20"/>
          <w:lang w:val="hy-AM"/>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Pr="00FF3C84">
        <w:rPr>
          <w:rFonts w:ascii="GHEA Grapalat" w:hAnsi="GHEA Grapalat" w:cs="Sylfaen"/>
          <w:sz w:val="20"/>
          <w:lang w:val="hy-AM"/>
        </w:rPr>
        <w:t xml:space="preserve"> Պայմանագրի ապահովումը ներկայացվում է բանկային երախիքի </w:t>
      </w:r>
      <w:r w:rsidRPr="0070498E">
        <w:rPr>
          <w:rFonts w:ascii="GHEA Grapalat" w:hAnsi="GHEA Grapalat" w:cs="Sylfaen"/>
          <w:sz w:val="20"/>
          <w:lang w:val="hy-AM"/>
        </w:rPr>
        <w:t xml:space="preserve">(հավելված 5) </w:t>
      </w:r>
      <w:r w:rsidRPr="00FF3C84">
        <w:rPr>
          <w:rFonts w:ascii="GHEA Grapalat" w:hAnsi="GHEA Grapalat" w:cs="Sylfaen"/>
          <w:sz w:val="20"/>
          <w:lang w:val="hy-AM"/>
        </w:rPr>
        <w:t>կամ կան</w:t>
      </w:r>
      <w:r w:rsidRPr="0070498E">
        <w:rPr>
          <w:rFonts w:ascii="GHEA Grapalat" w:hAnsi="GHEA Grapalat" w:cs="Sylfaen"/>
          <w:sz w:val="20"/>
          <w:lang w:val="hy-AM"/>
        </w:rPr>
        <w:t>խ</w:t>
      </w:r>
      <w:r w:rsidRPr="00FF3C84">
        <w:rPr>
          <w:rFonts w:ascii="GHEA Grapalat" w:hAnsi="GHEA Grapalat" w:cs="Sylfaen"/>
          <w:sz w:val="20"/>
          <w:lang w:val="hy-AM"/>
        </w:rPr>
        <w:t>իխ փողի ձևով:</w:t>
      </w:r>
      <w:r w:rsidRPr="0070498E">
        <w:rPr>
          <w:rFonts w:ascii="GHEA Grapalat" w:hAnsi="GHEA Grapalat" w:cs="Sylfaen"/>
          <w:sz w:val="20"/>
          <w:vertAlign w:val="superscript"/>
          <w:lang w:val="hy-AM"/>
        </w:rPr>
        <w:t>13</w:t>
      </w:r>
    </w:p>
    <w:p w:rsidR="00D43703" w:rsidRPr="00E6597C" w:rsidRDefault="00D43703" w:rsidP="00D43703">
      <w:pPr>
        <w:ind w:firstLine="567"/>
        <w:jc w:val="both"/>
        <w:rPr>
          <w:rFonts w:ascii="GHEA Grapalat" w:hAnsi="GHEA Grapalat" w:cs="Arial"/>
          <w:sz w:val="20"/>
          <w:lang w:val="hy-AM"/>
        </w:rPr>
      </w:pPr>
      <w:r w:rsidRPr="0070498E">
        <w:rPr>
          <w:rFonts w:ascii="GHEA Grapalat" w:hAnsi="GHEA Grapalat" w:cs="Arial"/>
          <w:sz w:val="20"/>
          <w:lang w:val="hy-AM"/>
        </w:rPr>
        <w:t xml:space="preserve">Եթե </w:t>
      </w:r>
      <w:r w:rsidRPr="00E6597C">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w:t>
      </w:r>
      <w:r w:rsidRPr="0070498E">
        <w:rPr>
          <w:rFonts w:ascii="GHEA Grapalat" w:hAnsi="GHEA Grapalat" w:cs="Arial"/>
          <w:sz w:val="20"/>
          <w:lang w:val="hy-AM"/>
        </w:rPr>
        <w:t xml:space="preserve">պայմանագրի </w:t>
      </w:r>
      <w:r w:rsidRPr="00E6597C">
        <w:rPr>
          <w:rFonts w:ascii="GHEA Grapalat" w:hAnsi="GHEA Grapalat" w:cs="Arial"/>
          <w:sz w:val="20"/>
          <w:lang w:val="hy-AM"/>
        </w:rPr>
        <w:t>ապահովումը ներկայացվում է բանկային երաշխիքի ձևով՝ պայմանագրի ընդհանուր գնի չափով:</w:t>
      </w:r>
    </w:p>
    <w:p w:rsidR="00D43703" w:rsidRPr="00E6597C" w:rsidRDefault="00D43703" w:rsidP="00D43703">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70498E">
        <w:rPr>
          <w:rFonts w:ascii="GHEA Grapalat" w:hAnsi="GHEA Grapalat" w:cs="Sylfaen"/>
          <w:sz w:val="20"/>
          <w:lang w:val="hy-AM"/>
        </w:rPr>
        <w:t xml:space="preserve">ամբողջական կատարման վերջին օրվան հաջորդող </w:t>
      </w:r>
      <w:r w:rsidRPr="00E6597C">
        <w:rPr>
          <w:rFonts w:ascii="GHEA Grapalat" w:hAnsi="GHEA Grapalat" w:cs="Sylfaen"/>
          <w:sz w:val="20"/>
          <w:lang w:val="hy-AM"/>
        </w:rPr>
        <w:t xml:space="preserve">20-րդ </w:t>
      </w:r>
      <w:r w:rsidRPr="0070498E">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43703" w:rsidRPr="00E6597C" w:rsidRDefault="00D43703" w:rsidP="00D43703">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rsidR="00D43703" w:rsidRPr="00FF3C84" w:rsidRDefault="00D43703" w:rsidP="00D43703">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Pr="00FF3C84">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43703" w:rsidRPr="00FF3C84" w:rsidRDefault="00D43703" w:rsidP="00D43703">
      <w:pPr>
        <w:ind w:firstLine="567"/>
        <w:jc w:val="both"/>
        <w:rPr>
          <w:rFonts w:ascii="GHEA Grapalat" w:hAnsi="GHEA Grapalat" w:cs="Arial"/>
          <w:sz w:val="20"/>
          <w:lang w:val="hy-AM"/>
        </w:rPr>
      </w:pPr>
      <w:r w:rsidRPr="00FF3C84">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D43703" w:rsidRPr="00E6597C" w:rsidRDefault="00D43703" w:rsidP="00D43703">
      <w:pPr>
        <w:ind w:firstLine="567"/>
        <w:jc w:val="both"/>
        <w:rPr>
          <w:rFonts w:ascii="GHEA Grapalat" w:hAnsi="GHEA Grapalat" w:cs="Arial"/>
          <w:sz w:val="20"/>
          <w:lang w:val="hy-AM"/>
        </w:rPr>
      </w:pPr>
      <w:r w:rsidRPr="00FF3C84">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E6597C">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D43703" w:rsidRDefault="00D43703" w:rsidP="00D43703">
      <w:pPr>
        <w:shd w:val="clear" w:color="auto" w:fill="FFFFFF"/>
        <w:ind w:firstLine="375"/>
        <w:jc w:val="both"/>
        <w:rPr>
          <w:rFonts w:ascii="GHEA Grapalat" w:hAnsi="GHEA Grapalat" w:cs="Arial"/>
          <w:sz w:val="20"/>
          <w:lang w:val="hy-AM"/>
        </w:rPr>
      </w:pPr>
      <w:r w:rsidRPr="00E6597C">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D43703" w:rsidRPr="00E6597C" w:rsidRDefault="00D43703" w:rsidP="00D43703">
      <w:pPr>
        <w:ind w:firstLine="567"/>
        <w:jc w:val="both"/>
        <w:rPr>
          <w:rFonts w:ascii="GHEA Grapalat" w:hAnsi="GHEA Grapalat" w:cs="Sylfaen"/>
          <w:i/>
          <w:sz w:val="20"/>
          <w:lang w:val="af-ZA"/>
        </w:rPr>
      </w:pPr>
      <w:r w:rsidRPr="00E6597C">
        <w:rPr>
          <w:rFonts w:ascii="GHEA Grapalat" w:hAnsi="GHEA Grapalat" w:cs="Sylfaen"/>
          <w:sz w:val="20"/>
          <w:lang w:val="hy-AM"/>
        </w:rPr>
        <w:t>10</w:t>
      </w:r>
      <w:r w:rsidRPr="00E6597C">
        <w:rPr>
          <w:rFonts w:ascii="GHEA Grapalat" w:hAnsi="GHEA Grapalat" w:cs="Sylfaen"/>
          <w:sz w:val="20"/>
          <w:lang w:val="af-ZA"/>
        </w:rPr>
        <w:t xml:space="preserve">.5 </w:t>
      </w:r>
      <w:r w:rsidRPr="00E6597C">
        <w:rPr>
          <w:rFonts w:ascii="GHEA Grapalat" w:hAnsi="GHEA Grapalat" w:cs="Sylfaen"/>
          <w:sz w:val="20"/>
          <w:lang w:val="hy-AM"/>
        </w:rPr>
        <w:t>Պայմանագրով</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hy-AM"/>
        </w:rPr>
        <w:t>կողմից</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w:t>
      </w:r>
      <w:r w:rsidRPr="00E6597C">
        <w:rPr>
          <w:rFonts w:ascii="GHEA Grapalat" w:hAnsi="GHEA Grapalat" w:cs="Sylfaen"/>
          <w:sz w:val="20"/>
          <w:lang w:val="af-ZA"/>
        </w:rPr>
        <w:t xml:space="preserve"> </w:t>
      </w:r>
      <w:r w:rsidRPr="00E6597C">
        <w:rPr>
          <w:rFonts w:ascii="GHEA Grapalat" w:hAnsi="GHEA Grapalat" w:cs="Sylfaen"/>
          <w:sz w:val="20"/>
          <w:lang w:val="hy-AM"/>
        </w:rPr>
        <w:t>հատկացվելու</w:t>
      </w:r>
      <w:r w:rsidRPr="00E6597C">
        <w:rPr>
          <w:rFonts w:ascii="GHEA Grapalat" w:hAnsi="GHEA Grapalat" w:cs="Sylfaen"/>
          <w:sz w:val="20"/>
          <w:lang w:val="af-ZA"/>
        </w:rPr>
        <w:t xml:space="preserve"> </w:t>
      </w:r>
      <w:r w:rsidRPr="00E6597C">
        <w:rPr>
          <w:rFonts w:ascii="GHEA Grapalat" w:hAnsi="GHEA Grapalat" w:cs="Sylfaen"/>
          <w:sz w:val="20"/>
          <w:lang w:val="hy-AM"/>
        </w:rPr>
        <w:t>պայման</w:t>
      </w:r>
      <w:r w:rsidRPr="00E6597C">
        <w:rPr>
          <w:rFonts w:ascii="GHEA Grapalat" w:hAnsi="GHEA Grapalat" w:cs="Sylfaen"/>
          <w:sz w:val="20"/>
          <w:lang w:val="af-ZA"/>
        </w:rPr>
        <w:t xml:space="preserve"> </w:t>
      </w:r>
      <w:r w:rsidRPr="00E6597C">
        <w:rPr>
          <w:rFonts w:ascii="GHEA Grapalat" w:hAnsi="GHEA Grapalat" w:cs="Sylfaen"/>
          <w:sz w:val="20"/>
          <w:lang w:val="hy-AM"/>
        </w:rPr>
        <w:t>նախատեսվելու</w:t>
      </w:r>
      <w:r w:rsidRPr="00E6597C">
        <w:rPr>
          <w:rFonts w:ascii="GHEA Grapalat" w:hAnsi="GHEA Grapalat" w:cs="Sylfaen"/>
          <w:sz w:val="20"/>
          <w:lang w:val="af-ZA"/>
        </w:rPr>
        <w:t xml:space="preserve"> </w:t>
      </w:r>
      <w:r w:rsidRPr="00E6597C">
        <w:rPr>
          <w:rFonts w:ascii="GHEA Grapalat" w:hAnsi="GHEA Grapalat" w:cs="Sylfaen"/>
          <w:sz w:val="20"/>
          <w:lang w:val="hy-AM"/>
        </w:rPr>
        <w:t>դեպքում</w:t>
      </w:r>
      <w:r w:rsidRPr="00E6597C">
        <w:rPr>
          <w:rFonts w:ascii="GHEA Grapalat" w:hAnsi="GHEA Grapalat" w:cs="Sylfaen"/>
          <w:sz w:val="20"/>
          <w:lang w:val="af-ZA"/>
        </w:rPr>
        <w:t xml:space="preserve"> </w:t>
      </w:r>
      <w:r w:rsidRPr="00E6597C">
        <w:rPr>
          <w:rFonts w:ascii="GHEA Grapalat" w:hAnsi="GHEA Grapalat" w:cs="Sylfaen"/>
          <w:sz w:val="20"/>
          <w:lang w:val="hy-AM"/>
        </w:rPr>
        <w:t>ընտրված</w:t>
      </w:r>
      <w:r w:rsidRPr="00E6597C">
        <w:rPr>
          <w:rFonts w:ascii="GHEA Grapalat" w:hAnsi="GHEA Grapalat" w:cs="Sylfaen"/>
          <w:sz w:val="20"/>
          <w:lang w:val="af-ZA"/>
        </w:rPr>
        <w:t xml:space="preserve"> </w:t>
      </w:r>
      <w:r w:rsidRPr="00E6597C">
        <w:rPr>
          <w:rFonts w:ascii="GHEA Grapalat" w:hAnsi="GHEA Grapalat" w:cs="Sylfaen"/>
          <w:sz w:val="20"/>
          <w:lang w:val="hy-AM"/>
        </w:rPr>
        <w:t>մասնակիցը</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ատվիրատուին</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ներկայացնում</w:t>
      </w:r>
      <w:r w:rsidRPr="00E6597C">
        <w:rPr>
          <w:rFonts w:ascii="GHEA Grapalat" w:hAnsi="GHEA Grapalat" w:cs="Sylfaen"/>
          <w:sz w:val="20"/>
          <w:lang w:val="af-ZA"/>
        </w:rPr>
        <w:t xml:space="preserve"> նաև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ապահովում</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չափով</w:t>
      </w:r>
      <w:r w:rsidRPr="00E6597C">
        <w:rPr>
          <w:rFonts w:ascii="GHEA Grapalat" w:hAnsi="GHEA Grapalat" w:cs="Sylfaen"/>
          <w:sz w:val="20"/>
          <w:lang w:val="af-ZA"/>
        </w:rPr>
        <w:t xml:space="preserve">, բանկային </w:t>
      </w:r>
      <w:r w:rsidRPr="00E6597C">
        <w:rPr>
          <w:rFonts w:ascii="GHEA Grapalat" w:hAnsi="GHEA Grapalat" w:cs="Sylfaen"/>
          <w:sz w:val="20"/>
          <w:lang w:val="hy-AM"/>
        </w:rPr>
        <w:t>երաշխիքի</w:t>
      </w:r>
      <w:r w:rsidRPr="00E6597C">
        <w:rPr>
          <w:rFonts w:ascii="GHEA Grapalat" w:hAnsi="GHEA Grapalat" w:cs="Sylfaen"/>
          <w:sz w:val="20"/>
          <w:lang w:val="af-ZA"/>
        </w:rPr>
        <w:t xml:space="preserve"> </w:t>
      </w:r>
      <w:r w:rsidRPr="00E6597C">
        <w:rPr>
          <w:rFonts w:ascii="GHEA Grapalat" w:hAnsi="GHEA Grapalat" w:cs="Sylfaen"/>
          <w:sz w:val="20"/>
          <w:lang w:val="hy-AM"/>
        </w:rPr>
        <w:t>ձևով:</w:t>
      </w:r>
      <w:r w:rsidRPr="00E6597C">
        <w:rPr>
          <w:rFonts w:ascii="GHEA Grapalat" w:hAnsi="GHEA Grapalat" w:cs="Sylfaen"/>
          <w:i/>
          <w:sz w:val="20"/>
          <w:lang w:val="af-ZA"/>
        </w:rPr>
        <w:t xml:space="preserve"> </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43703" w:rsidRPr="00E6597C" w:rsidRDefault="00D43703" w:rsidP="00D43703">
      <w:pPr>
        <w:jc w:val="center"/>
        <w:rPr>
          <w:rFonts w:ascii="GHEA Grapalat" w:hAnsi="GHEA Grapalat"/>
          <w:b/>
          <w:szCs w:val="22"/>
          <w:lang w:val="af-ZA"/>
        </w:rPr>
      </w:pPr>
    </w:p>
    <w:p w:rsidR="00D43703" w:rsidRPr="00E6597C" w:rsidRDefault="00D43703" w:rsidP="00D43703">
      <w:pPr>
        <w:jc w:val="center"/>
        <w:rPr>
          <w:rFonts w:ascii="GHEA Grapalat" w:hAnsi="GHEA Grapalat" w:cs="Arial"/>
          <w:b/>
          <w:sz w:val="20"/>
          <w:lang w:val="af-ZA"/>
        </w:rPr>
      </w:pPr>
      <w:r w:rsidRPr="00E6597C">
        <w:rPr>
          <w:rFonts w:ascii="GHEA Grapalat" w:hAnsi="GHEA Grapalat"/>
          <w:b/>
          <w:sz w:val="20"/>
          <w:lang w:val="af-ZA"/>
        </w:rPr>
        <w:t xml:space="preserve">11.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rsidR="00D43703" w:rsidRPr="00E6597C" w:rsidRDefault="00D43703" w:rsidP="00D43703">
      <w:pPr>
        <w:jc w:val="center"/>
        <w:rPr>
          <w:rFonts w:ascii="GHEA Grapalat" w:hAnsi="GHEA Grapalat"/>
          <w:b/>
          <w:sz w:val="20"/>
          <w:lang w:val="af-ZA"/>
        </w:rPr>
      </w:pP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sz w:val="20"/>
          <w:lang w:val="af-ZA"/>
        </w:rPr>
        <w:t>11.</w:t>
      </w:r>
      <w:r w:rsidRPr="00E6597C">
        <w:rPr>
          <w:rFonts w:ascii="GHEA Grapalat" w:hAnsi="GHEA Grapalat" w:cs="Sylfaen"/>
          <w:sz w:val="20"/>
          <w:lang w:val="af-ZA"/>
        </w:rPr>
        <w:t xml:space="preserve">1 </w:t>
      </w:r>
      <w:r w:rsidRPr="00E6597C">
        <w:rPr>
          <w:rFonts w:ascii="GHEA Grapalat" w:hAnsi="GHEA Grapalat" w:cs="Sylfaen"/>
          <w:sz w:val="20"/>
          <w:lang w:val="ru-RU"/>
        </w:rPr>
        <w:t>Օրենքի</w:t>
      </w:r>
      <w:r w:rsidRPr="00E6597C">
        <w:rPr>
          <w:rFonts w:ascii="GHEA Grapalat" w:hAnsi="GHEA Grapalat" w:cs="Sylfaen"/>
          <w:sz w:val="20"/>
          <w:lang w:val="af-ZA"/>
        </w:rPr>
        <w:t xml:space="preserve"> 37-</w:t>
      </w:r>
      <w:r w:rsidRPr="00E6597C">
        <w:rPr>
          <w:rFonts w:ascii="GHEA Grapalat" w:hAnsi="GHEA Grapalat" w:cs="Sylfaen"/>
          <w:sz w:val="20"/>
          <w:lang w:val="ru-RU"/>
        </w:rPr>
        <w:t>րդ</w:t>
      </w:r>
      <w:r w:rsidRPr="00E6597C">
        <w:rPr>
          <w:rFonts w:ascii="GHEA Grapalat" w:hAnsi="GHEA Grapalat" w:cs="Sylfaen"/>
          <w:sz w:val="20"/>
          <w:lang w:val="af-ZA"/>
        </w:rPr>
        <w:t xml:space="preserve"> </w:t>
      </w:r>
      <w:r w:rsidRPr="00E6597C">
        <w:rPr>
          <w:rFonts w:ascii="GHEA Grapalat" w:hAnsi="GHEA Grapalat" w:cs="Sylfaen"/>
          <w:sz w:val="20"/>
          <w:lang w:val="ru-RU"/>
        </w:rPr>
        <w:t>հոդվածի</w:t>
      </w:r>
      <w:r w:rsidRPr="00E6597C">
        <w:rPr>
          <w:rFonts w:ascii="GHEA Grapalat" w:hAnsi="GHEA Grapalat" w:cs="Sylfaen"/>
          <w:sz w:val="20"/>
          <w:lang w:val="af-ZA"/>
        </w:rPr>
        <w:t xml:space="preserve"> </w:t>
      </w:r>
      <w:r w:rsidRPr="00E6597C">
        <w:rPr>
          <w:rFonts w:ascii="GHEA Grapalat" w:hAnsi="GHEA Grapalat" w:cs="Sylfaen"/>
          <w:sz w:val="20"/>
          <w:lang w:val="ru-RU"/>
        </w:rPr>
        <w:t>համաձայն</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հանձնաժողովը</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rsidR="00D43703" w:rsidRPr="00BC42E1" w:rsidRDefault="00D43703" w:rsidP="00D43703">
      <w:pPr>
        <w:ind w:firstLine="567"/>
        <w:jc w:val="both"/>
        <w:rPr>
          <w:rFonts w:ascii="GHEA Grapalat" w:hAnsi="GHEA Grapalat" w:cs="Sylfaen"/>
          <w:color w:val="FFFFFF"/>
          <w:sz w:val="20"/>
          <w:lang w:val="hy-AM"/>
        </w:rPr>
      </w:pPr>
      <w:r w:rsidRPr="00E6597C">
        <w:rPr>
          <w:rFonts w:ascii="GHEA Grapalat" w:hAnsi="GHEA Grapalat" w:cs="Sylfaen"/>
          <w:sz w:val="20"/>
          <w:lang w:val="af-ZA"/>
        </w:rPr>
        <w:lastRenderedPageBreak/>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Pr="00E6597C">
        <w:rPr>
          <w:rFonts w:ascii="GHEA Grapalat" w:hAnsi="GHEA Grapalat" w:cs="Sylfaen"/>
          <w:sz w:val="20"/>
          <w:lang w:val="hy-AM"/>
        </w:rPr>
        <w:t>: Ընդ որում պ</w:t>
      </w:r>
      <w:r w:rsidRPr="00E6597C">
        <w:rPr>
          <w:rFonts w:ascii="GHEA Grapalat" w:hAnsi="GHEA Grapalat" w:cs="Sylfaen"/>
          <w:sz w:val="20"/>
          <w:lang w:val="ru-RU"/>
        </w:rPr>
        <w:t>ետության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համայնքների</w:t>
      </w:r>
      <w:r w:rsidRPr="00E6597C">
        <w:rPr>
          <w:rFonts w:ascii="GHEA Grapalat" w:hAnsi="GHEA Grapalat" w:cs="Sylfaen"/>
          <w:sz w:val="20"/>
          <w:lang w:val="af-ZA"/>
        </w:rPr>
        <w:t xml:space="preserve"> </w:t>
      </w:r>
      <w:r w:rsidRPr="00E6597C">
        <w:rPr>
          <w:rFonts w:ascii="GHEA Grapalat" w:hAnsi="GHEA Grapalat" w:cs="Sylfaen"/>
          <w:sz w:val="20"/>
          <w:lang w:val="ru-RU"/>
        </w:rPr>
        <w:t>կարիքների</w:t>
      </w:r>
      <w:r w:rsidRPr="00E6597C">
        <w:rPr>
          <w:rFonts w:ascii="GHEA Grapalat" w:hAnsi="GHEA Grapalat" w:cs="Sylfaen"/>
          <w:sz w:val="20"/>
          <w:lang w:val="af-ZA"/>
        </w:rPr>
        <w:t xml:space="preserve"> </w:t>
      </w:r>
      <w:r w:rsidRPr="00E6597C">
        <w:rPr>
          <w:rFonts w:ascii="GHEA Grapalat" w:hAnsi="GHEA Grapalat" w:cs="Sylfaen"/>
          <w:sz w:val="20"/>
          <w:lang w:val="ru-RU"/>
        </w:rPr>
        <w:t>համար</w:t>
      </w:r>
      <w:r w:rsidRPr="00E6597C">
        <w:rPr>
          <w:rFonts w:ascii="GHEA Grapalat" w:hAnsi="GHEA Grapalat" w:cs="Sylfaen"/>
          <w:sz w:val="20"/>
          <w:lang w:val="af-ZA"/>
        </w:rPr>
        <w:t xml:space="preserve"> </w:t>
      </w:r>
      <w:r w:rsidRPr="00E6597C">
        <w:rPr>
          <w:rFonts w:ascii="GHEA Grapalat" w:hAnsi="GHEA Grapalat" w:cs="Sylfaen"/>
          <w:sz w:val="20"/>
          <w:lang w:val="ru-RU"/>
        </w:rPr>
        <w:t>կազմակերպված</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ամբողջությամբ</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մասնակի</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համապատասխանաբար</w:t>
      </w:r>
      <w:r w:rsidRPr="00E6597C">
        <w:rPr>
          <w:rFonts w:ascii="GHEA Grapalat" w:hAnsi="GHEA Grapalat" w:cs="Sylfaen"/>
          <w:sz w:val="20"/>
          <w:lang w:val="af-ZA"/>
        </w:rPr>
        <w:t xml:space="preserve"> </w:t>
      </w:r>
      <w:r w:rsidRPr="00E6597C">
        <w:rPr>
          <w:rFonts w:ascii="GHEA Grapalat" w:hAnsi="GHEA Grapalat" w:cs="Sylfaen"/>
          <w:sz w:val="20"/>
          <w:lang w:val="ru-RU"/>
        </w:rPr>
        <w:t>Հայաստանի</w:t>
      </w:r>
      <w:r w:rsidRPr="00E6597C">
        <w:rPr>
          <w:rFonts w:ascii="GHEA Grapalat" w:hAnsi="GHEA Grapalat" w:cs="Sylfaen"/>
          <w:sz w:val="20"/>
          <w:lang w:val="af-ZA"/>
        </w:rPr>
        <w:t xml:space="preserve"> </w:t>
      </w:r>
      <w:r w:rsidRPr="00E6597C">
        <w:rPr>
          <w:rFonts w:ascii="GHEA Grapalat" w:hAnsi="GHEA Grapalat" w:cs="Sylfaen"/>
          <w:sz w:val="20"/>
          <w:lang w:val="ru-RU"/>
        </w:rPr>
        <w:t>Հանրապետության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կառավարության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համայնքի</w:t>
      </w:r>
      <w:r w:rsidRPr="00E6597C">
        <w:rPr>
          <w:rFonts w:ascii="GHEA Grapalat" w:hAnsi="GHEA Grapalat" w:cs="Sylfaen"/>
          <w:sz w:val="20"/>
          <w:lang w:val="af-ZA"/>
        </w:rPr>
        <w:t xml:space="preserve"> </w:t>
      </w:r>
      <w:r w:rsidRPr="00E6597C">
        <w:rPr>
          <w:rFonts w:ascii="GHEA Grapalat" w:hAnsi="GHEA Grapalat" w:cs="Sylfaen"/>
          <w:sz w:val="20"/>
          <w:lang w:val="ru-RU"/>
        </w:rPr>
        <w:t>ավագանու</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պատվիրատուների</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Pr="00E6597C">
        <w:rPr>
          <w:rFonts w:ascii="GHEA Grapalat" w:hAnsi="GHEA Grapalat" w:cs="Sylfaen"/>
          <w:sz w:val="20"/>
          <w:lang w:val="ru-RU"/>
        </w:rPr>
        <w:t>ընդհանուր</w:t>
      </w:r>
      <w:r w:rsidRPr="00E6597C">
        <w:rPr>
          <w:rFonts w:ascii="GHEA Grapalat" w:hAnsi="GHEA Grapalat" w:cs="Sylfaen"/>
          <w:sz w:val="20"/>
          <w:lang w:val="af-ZA"/>
        </w:rPr>
        <w:t xml:space="preserve"> </w:t>
      </w:r>
      <w:r w:rsidRPr="00E6597C">
        <w:rPr>
          <w:rFonts w:ascii="GHEA Grapalat" w:hAnsi="GHEA Grapalat" w:cs="Sylfaen"/>
          <w:sz w:val="20"/>
          <w:lang w:val="ru-RU"/>
        </w:rPr>
        <w:t>կառավարումն</w:t>
      </w:r>
      <w:r w:rsidRPr="00E6597C">
        <w:rPr>
          <w:rFonts w:ascii="GHEA Grapalat" w:hAnsi="GHEA Grapalat" w:cs="Sylfaen"/>
          <w:sz w:val="20"/>
          <w:lang w:val="af-ZA"/>
        </w:rPr>
        <w:t xml:space="preserve"> </w:t>
      </w:r>
      <w:r w:rsidRPr="00E6597C">
        <w:rPr>
          <w:rFonts w:ascii="GHEA Grapalat" w:hAnsi="GHEA Grapalat" w:cs="Sylfaen"/>
          <w:sz w:val="20"/>
          <w:lang w:val="ru-RU"/>
        </w:rPr>
        <w:t>իրականացնող</w:t>
      </w:r>
      <w:r w:rsidRPr="00E6597C">
        <w:rPr>
          <w:rFonts w:ascii="GHEA Grapalat" w:hAnsi="GHEA Grapalat" w:cs="Sylfaen"/>
          <w:sz w:val="20"/>
          <w:lang w:val="af-ZA"/>
        </w:rPr>
        <w:t xml:space="preserve"> </w:t>
      </w:r>
      <w:r w:rsidRPr="00E6597C">
        <w:rPr>
          <w:rFonts w:ascii="GHEA Grapalat" w:hAnsi="GHEA Grapalat" w:cs="Sylfaen"/>
          <w:sz w:val="20"/>
          <w:lang w:val="ru-RU"/>
        </w:rPr>
        <w:t>լիազորված</w:t>
      </w:r>
      <w:r w:rsidRPr="00E6597C">
        <w:rPr>
          <w:rFonts w:ascii="GHEA Grapalat" w:hAnsi="GHEA Grapalat" w:cs="Sylfaen"/>
          <w:sz w:val="20"/>
          <w:lang w:val="af-ZA"/>
        </w:rPr>
        <w:t xml:space="preserve"> </w:t>
      </w:r>
      <w:r w:rsidRPr="00E6597C">
        <w:rPr>
          <w:rFonts w:ascii="GHEA Grapalat" w:hAnsi="GHEA Grapalat" w:cs="Sylfaen"/>
          <w:sz w:val="20"/>
          <w:lang w:val="ru-RU"/>
        </w:rPr>
        <w:t>մարմնի</w:t>
      </w:r>
      <w:r w:rsidRPr="00E6597C">
        <w:rPr>
          <w:rFonts w:ascii="GHEA Grapalat" w:hAnsi="GHEA Grapalat" w:cs="Sylfaen"/>
          <w:sz w:val="20"/>
          <w:lang w:val="af-ZA"/>
        </w:rPr>
        <w:t xml:space="preserve"> </w:t>
      </w:r>
      <w:r w:rsidRPr="00E6597C">
        <w:rPr>
          <w:rFonts w:ascii="GHEA Grapalat" w:hAnsi="GHEA Grapalat" w:cs="Sylfaen"/>
          <w:sz w:val="20"/>
          <w:lang w:val="ru-RU"/>
        </w:rPr>
        <w:t>ղեկավարի</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հիմնադրամների</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հոգաբարձուների</w:t>
      </w:r>
      <w:r w:rsidRPr="00E6597C">
        <w:rPr>
          <w:rFonts w:ascii="GHEA Grapalat" w:hAnsi="GHEA Grapalat" w:cs="Sylfaen"/>
          <w:sz w:val="20"/>
          <w:lang w:val="af-ZA"/>
        </w:rPr>
        <w:t xml:space="preserve"> </w:t>
      </w:r>
      <w:r w:rsidRPr="00E6597C">
        <w:rPr>
          <w:rFonts w:ascii="GHEA Grapalat" w:hAnsi="GHEA Grapalat" w:cs="Sylfaen"/>
          <w:sz w:val="20"/>
        </w:rPr>
        <w:t>խորհրդի</w:t>
      </w:r>
      <w:r w:rsidRPr="00E6597C">
        <w:rPr>
          <w:rFonts w:ascii="GHEA Grapalat" w:hAnsi="GHEA Grapalat" w:cs="Sylfaen"/>
          <w:sz w:val="20"/>
          <w:lang w:val="af-ZA"/>
        </w:rPr>
        <w:t xml:space="preserve"> </w:t>
      </w:r>
      <w:r w:rsidRPr="00E6597C">
        <w:rPr>
          <w:rFonts w:ascii="GHEA Grapalat" w:hAnsi="GHEA Grapalat" w:cs="Sylfaen"/>
          <w:sz w:val="20"/>
        </w:rPr>
        <w:t>որոշման</w:t>
      </w:r>
      <w:r w:rsidRPr="00E6597C">
        <w:rPr>
          <w:rFonts w:ascii="GHEA Grapalat" w:hAnsi="GHEA Grapalat" w:cs="Sylfaen"/>
          <w:sz w:val="20"/>
          <w:lang w:val="af-ZA"/>
        </w:rPr>
        <w:t xml:space="preserve"> </w:t>
      </w:r>
      <w:r w:rsidRPr="00E6597C">
        <w:rPr>
          <w:rFonts w:ascii="GHEA Grapalat" w:hAnsi="GHEA Grapalat" w:cs="Sylfaen"/>
          <w:sz w:val="20"/>
        </w:rPr>
        <w:t>հիման</w:t>
      </w:r>
      <w:r w:rsidRPr="00E6597C">
        <w:rPr>
          <w:rFonts w:ascii="GHEA Grapalat" w:hAnsi="GHEA Grapalat" w:cs="Sylfaen"/>
          <w:sz w:val="20"/>
          <w:lang w:val="af-ZA"/>
        </w:rPr>
        <w:t xml:space="preserve"> </w:t>
      </w:r>
      <w:r w:rsidRPr="00E6597C">
        <w:rPr>
          <w:rFonts w:ascii="GHEA Grapalat" w:hAnsi="GHEA Grapalat" w:cs="Sylfaen"/>
          <w:sz w:val="20"/>
        </w:rPr>
        <w:t>վրա</w:t>
      </w:r>
      <w:r w:rsidRPr="0070498E">
        <w:rPr>
          <w:rFonts w:ascii="GHEA Grapalat" w:hAnsi="GHEA Grapalat" w:cs="Sylfaen"/>
          <w:sz w:val="20"/>
          <w:lang w:val="af-ZA"/>
        </w:rPr>
        <w:t>:</w:t>
      </w:r>
      <w:r w:rsidRPr="0070498E">
        <w:rPr>
          <w:rFonts w:ascii="GHEA Grapalat" w:hAnsi="GHEA Grapalat" w:cs="Sylfaen"/>
          <w:sz w:val="20"/>
          <w:vertAlign w:val="superscript"/>
          <w:lang w:val="af-ZA"/>
        </w:rPr>
        <w:t>14</w:t>
      </w:r>
      <w:r w:rsidRPr="0070498E">
        <w:rPr>
          <w:rFonts w:ascii="GHEA Grapalat" w:hAnsi="GHEA Grapalat" w:cs="Sylfaen"/>
          <w:sz w:val="20"/>
          <w:lang w:val="af-ZA"/>
        </w:rPr>
        <w:t xml:space="preserve"> </w:t>
      </w:r>
      <w:r w:rsidRPr="0070498E">
        <w:rPr>
          <w:rFonts w:ascii="GHEA Grapalat" w:hAnsi="GHEA Grapalat" w:cs="Sylfaen"/>
          <w:color w:val="FFFFFF"/>
          <w:sz w:val="20"/>
          <w:lang w:val="af-ZA"/>
        </w:rPr>
        <w:t xml:space="preserve">  </w:t>
      </w:r>
      <w:r w:rsidRPr="00BC42E1">
        <w:rPr>
          <w:rStyle w:val="af6"/>
          <w:rFonts w:ascii="GHEA Grapalat" w:hAnsi="GHEA Grapalat" w:cs="Sylfaen"/>
          <w:color w:val="FFFFFF"/>
          <w:sz w:val="20"/>
        </w:rPr>
        <w:footnoteReference w:id="11"/>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11.2 Գ</w:t>
      </w:r>
      <w:r w:rsidRPr="00E6597C">
        <w:rPr>
          <w:rFonts w:ascii="GHEA Grapalat" w:hAnsi="GHEA Grapalat" w:cs="Sylfaen"/>
          <w:sz w:val="20"/>
          <w:lang w:val="ru-RU"/>
        </w:rPr>
        <w:t>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հայտարարվելու</w:t>
      </w:r>
      <w:r w:rsidRPr="00E6597C">
        <w:rPr>
          <w:rFonts w:ascii="GHEA Grapalat" w:hAnsi="GHEA Grapalat" w:cs="Sylfaen"/>
          <w:sz w:val="20"/>
        </w:rPr>
        <w:t>ն</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օրվա</w:t>
      </w:r>
      <w:r w:rsidRPr="00E6597C">
        <w:rPr>
          <w:rFonts w:ascii="GHEA Grapalat" w:hAnsi="GHEA Grapalat" w:cs="Sylfaen"/>
          <w:sz w:val="20"/>
          <w:lang w:val="af-ZA"/>
        </w:rPr>
        <w:t xml:space="preserve"> </w:t>
      </w:r>
      <w:r w:rsidRPr="00E6597C">
        <w:rPr>
          <w:rFonts w:ascii="GHEA Grapalat" w:hAnsi="GHEA Grapalat" w:cs="Sylfaen"/>
          <w:sz w:val="20"/>
          <w:lang w:val="ru-RU"/>
        </w:rPr>
        <w:t>ընթացքում</w:t>
      </w:r>
      <w:r w:rsidRPr="00E6597C">
        <w:rPr>
          <w:rFonts w:ascii="GHEA Grapalat" w:hAnsi="GHEA Grapalat" w:cs="Sylfaen"/>
          <w:sz w:val="20"/>
          <w:lang w:val="af-ZA"/>
        </w:rPr>
        <w:t>, 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տեղեկագրում հրապարակում է </w:t>
      </w:r>
      <w:r w:rsidRPr="00E6597C">
        <w:rPr>
          <w:rFonts w:ascii="GHEA Grapalat" w:hAnsi="GHEA Grapalat" w:cs="Sylfaen"/>
          <w:sz w:val="20"/>
          <w:lang w:val="ru-RU"/>
        </w:rPr>
        <w:t>հայտարարություն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նշվում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հայտարարվելու</w:t>
      </w:r>
      <w:r w:rsidRPr="00E6597C">
        <w:rPr>
          <w:rFonts w:ascii="GHEA Grapalat" w:hAnsi="GHEA Grapalat" w:cs="Sylfaen"/>
          <w:sz w:val="20"/>
          <w:lang w:val="af-ZA"/>
        </w:rPr>
        <w:t xml:space="preserve"> </w:t>
      </w:r>
      <w:r w:rsidRPr="00E6597C">
        <w:rPr>
          <w:rFonts w:ascii="GHEA Grapalat" w:hAnsi="GHEA Grapalat" w:cs="Sylfaen"/>
          <w:sz w:val="20"/>
          <w:lang w:val="ru-RU"/>
        </w:rPr>
        <w:t>հիմնավորումը։</w:t>
      </w:r>
      <w:r w:rsidRPr="00E6597C">
        <w:rPr>
          <w:rFonts w:ascii="GHEA Grapalat" w:hAnsi="GHEA Grapalat" w:cs="Sylfaen"/>
          <w:sz w:val="20"/>
          <w:lang w:val="af-ZA"/>
        </w:rPr>
        <w:t xml:space="preserve"> </w:t>
      </w:r>
    </w:p>
    <w:p w:rsidR="00D43703" w:rsidRPr="00E6597C" w:rsidRDefault="00D43703" w:rsidP="00D43703">
      <w:pPr>
        <w:ind w:firstLine="567"/>
        <w:jc w:val="both"/>
        <w:rPr>
          <w:rFonts w:ascii="GHEA Grapalat" w:hAnsi="GHEA Grapalat" w:cs="Sylfaen"/>
          <w:sz w:val="20"/>
          <w:lang w:val="af-ZA"/>
        </w:rPr>
      </w:pPr>
    </w:p>
    <w:p w:rsidR="00D43703" w:rsidRPr="00E6597C" w:rsidRDefault="00D43703" w:rsidP="00D43703">
      <w:pPr>
        <w:pStyle w:val="a3"/>
        <w:spacing w:line="240" w:lineRule="auto"/>
        <w:rPr>
          <w:rFonts w:ascii="GHEA Grapalat" w:hAnsi="GHEA Grapalat"/>
          <w:i w:val="0"/>
          <w:sz w:val="18"/>
          <w:szCs w:val="18"/>
          <w:u w:val="single"/>
          <w:lang w:val="af-ZA"/>
        </w:rPr>
      </w:pPr>
    </w:p>
    <w:p w:rsidR="00D43703" w:rsidRPr="00E6597C" w:rsidRDefault="00D43703" w:rsidP="00D43703">
      <w:pPr>
        <w:jc w:val="center"/>
        <w:rPr>
          <w:rFonts w:ascii="GHEA Grapalat" w:hAnsi="GHEA Grapalat"/>
          <w:b/>
          <w:sz w:val="20"/>
          <w:lang w:val="af-ZA"/>
        </w:rPr>
      </w:pPr>
      <w:r w:rsidRPr="00E6597C">
        <w:rPr>
          <w:rFonts w:ascii="GHEA Grapalat" w:hAnsi="GHEA Grapalat"/>
          <w:b/>
          <w:sz w:val="20"/>
          <w:lang w:val="af-ZA"/>
        </w:rPr>
        <w:t xml:space="preserve">12. ԳՆՄԱՆ ԳՈՐԾԸՆԹԱՑԻ ՀԵՏ ԿԱՊՎԱԾ ԳՈՐԾՈՂՈՒԹՅՈՒՆՆԵՐԸ ԵՎ (ԿԱՄ) </w:t>
      </w:r>
    </w:p>
    <w:p w:rsidR="00D43703" w:rsidRPr="00E6597C" w:rsidRDefault="00D43703" w:rsidP="00D43703">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rsidR="00D43703" w:rsidRPr="00E6597C" w:rsidRDefault="00D43703" w:rsidP="00D43703">
      <w:pPr>
        <w:jc w:val="center"/>
        <w:rPr>
          <w:rFonts w:ascii="GHEA Grapalat" w:hAnsi="GHEA Grapalat"/>
          <w:b/>
          <w:sz w:val="20"/>
          <w:lang w:val="af-ZA"/>
        </w:rPr>
      </w:pPr>
      <w:r w:rsidRPr="00E6597C">
        <w:rPr>
          <w:rFonts w:ascii="GHEA Grapalat" w:hAnsi="GHEA Grapalat"/>
          <w:b/>
          <w:sz w:val="20"/>
          <w:lang w:val="af-ZA"/>
        </w:rPr>
        <w:t>ԻՐԱՎՈՒՆՔԸ ԵՎ ԿԱՐԳԸ</w:t>
      </w:r>
    </w:p>
    <w:p w:rsidR="00D43703" w:rsidRPr="00E6597C" w:rsidRDefault="00D43703" w:rsidP="00D43703">
      <w:pPr>
        <w:jc w:val="center"/>
        <w:rPr>
          <w:rFonts w:ascii="GHEA Grapalat" w:hAnsi="GHEA Grapalat"/>
          <w:b/>
          <w:sz w:val="20"/>
          <w:lang w:val="af-ZA"/>
        </w:rPr>
      </w:pP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Pr="00E6597C">
        <w:rPr>
          <w:rFonts w:ascii="GHEA Grapalat" w:hAnsi="GHEA Grapalat"/>
          <w:sz w:val="20"/>
          <w:szCs w:val="20"/>
          <w:lang w:val="af-ZA"/>
        </w:rPr>
        <w:t xml:space="preserve">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Mariam" w:hAnsi="GHEA Mariam" w:cs="Sylfaen"/>
          <w:sz w:val="20"/>
          <w:szCs w:val="20"/>
          <w:lang w:val="af-ZA"/>
        </w:rPr>
        <w:t xml:space="preserve"> </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որոշումները։</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12.2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վարչական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կարգավորվում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Հայաստանի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Հանարապետության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քաղաքացիաիրավական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կարգավորող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օրենսդրությամբ։</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12.3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նախքան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պայմանագրի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և </w:t>
      </w:r>
      <w:r w:rsidRPr="00E6597C">
        <w:rPr>
          <w:rFonts w:ascii="GHEA Grapalat" w:hAnsi="GHEA Grapalat" w:cs="Sylfaen"/>
          <w:sz w:val="20"/>
          <w:szCs w:val="20"/>
          <w:lang w:val="ru-RU"/>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bookmarkStart w:id="9" w:name="_Hlk9264573"/>
      <w:r w:rsidRPr="00E6597C">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lang w:val="ru-RU"/>
        </w:rPr>
        <w:t>դատական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և </w:t>
      </w:r>
      <w:r w:rsidRPr="00E6597C">
        <w:rPr>
          <w:rFonts w:ascii="GHEA Grapalat" w:hAnsi="GHEA Grapalat" w:cs="Sylfaen"/>
          <w:sz w:val="20"/>
          <w:szCs w:val="20"/>
          <w:lang w:val="ru-RU"/>
        </w:rPr>
        <w:t>որոշումները։</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12.4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պայմանագիր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w:t>
      </w:r>
      <w:r w:rsidRPr="00E6597C">
        <w:rPr>
          <w:rFonts w:ascii="GHEA Grapalat" w:hAnsi="GHEA Grapalat" w:cs="Sylfaen"/>
          <w:sz w:val="20"/>
          <w:szCs w:val="20"/>
        </w:rPr>
        <w:t>ն</w:t>
      </w:r>
      <w:r w:rsidRPr="00E6597C">
        <w:rPr>
          <w:rFonts w:ascii="GHEA Grapalat" w:hAnsi="GHEA Grapalat" w:cs="Sylfaen"/>
          <w:sz w:val="20"/>
          <w:szCs w:val="20"/>
          <w:lang w:val="ru-RU"/>
        </w:rPr>
        <w:t>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w:t>
      </w:r>
      <w:r w:rsidRPr="00E6597C">
        <w:rPr>
          <w:rFonts w:ascii="GHEA Grapalat" w:hAnsi="GHEA Grapalat" w:cs="Sylfaen"/>
          <w:sz w:val="20"/>
          <w:szCs w:val="20"/>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w:t>
      </w:r>
      <w:r w:rsidRPr="00E6597C">
        <w:rPr>
          <w:rFonts w:ascii="GHEA Grapalat" w:hAnsi="GHEA Grapalat" w:cs="Sylfaen"/>
          <w:sz w:val="20"/>
          <w:szCs w:val="20"/>
          <w:lang w:val="af-ZA"/>
        </w:rPr>
        <w:t xml:space="preserve"> 8.28-</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ժամանակահատվածում</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առարկայի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բնութագրերը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w:t>
      </w:r>
      <w:r w:rsidRPr="00E6597C">
        <w:rPr>
          <w:rFonts w:ascii="GHEA Grapalat" w:hAnsi="GHEA Grapalat" w:cs="Sylfaen"/>
          <w:sz w:val="20"/>
          <w:szCs w:val="20"/>
        </w:rPr>
        <w:t>ն</w:t>
      </w:r>
      <w:r w:rsidRPr="00E6597C">
        <w:rPr>
          <w:rFonts w:ascii="GHEA Grapalat" w:hAnsi="GHEA Grapalat" w:cs="Sylfaen"/>
          <w:sz w:val="20"/>
          <w:szCs w:val="20"/>
          <w:lang w:val="ru-RU"/>
        </w:rPr>
        <w:t>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վերջնաժամկետը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rPr>
        <w:t>լրանալը</w:t>
      </w:r>
      <w:r w:rsidRPr="00E6597C">
        <w:rPr>
          <w:rFonts w:ascii="GHEA Grapalat" w:hAnsi="GHEA Grapalat" w:cs="Sylfaen"/>
          <w:sz w:val="20"/>
          <w:szCs w:val="20"/>
          <w:lang w:val="af-ZA"/>
        </w:rPr>
        <w:t xml:space="preserve">:  </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12.5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ստորագրված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ներառելով</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ազգանունը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հաստատող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հասցեն</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2)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հասցեն</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3) </w:t>
      </w:r>
      <w:r w:rsidRPr="00E6597C">
        <w:rPr>
          <w:rFonts w:ascii="GHEA Grapalat" w:hAnsi="GHEA Grapalat" w:cs="Sylfaen"/>
          <w:sz w:val="20"/>
          <w:szCs w:val="20"/>
          <w:lang w:val="ru-RU"/>
        </w:rPr>
        <w:t>բողոքարկվող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ծածկագիրը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առարկան</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4) </w:t>
      </w:r>
      <w:r w:rsidRPr="00E6597C">
        <w:rPr>
          <w:rFonts w:ascii="GHEA Grapalat" w:hAnsi="GHEA Grapalat" w:cs="Sylfaen"/>
          <w:sz w:val="20"/>
          <w:szCs w:val="20"/>
          <w:lang w:val="ru-RU"/>
        </w:rPr>
        <w:t>վեճի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պահանջը</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5)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փաստացի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հիմքերը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ապացույցները</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eastAsia="ru-RU"/>
        </w:rPr>
      </w:pPr>
      <w:r w:rsidRPr="00E6597C">
        <w:rPr>
          <w:rFonts w:ascii="GHEA Grapalat" w:hAnsi="GHEA Grapalat" w:cs="Sylfaen"/>
          <w:sz w:val="20"/>
          <w:szCs w:val="20"/>
          <w:lang w:val="af-ZA"/>
        </w:rPr>
        <w:t xml:space="preserve">6)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լինելը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rPr>
        <w:t>Ը</w:t>
      </w:r>
      <w:r w:rsidRPr="00E6597C">
        <w:rPr>
          <w:rFonts w:ascii="GHEA Grapalat" w:hAnsi="GHEA Grapalat" w:cs="Sylfaen"/>
          <w:sz w:val="20"/>
          <w:szCs w:val="20"/>
          <w:lang w:val="ru-RU"/>
        </w:rPr>
        <w:t>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չափը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կազմում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30 </w:t>
      </w:r>
      <w:r w:rsidRPr="00E6597C">
        <w:rPr>
          <w:rFonts w:ascii="GHEA Grapalat" w:hAnsi="GHEA Grapalat" w:cs="Sylfaen"/>
          <w:sz w:val="20"/>
          <w:szCs w:val="20"/>
          <w:lang w:val="ru-RU"/>
        </w:rPr>
        <w:t>հազար</w:t>
      </w:r>
      <w:r w:rsidRPr="00E6597C">
        <w:rPr>
          <w:rFonts w:ascii="GHEA Grapalat" w:hAnsi="GHEA Grapalat" w:cs="Sylfaen"/>
          <w:sz w:val="20"/>
          <w:szCs w:val="20"/>
          <w:lang w:val="af-ZA"/>
        </w:rPr>
        <w:t xml:space="preserve"> ՀՀ </w:t>
      </w:r>
      <w:r w:rsidRPr="00E6597C">
        <w:rPr>
          <w:rFonts w:ascii="GHEA Grapalat" w:hAnsi="GHEA Grapalat" w:cs="Sylfaen"/>
          <w:sz w:val="20"/>
          <w:szCs w:val="20"/>
          <w:lang w:val="ru-RU"/>
        </w:rPr>
        <w:t>դրամ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ՀՀ</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բյուջե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լիազորված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բացված</w:t>
      </w:r>
      <w:r w:rsidRPr="00E6597C">
        <w:rPr>
          <w:rFonts w:ascii="GHEA Grapalat" w:hAnsi="GHEA Grapalat" w:cs="Sylfaen"/>
          <w:sz w:val="20"/>
          <w:szCs w:val="20"/>
          <w:lang w:val="af-ZA"/>
        </w:rPr>
        <w:t xml:space="preserve"> </w:t>
      </w:r>
      <w:r w:rsidRPr="00E6597C">
        <w:rPr>
          <w:rFonts w:ascii="GHEA Grapalat" w:hAnsi="GHEA Grapalat"/>
          <w:sz w:val="20"/>
          <w:szCs w:val="20"/>
          <w:lang w:val="af-ZA"/>
        </w:rPr>
        <w:t>«</w:t>
      </w:r>
      <w:r w:rsidRPr="00E6597C">
        <w:rPr>
          <w:rFonts w:ascii="GHEA Grapalat" w:hAnsi="GHEA Grapalat" w:cs="Sylfaen"/>
          <w:sz w:val="20"/>
          <w:szCs w:val="20"/>
          <w:lang w:val="af-ZA"/>
        </w:rPr>
        <w:t>900008000482</w:t>
      </w:r>
      <w:r w:rsidRPr="00E6597C">
        <w:rPr>
          <w:rFonts w:ascii="GHEA Grapalat" w:hAnsi="GHEA Grapalat"/>
          <w:sz w:val="20"/>
          <w:szCs w:val="20"/>
          <w:lang w:val="af-ZA"/>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գանձապետական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հաշվին</w:t>
      </w:r>
      <w:r w:rsidRPr="00E6597C">
        <w:rPr>
          <w:rFonts w:ascii="GHEA Grapalat" w:hAnsi="GHEA Grapalat" w:cs="Sylfaen"/>
          <w:sz w:val="20"/>
          <w:szCs w:val="20"/>
          <w:lang w:val="af-ZA"/>
        </w:rPr>
        <w:t>:</w:t>
      </w:r>
      <w:r w:rsidRPr="00E6597C">
        <w:rPr>
          <w:rFonts w:ascii="GHEA Grapalat" w:hAnsi="GHEA Grapalat" w:cs="Sylfaen"/>
          <w:sz w:val="20"/>
          <w:szCs w:val="20"/>
          <w:lang w:val="af-ZA" w:eastAsia="ru-RU"/>
        </w:rPr>
        <w:t xml:space="preserve"> </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7)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բանկի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հաշվեհամարը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rPr>
        <w:t>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փոխանցվի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8) </w:t>
      </w:r>
      <w:r w:rsidRPr="00E6597C">
        <w:rPr>
          <w:rFonts w:ascii="GHEA Grapalat" w:hAnsi="GHEA Grapalat" w:cs="Sylfaen"/>
          <w:sz w:val="20"/>
          <w:szCs w:val="20"/>
          <w:lang w:val="ru-RU"/>
        </w:rPr>
        <w:t>այլ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տեղեկություններ։</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E6597C">
        <w:rPr>
          <w:rFonts w:ascii="Calibri" w:hAnsi="Calibri" w:cs="Calibri"/>
          <w:sz w:val="20"/>
          <w:szCs w:val="20"/>
          <w:lang w:val="af-ZA"/>
        </w:rPr>
        <w:t> </w:t>
      </w:r>
      <w:r w:rsidRPr="00E6597C">
        <w:rPr>
          <w:rFonts w:ascii="GHEA Grapalat" w:hAnsi="GHEA Grapalat" w:cs="Sylfaen"/>
          <w:sz w:val="20"/>
          <w:szCs w:val="20"/>
          <w:lang w:val="af-ZA"/>
        </w:rPr>
        <w:t xml:space="preserve">  12.7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մասնակի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հրապարակվելուն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տվյալ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լիազորված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տրամադրում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լինելը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հավաստող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բանկի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հաշվեհամարը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փոխանցվի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վերադարձվող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գումարը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Լ</w:t>
      </w:r>
      <w:r w:rsidRPr="00E6597C">
        <w:rPr>
          <w:rFonts w:ascii="GHEA Grapalat" w:hAnsi="GHEA Grapalat" w:cs="Sylfaen"/>
          <w:sz w:val="20"/>
          <w:szCs w:val="20"/>
          <w:lang w:val="ru-RU"/>
        </w:rPr>
        <w:t>իազորված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մարմինը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lastRenderedPageBreak/>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հինգ</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փոխանցում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բանկային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փոխանցելու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միջոցով</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12.8 </w:t>
      </w:r>
      <w:bookmarkStart w:id="10" w:name="_Hlk9264773"/>
      <w:r w:rsidRPr="00E6597C">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10"/>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w:t>
      </w:r>
      <w:r w:rsidRPr="00E6597C">
        <w:rPr>
          <w:rFonts w:ascii="GHEA Grapalat" w:hAnsi="GHEA Grapalat" w:cs="Sylfaen"/>
          <w:sz w:val="20"/>
          <w:szCs w:val="20"/>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w:t>
      </w:r>
      <w:r w:rsidRPr="00E6597C">
        <w:rPr>
          <w:rFonts w:ascii="GHEA Grapalat" w:hAnsi="GHEA Grapalat" w:cs="Sylfaen"/>
          <w:sz w:val="20"/>
          <w:szCs w:val="20"/>
          <w:lang w:val="af-ZA"/>
        </w:rPr>
        <w:t xml:space="preserve"> 12.4 </w:t>
      </w:r>
      <w:r w:rsidRPr="00E6597C">
        <w:rPr>
          <w:rFonts w:ascii="GHEA Grapalat" w:hAnsi="GHEA Grapalat" w:cs="Sylfaen"/>
          <w:sz w:val="20"/>
          <w:szCs w:val="20"/>
          <w:lang w:val="ru-RU"/>
        </w:rPr>
        <w:t>կետի</w:t>
      </w:r>
      <w:r w:rsidRPr="00E6597C">
        <w:rPr>
          <w:rFonts w:ascii="GHEA Grapalat" w:hAnsi="GHEA Grapalat" w:cs="Sylfaen"/>
          <w:sz w:val="20"/>
          <w:szCs w:val="20"/>
          <w:lang w:val="af-ZA"/>
        </w:rPr>
        <w:t xml:space="preserve"> 2-</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ենթակետով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շտկված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12.9</w:t>
      </w:r>
      <w:bookmarkStart w:id="11" w:name="_Hlk9264833"/>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հրավիրվող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առցանց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հետևելու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համացանցային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հղումը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արձանագրված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թերությունների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12.8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լրանալու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իսկ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տրամադրվելու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12.10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դիմում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պատվիրատուին՝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դիրքորոշում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ինչպես</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կցելով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առկայության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դիրքորոշումը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w:t>
      </w:r>
      <w:r w:rsidRPr="00E6597C">
        <w:rPr>
          <w:rFonts w:ascii="GHEA Grapalat" w:hAnsi="GHEA Grapalat" w:cs="Sylfaen"/>
          <w:sz w:val="20"/>
          <w:szCs w:val="20"/>
        </w:rPr>
        <w:t>ը</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բնօրինակից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արտատպված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սկանավորված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ձևով</w:t>
      </w:r>
      <w:r w:rsidRPr="00E6597C">
        <w:rPr>
          <w:rFonts w:ascii="GHEA Grapalat" w:hAnsi="GHEA Grapalat" w:cs="Sylfaen"/>
          <w:sz w:val="20"/>
          <w:szCs w:val="20"/>
        </w:rPr>
        <w:t>՝</w:t>
      </w:r>
      <w:r w:rsidRPr="00E6597C">
        <w:rPr>
          <w:rFonts w:ascii="GHEA Grapalat" w:hAnsi="GHEA Grapalat" w:cs="Sylfaen"/>
          <w:sz w:val="20"/>
          <w:szCs w:val="20"/>
          <w:lang w:val="af-ZA"/>
        </w:rPr>
        <w:t xml:space="preserve">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հրավերի</w:t>
      </w:r>
      <w:r w:rsidRPr="00E6597C">
        <w:rPr>
          <w:rFonts w:ascii="GHEA Grapalat" w:hAnsi="GHEA Grapalat" w:cs="Sylfaen"/>
          <w:sz w:val="20"/>
          <w:szCs w:val="20"/>
          <w:lang w:val="af-ZA"/>
        </w:rPr>
        <w:t xml:space="preserve"> 12.5 </w:t>
      </w:r>
      <w:r w:rsidRPr="00E6597C">
        <w:rPr>
          <w:rFonts w:ascii="GHEA Grapalat" w:hAnsi="GHEA Grapalat" w:cs="Sylfaen"/>
          <w:sz w:val="20"/>
          <w:szCs w:val="20"/>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էլեկտրոնային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փոստին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ուղարկվելու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միջոցով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w:t>
      </w:r>
    </w:p>
    <w:bookmarkEnd w:id="11"/>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12.11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այնպիսի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ներգրավված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բոլոր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կողմերն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ունենան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w:t>
      </w:r>
      <w:r w:rsidRPr="00E6597C">
        <w:rPr>
          <w:rFonts w:ascii="GHEA Grapalat" w:hAnsi="GHEA Grapalat" w:cs="Sylfaen"/>
          <w:sz w:val="20"/>
          <w:szCs w:val="20"/>
          <w:lang w:val="af-ZA"/>
        </w:rPr>
        <w:t xml:space="preserve"> լինելու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հրավիրված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իրենց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տեսակետները։</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12.12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քննությունն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իրականացվում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ոչ</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ուշ</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քսան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օրացուցային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երկարաձգվել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տասն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w:t>
      </w:r>
      <w:r w:rsidRPr="00E6597C">
        <w:rPr>
          <w:rFonts w:ascii="GHEA Grapalat" w:hAnsi="GHEA Grapalat" w:cs="Sylfaen"/>
          <w:sz w:val="20"/>
          <w:szCs w:val="20"/>
        </w:rPr>
        <w:t>ա</w:t>
      </w:r>
      <w:r w:rsidRPr="00E6597C">
        <w:rPr>
          <w:rFonts w:ascii="GHEA Grapalat" w:hAnsi="GHEA Grapalat" w:cs="Sylfaen"/>
          <w:sz w:val="20"/>
          <w:szCs w:val="20"/>
          <w:lang w:val="ru-RU"/>
        </w:rPr>
        <w:t>ցուցային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պատճառաբանված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միջանկյալ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միջանկյալ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ապահովում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համապատասխան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իրավապարտադիր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փոփոխվել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մասնակի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դատարանի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12.13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w:t>
      </w:r>
    </w:p>
    <w:p w:rsidR="00D43703" w:rsidRPr="00E6597C" w:rsidRDefault="00D43703" w:rsidP="00D43703">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rPr>
        <w:t>ունի</w:t>
      </w:r>
      <w:r w:rsidRPr="00E6597C" w:rsidDel="00B90C4B">
        <w:rPr>
          <w:rFonts w:ascii="GHEA Grapalat" w:hAnsi="GHEA Grapalat" w:cs="Sylfaen"/>
          <w:sz w:val="20"/>
          <w:szCs w:val="20"/>
          <w:lang w:val="af-ZA"/>
        </w:rPr>
        <w:t xml:space="preserve"> </w:t>
      </w:r>
      <w:r w:rsidRPr="00E6597C">
        <w:rPr>
          <w:rFonts w:ascii="GHEA Grapalat" w:hAnsi="GHEA Grapalat" w:cs="Sylfaen"/>
          <w:sz w:val="20"/>
          <w:szCs w:val="20"/>
        </w:rPr>
        <w:t>պատվիրատուի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գործողությունների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հետևյալ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որոշումները</w:t>
      </w:r>
      <w:r w:rsidRPr="00E6597C">
        <w:rPr>
          <w:rFonts w:ascii="GHEA Grapalat" w:hAnsi="GHEA Grapalat" w:cs="Sylfaen"/>
          <w:sz w:val="20"/>
          <w:szCs w:val="20"/>
          <w:lang w:val="af-ZA"/>
        </w:rPr>
        <w:t>.</w:t>
      </w:r>
    </w:p>
    <w:p w:rsidR="00D43703" w:rsidRPr="00E6597C" w:rsidRDefault="00D43703" w:rsidP="00D43703">
      <w:pPr>
        <w:ind w:firstLine="720"/>
        <w:jc w:val="both"/>
        <w:rPr>
          <w:rFonts w:ascii="GHEA Grapalat" w:hAnsi="GHEA Grapalat" w:cs="Sylfaen"/>
          <w:sz w:val="20"/>
          <w:szCs w:val="20"/>
          <w:lang w:val="af-ZA"/>
        </w:rPr>
      </w:pPr>
      <w:r w:rsidRPr="00E6597C">
        <w:rPr>
          <w:rFonts w:ascii="GHEA Grapalat" w:hAnsi="GHEA Grapalat" w:cs="Sylfaen"/>
          <w:sz w:val="20"/>
          <w:szCs w:val="20"/>
        </w:rPr>
        <w:t>ա</w:t>
      </w:r>
      <w:r w:rsidRPr="00E6597C">
        <w:rPr>
          <w:rFonts w:ascii="GHEA Grapalat" w:hAnsi="GHEA Grapalat" w:cs="Sylfaen"/>
          <w:sz w:val="20"/>
          <w:szCs w:val="20"/>
          <w:lang w:val="af-ZA"/>
        </w:rPr>
        <w:t xml:space="preserve">. </w:t>
      </w:r>
      <w:r w:rsidRPr="00E6597C">
        <w:rPr>
          <w:rFonts w:ascii="GHEA Grapalat" w:hAnsi="GHEA Grapalat" w:cs="Sylfaen"/>
          <w:sz w:val="20"/>
          <w:szCs w:val="20"/>
        </w:rPr>
        <w:t>արգելելու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կատարել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որոշակի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գործողություններ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w:t>
      </w:r>
      <w:r w:rsidRPr="00E6597C">
        <w:rPr>
          <w:rFonts w:ascii="GHEA Grapalat" w:hAnsi="GHEA Grapalat" w:cs="Sylfaen"/>
          <w:sz w:val="20"/>
          <w:szCs w:val="20"/>
          <w:lang w:val="af-ZA"/>
        </w:rPr>
        <w:t>,</w:t>
      </w:r>
    </w:p>
    <w:p w:rsidR="00D43703" w:rsidRPr="00E6597C" w:rsidRDefault="00D43703" w:rsidP="00D43703">
      <w:pPr>
        <w:ind w:firstLine="720"/>
        <w:jc w:val="both"/>
        <w:rPr>
          <w:rFonts w:ascii="GHEA Grapalat" w:hAnsi="GHEA Grapalat" w:cs="Sylfaen"/>
          <w:sz w:val="20"/>
          <w:szCs w:val="20"/>
          <w:lang w:val="af-ZA"/>
        </w:rPr>
      </w:pPr>
      <w:r w:rsidRPr="00E6597C">
        <w:rPr>
          <w:rFonts w:ascii="GHEA Grapalat" w:hAnsi="GHEA Grapalat" w:cs="Sylfaen"/>
          <w:sz w:val="20"/>
          <w:szCs w:val="20"/>
        </w:rPr>
        <w:t>բ</w:t>
      </w:r>
      <w:r w:rsidRPr="00E6597C">
        <w:rPr>
          <w:rFonts w:ascii="GHEA Grapalat" w:hAnsi="GHEA Grapalat" w:cs="Sylfaen"/>
          <w:sz w:val="20"/>
          <w:szCs w:val="20"/>
          <w:lang w:val="af-ZA"/>
        </w:rPr>
        <w:t xml:space="preserve">. </w:t>
      </w:r>
      <w:r w:rsidRPr="00E6597C">
        <w:rPr>
          <w:rFonts w:ascii="GHEA Grapalat" w:hAnsi="GHEA Grapalat" w:cs="Sylfaen"/>
          <w:sz w:val="20"/>
          <w:szCs w:val="20"/>
        </w:rPr>
        <w:t>պարտավորեցնելու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համապատասխան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ներառյալ՝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չկայացած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հայտարարելու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ընթացակարգը</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բացառությամբ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պայմանագիրը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անվավեր</w:t>
      </w:r>
      <w:r w:rsidRPr="00E6597C">
        <w:rPr>
          <w:rFonts w:ascii="GHEA Grapalat" w:hAnsi="GHEA Grapalat" w:cs="Sylfaen"/>
          <w:sz w:val="20"/>
          <w:szCs w:val="20"/>
          <w:lang w:val="af-ZA"/>
        </w:rPr>
        <w:t xml:space="preserve"> </w:t>
      </w:r>
      <w:r w:rsidRPr="00E6597C">
        <w:rPr>
          <w:rFonts w:ascii="GHEA Grapalat" w:hAnsi="GHEA Grapalat" w:cs="Sylfaen"/>
          <w:sz w:val="20"/>
          <w:szCs w:val="20"/>
        </w:rPr>
        <w:t>ճանաչելու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որոշման</w:t>
      </w:r>
      <w:r w:rsidRPr="00E6597C">
        <w:rPr>
          <w:rFonts w:ascii="GHEA Grapalat" w:hAnsi="GHEA Grapalat" w:cs="Sylfaen"/>
          <w:sz w:val="20"/>
          <w:szCs w:val="20"/>
          <w:lang w:val="af-ZA"/>
        </w:rPr>
        <w:t>.</w:t>
      </w:r>
    </w:p>
    <w:p w:rsidR="00D43703" w:rsidRPr="00E6597C" w:rsidRDefault="00D43703" w:rsidP="00D43703">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մասնակցին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գործընթացին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rPr>
        <w:t>չունեցող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մասնակիցների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ներառելու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w:t>
      </w:r>
    </w:p>
    <w:p w:rsidR="00D43703" w:rsidRPr="00E6597C" w:rsidRDefault="00D43703" w:rsidP="00D43703">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 </w:t>
      </w:r>
      <w:r w:rsidRPr="00E6597C">
        <w:rPr>
          <w:rFonts w:ascii="GHEA Grapalat" w:hAnsi="GHEA Grapalat" w:cs="Sylfaen"/>
          <w:sz w:val="20"/>
          <w:szCs w:val="20"/>
        </w:rPr>
        <w:t>հաշվառում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դրանց</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կատարման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նկատմամբ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իրականացնում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հսկողություն</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12.14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պատասխանատվություն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պատճառված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հատուցման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p>
    <w:p w:rsidR="00D43703" w:rsidRPr="00E6597C" w:rsidRDefault="00D43703" w:rsidP="00D43703">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E6597C">
        <w:rPr>
          <w:rFonts w:ascii="GHEA Grapalat" w:hAnsi="GHEA Grapalat" w:cs="Sylfaen"/>
          <w:sz w:val="20"/>
          <w:szCs w:val="20"/>
          <w:lang w:val="af-ZA"/>
        </w:rPr>
        <w:t xml:space="preserve">12.15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r w:rsidRPr="00E6597C">
        <w:rPr>
          <w:rFonts w:ascii="GHEA Grapalat" w:hAnsi="GHEA Grapalat" w:cs="Sylfaen"/>
          <w:sz w:val="20"/>
          <w:szCs w:val="20"/>
          <w:lang w:val="af-ZA"/>
        </w:rPr>
        <w:t xml:space="preserve">: </w:t>
      </w:r>
      <w:bookmarkStart w:id="12" w:name="_Hlk9265079"/>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քննությունն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իրականացվում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միջոցով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ձայնագրվում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մեկտեղ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Ձայնագրման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անհնարինության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սղագրվում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առցանց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հեռարձակվում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համացանցում</w:t>
      </w:r>
      <w:r w:rsidRPr="00E6597C">
        <w:rPr>
          <w:rFonts w:ascii="GHEA Grapalat" w:hAnsi="GHEA Grapalat" w:cs="Sylfaen"/>
          <w:sz w:val="20"/>
          <w:szCs w:val="20"/>
          <w:lang w:val="af-ZA"/>
        </w:rPr>
        <w:t>:</w:t>
      </w:r>
    </w:p>
    <w:bookmarkEnd w:id="12"/>
    <w:p w:rsidR="00D43703" w:rsidRPr="00E6597C" w:rsidRDefault="00D43703" w:rsidP="00D43703">
      <w:pPr>
        <w:ind w:firstLine="567"/>
        <w:jc w:val="both"/>
        <w:rPr>
          <w:rFonts w:ascii="GHEA Grapalat" w:hAnsi="GHEA Grapalat" w:cs="Sylfaen"/>
          <w:sz w:val="20"/>
          <w:szCs w:val="20"/>
          <w:lang w:val="af-ZA"/>
        </w:rPr>
      </w:pPr>
      <w:r w:rsidRPr="00E6597C" w:rsidDel="00714C96">
        <w:rPr>
          <w:rFonts w:ascii="GHEA Grapalat" w:hAnsi="GHEA Grapalat" w:cs="Sylfaen"/>
          <w:sz w:val="20"/>
          <w:szCs w:val="20"/>
          <w:lang w:val="af-ZA"/>
        </w:rPr>
        <w:t xml:space="preserve"> </w:t>
      </w:r>
      <w:r w:rsidRPr="00E6597C">
        <w:rPr>
          <w:rFonts w:ascii="GHEA Grapalat" w:hAnsi="GHEA Grapalat" w:cs="Sylfaen"/>
          <w:sz w:val="20"/>
          <w:szCs w:val="20"/>
          <w:lang w:val="af-ZA"/>
        </w:rPr>
        <w:t xml:space="preserve">12.16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խախտվել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խախտվել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ծառայած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արդյունքում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մասնակցելու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lastRenderedPageBreak/>
        <w:t>չմասնակցած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զրկվում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իրավունքից։</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12.17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տեղեկագրում` նշելով հրապարակման ամսաթիվը</w:t>
      </w:r>
      <w:r w:rsidRPr="00E6597C">
        <w:rPr>
          <w:rFonts w:ascii="GHEA Grapalat" w:hAnsi="GHEA Grapalat" w:cs="Sylfaen"/>
          <w:sz w:val="20"/>
          <w:szCs w:val="20"/>
          <w:lang w:val="ru-RU"/>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ուժի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մտնում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w:t>
      </w:r>
      <w:r w:rsidRPr="00E6597C">
        <w:rPr>
          <w:rFonts w:ascii="GHEA Grapalat" w:hAnsi="GHEA Grapalat" w:cs="Sylfaen"/>
          <w:sz w:val="20"/>
          <w:szCs w:val="20"/>
        </w:rPr>
        <w:t>կ</w:t>
      </w:r>
      <w:r w:rsidRPr="00E6597C">
        <w:rPr>
          <w:rFonts w:ascii="GHEA Grapalat" w:hAnsi="GHEA Grapalat" w:cs="Sylfaen"/>
          <w:sz w:val="20"/>
          <w:szCs w:val="20"/>
          <w:lang w:val="ru-RU"/>
        </w:rPr>
        <w:t>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հրապարակելուն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12.18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շահագրգռված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կոնկրետ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գործարքի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հարցում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հետևանքով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դատական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փոխհատուցում։</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12.19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Mariam" w:hAnsi="GHEA Mariam"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ինքնաբերաբար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 xml:space="preserve">` </w:t>
      </w:r>
      <w:r w:rsidRPr="00E6597C">
        <w:rPr>
          <w:rFonts w:ascii="GHEA Grapalat" w:hAnsi="GHEA Grapalat" w:cs="Sylfaen"/>
          <w:sz w:val="20"/>
          <w:szCs w:val="20"/>
        </w:rPr>
        <w:t>Օ</w:t>
      </w:r>
      <w:r w:rsidRPr="00E6597C">
        <w:rPr>
          <w:rFonts w:ascii="GHEA Grapalat" w:hAnsi="GHEA Grapalat" w:cs="Sylfaen"/>
          <w:sz w:val="20"/>
          <w:szCs w:val="20"/>
          <w:lang w:val="ru-RU"/>
        </w:rPr>
        <w:t>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9-</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արդյունքներով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ուժի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մտնելու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 xml:space="preserve">:  </w:t>
      </w:r>
    </w:p>
    <w:p w:rsidR="00D43703" w:rsidRPr="00E6597C" w:rsidRDefault="00D43703" w:rsidP="00D43703">
      <w:pPr>
        <w:ind w:firstLine="567"/>
        <w:jc w:val="both"/>
        <w:rPr>
          <w:rFonts w:ascii="GHEA Grapalat" w:hAnsi="GHEA Grapalat" w:cs="Sylfaen"/>
          <w:sz w:val="20"/>
          <w:szCs w:val="20"/>
          <w:lang w:val="af-ZA"/>
        </w:rPr>
      </w:pP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51-</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օրենքի</w:t>
      </w:r>
      <w:r w:rsidRPr="00E6597C">
        <w:rPr>
          <w:rFonts w:ascii="GHEA Grapalat" w:hAnsi="GHEA Grapalat" w:cs="Sylfaen"/>
          <w:sz w:val="20"/>
          <w:szCs w:val="20"/>
          <w:lang w:val="af-ZA"/>
        </w:rPr>
        <w:t xml:space="preserve"> 2-</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1-</w:t>
      </w:r>
      <w:r w:rsidRPr="00E6597C">
        <w:rPr>
          <w:rFonts w:ascii="GHEA Grapalat" w:hAnsi="GHEA Grapalat" w:cs="Sylfaen"/>
          <w:sz w:val="20"/>
          <w:szCs w:val="20"/>
          <w:lang w:val="ru-RU"/>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մարմինների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ղեկավարները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իսկ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իրավաբանական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գործադիր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ղեկավարը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պաշտպանության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անվտանգության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ելնելով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շարունակել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b/>
          <w:sz w:val="20"/>
          <w:szCs w:val="20"/>
          <w:lang w:val="es-ES"/>
        </w:rPr>
      </w:pP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պաշտպանության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անվտանգության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ելնելով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շարունակել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կետ</w:t>
      </w:r>
      <w:r w:rsidRPr="00E6597C">
        <w:rPr>
          <w:rFonts w:ascii="GHEA Grapalat" w:hAnsi="GHEA Grapalat" w:cs="Sylfaen"/>
          <w:sz w:val="20"/>
          <w:szCs w:val="20"/>
          <w:lang w:val="ru-RU"/>
        </w:rPr>
        <w:t>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w:t>
      </w:r>
    </w:p>
    <w:p w:rsidR="00D43703" w:rsidRPr="00E6597C" w:rsidRDefault="00D43703" w:rsidP="00D43703">
      <w:pPr>
        <w:ind w:firstLine="567"/>
        <w:jc w:val="center"/>
        <w:rPr>
          <w:rFonts w:ascii="GHEA Grapalat" w:hAnsi="GHEA Grapalat" w:cs="Sylfaen"/>
          <w:b/>
          <w:szCs w:val="22"/>
          <w:lang w:val="es-ES"/>
        </w:rPr>
      </w:pPr>
    </w:p>
    <w:p w:rsidR="00D43703" w:rsidRPr="00E6597C" w:rsidRDefault="00D43703" w:rsidP="00D43703">
      <w:pPr>
        <w:ind w:firstLine="567"/>
        <w:jc w:val="center"/>
        <w:rPr>
          <w:rFonts w:ascii="GHEA Grapalat" w:hAnsi="GHEA Grapalat" w:cs="Sylfaen"/>
          <w:b/>
          <w:szCs w:val="22"/>
          <w:lang w:val="es-ES"/>
        </w:rPr>
      </w:pPr>
    </w:p>
    <w:p w:rsidR="00D43703" w:rsidRPr="00E6597C" w:rsidRDefault="00D43703" w:rsidP="00D43703">
      <w:pPr>
        <w:ind w:firstLine="567"/>
        <w:jc w:val="center"/>
        <w:rPr>
          <w:rFonts w:ascii="GHEA Grapalat" w:hAnsi="GHEA Grapalat"/>
          <w:b/>
          <w:szCs w:val="22"/>
          <w:lang w:val="af-ZA"/>
        </w:rPr>
      </w:pPr>
      <w:r w:rsidRPr="00E6597C">
        <w:rPr>
          <w:rFonts w:ascii="GHEA Grapalat" w:hAnsi="GHEA Grapalat" w:cs="Sylfaen"/>
          <w:b/>
          <w:szCs w:val="22"/>
          <w:lang w:val="es-ES"/>
        </w:rPr>
        <w:br w:type="page"/>
      </w:r>
      <w:r w:rsidRPr="00E6597C">
        <w:rPr>
          <w:rFonts w:ascii="GHEA Grapalat" w:hAnsi="GHEA Grapalat" w:cs="Sylfaen"/>
          <w:b/>
          <w:szCs w:val="22"/>
          <w:lang w:val="es-ES"/>
        </w:rPr>
        <w:lastRenderedPageBreak/>
        <w:t>ՄԱՍ</w:t>
      </w:r>
      <w:r w:rsidRPr="00E6597C">
        <w:rPr>
          <w:rFonts w:ascii="GHEA Grapalat" w:hAnsi="GHEA Grapalat"/>
          <w:b/>
          <w:szCs w:val="22"/>
          <w:lang w:val="af-ZA"/>
        </w:rPr>
        <w:t xml:space="preserve">  II</w:t>
      </w:r>
    </w:p>
    <w:p w:rsidR="00D43703" w:rsidRPr="00E6597C" w:rsidRDefault="00D43703" w:rsidP="00D43703">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rsidR="00D43703" w:rsidRPr="00E6597C" w:rsidRDefault="00CC7AD6" w:rsidP="00D43703">
      <w:pPr>
        <w:pStyle w:val="aa"/>
        <w:ind w:right="-7"/>
        <w:jc w:val="center"/>
        <w:rPr>
          <w:rFonts w:ascii="GHEA Grapalat" w:hAnsi="GHEA Grapalat"/>
          <w:b/>
          <w:szCs w:val="22"/>
          <w:lang w:val="af-ZA"/>
        </w:rPr>
      </w:pPr>
      <w:r>
        <w:rPr>
          <w:rFonts w:ascii="Sylfaen" w:hAnsi="Sylfaen" w:cs="Sylfaen"/>
          <w:b/>
          <w:szCs w:val="22"/>
          <w:lang w:val="ru-RU"/>
        </w:rPr>
        <w:t>ԳՆԱՆՇՄԱՆ</w:t>
      </w:r>
      <w:r w:rsidRPr="00CC7AD6">
        <w:rPr>
          <w:rFonts w:ascii="Sylfaen" w:hAnsi="Sylfaen" w:cs="Sylfaen"/>
          <w:b/>
          <w:szCs w:val="22"/>
          <w:lang w:val="af-ZA"/>
        </w:rPr>
        <w:t xml:space="preserve">  </w:t>
      </w:r>
      <w:r>
        <w:rPr>
          <w:rFonts w:ascii="Sylfaen" w:hAnsi="Sylfaen" w:cs="Sylfaen"/>
          <w:b/>
          <w:szCs w:val="22"/>
          <w:lang w:val="ru-RU"/>
        </w:rPr>
        <w:t>ՀԱՐՑՄԱՆ</w:t>
      </w:r>
      <w:r w:rsidRPr="00CC7AD6">
        <w:rPr>
          <w:rFonts w:ascii="Sylfaen" w:hAnsi="Sylfaen" w:cs="Sylfaen"/>
          <w:b/>
          <w:szCs w:val="22"/>
          <w:lang w:val="af-ZA"/>
        </w:rPr>
        <w:t xml:space="preserve">  </w:t>
      </w:r>
      <w:r>
        <w:rPr>
          <w:rFonts w:ascii="Sylfaen" w:hAnsi="Sylfaen" w:cs="Sylfaen"/>
          <w:b/>
          <w:szCs w:val="22"/>
          <w:lang w:val="ru-RU"/>
        </w:rPr>
        <w:t>ԸՆԹԱՑԱԿԱՐԳԻ</w:t>
      </w:r>
      <w:r w:rsidR="00D43703" w:rsidRPr="00E6597C">
        <w:rPr>
          <w:rFonts w:ascii="GHEA Grapalat" w:hAnsi="GHEA Grapalat"/>
          <w:b/>
          <w:szCs w:val="22"/>
          <w:lang w:val="af-ZA"/>
        </w:rPr>
        <w:t xml:space="preserve">   </w:t>
      </w:r>
      <w:r w:rsidR="00D43703" w:rsidRPr="00E6597C">
        <w:rPr>
          <w:rFonts w:ascii="GHEA Grapalat" w:hAnsi="GHEA Grapalat" w:cs="Sylfaen"/>
          <w:b/>
          <w:szCs w:val="22"/>
          <w:lang w:val="es-ES"/>
        </w:rPr>
        <w:t>Հ</w:t>
      </w:r>
      <w:r w:rsidR="00D43703" w:rsidRPr="00E6597C">
        <w:rPr>
          <w:rFonts w:ascii="GHEA Grapalat" w:hAnsi="GHEA Grapalat"/>
          <w:b/>
          <w:szCs w:val="22"/>
          <w:lang w:val="af-ZA"/>
        </w:rPr>
        <w:t xml:space="preserve"> </w:t>
      </w:r>
      <w:r w:rsidR="00D43703" w:rsidRPr="00E6597C">
        <w:rPr>
          <w:rFonts w:ascii="GHEA Grapalat" w:hAnsi="GHEA Grapalat" w:cs="Sylfaen"/>
          <w:b/>
          <w:szCs w:val="22"/>
          <w:lang w:val="es-ES"/>
        </w:rPr>
        <w:t>Ա</w:t>
      </w:r>
      <w:r w:rsidR="00D43703" w:rsidRPr="00E6597C">
        <w:rPr>
          <w:rFonts w:ascii="GHEA Grapalat" w:hAnsi="GHEA Grapalat"/>
          <w:b/>
          <w:szCs w:val="22"/>
          <w:lang w:val="af-ZA"/>
        </w:rPr>
        <w:t xml:space="preserve"> </w:t>
      </w:r>
      <w:r w:rsidR="00D43703" w:rsidRPr="00E6597C">
        <w:rPr>
          <w:rFonts w:ascii="GHEA Grapalat" w:hAnsi="GHEA Grapalat" w:cs="Sylfaen"/>
          <w:b/>
          <w:szCs w:val="22"/>
          <w:lang w:val="es-ES"/>
        </w:rPr>
        <w:t>Յ</w:t>
      </w:r>
      <w:r w:rsidR="00D43703" w:rsidRPr="00E6597C">
        <w:rPr>
          <w:rFonts w:ascii="GHEA Grapalat" w:hAnsi="GHEA Grapalat"/>
          <w:b/>
          <w:szCs w:val="22"/>
          <w:lang w:val="af-ZA"/>
        </w:rPr>
        <w:t xml:space="preserve"> </w:t>
      </w:r>
      <w:r w:rsidR="00D43703" w:rsidRPr="00E6597C">
        <w:rPr>
          <w:rFonts w:ascii="GHEA Grapalat" w:hAnsi="GHEA Grapalat" w:cs="Sylfaen"/>
          <w:b/>
          <w:szCs w:val="22"/>
          <w:lang w:val="es-ES"/>
        </w:rPr>
        <w:t>Տ</w:t>
      </w:r>
      <w:r w:rsidR="00D43703" w:rsidRPr="00E6597C">
        <w:rPr>
          <w:rFonts w:ascii="GHEA Grapalat" w:hAnsi="GHEA Grapalat"/>
          <w:b/>
          <w:szCs w:val="22"/>
          <w:lang w:val="af-ZA"/>
        </w:rPr>
        <w:t xml:space="preserve"> </w:t>
      </w:r>
      <w:r w:rsidR="00D43703" w:rsidRPr="00E6597C">
        <w:rPr>
          <w:rFonts w:ascii="GHEA Grapalat" w:hAnsi="GHEA Grapalat" w:cs="Sylfaen"/>
          <w:b/>
          <w:szCs w:val="22"/>
          <w:lang w:val="es-ES"/>
        </w:rPr>
        <w:t>Ը</w:t>
      </w:r>
      <w:r w:rsidR="00D43703" w:rsidRPr="00E6597C">
        <w:rPr>
          <w:rFonts w:ascii="GHEA Grapalat" w:hAnsi="GHEA Grapalat"/>
          <w:b/>
          <w:szCs w:val="22"/>
          <w:lang w:val="af-ZA"/>
        </w:rPr>
        <w:t xml:space="preserve">   </w:t>
      </w:r>
      <w:r w:rsidR="00D43703" w:rsidRPr="00E6597C">
        <w:rPr>
          <w:rFonts w:ascii="GHEA Grapalat" w:hAnsi="GHEA Grapalat" w:cs="Sylfaen"/>
          <w:b/>
          <w:szCs w:val="22"/>
          <w:lang w:val="es-ES"/>
        </w:rPr>
        <w:t>Պ</w:t>
      </w:r>
      <w:r w:rsidR="00D43703" w:rsidRPr="00E6597C">
        <w:rPr>
          <w:rFonts w:ascii="GHEA Grapalat" w:hAnsi="GHEA Grapalat"/>
          <w:b/>
          <w:szCs w:val="22"/>
          <w:lang w:val="af-ZA"/>
        </w:rPr>
        <w:t xml:space="preserve"> </w:t>
      </w:r>
      <w:r w:rsidR="00D43703" w:rsidRPr="00E6597C">
        <w:rPr>
          <w:rFonts w:ascii="GHEA Grapalat" w:hAnsi="GHEA Grapalat" w:cs="Sylfaen"/>
          <w:b/>
          <w:szCs w:val="22"/>
          <w:lang w:val="es-ES"/>
        </w:rPr>
        <w:t>Ա</w:t>
      </w:r>
      <w:r w:rsidR="00D43703" w:rsidRPr="00E6597C">
        <w:rPr>
          <w:rFonts w:ascii="GHEA Grapalat" w:hAnsi="GHEA Grapalat"/>
          <w:b/>
          <w:szCs w:val="22"/>
          <w:lang w:val="af-ZA"/>
        </w:rPr>
        <w:t xml:space="preserve"> </w:t>
      </w:r>
      <w:r w:rsidR="00D43703" w:rsidRPr="00E6597C">
        <w:rPr>
          <w:rFonts w:ascii="GHEA Grapalat" w:hAnsi="GHEA Grapalat" w:cs="Sylfaen"/>
          <w:b/>
          <w:szCs w:val="22"/>
          <w:lang w:val="es-ES"/>
        </w:rPr>
        <w:t>Տ</w:t>
      </w:r>
      <w:r w:rsidR="00D43703" w:rsidRPr="00E6597C">
        <w:rPr>
          <w:rFonts w:ascii="GHEA Grapalat" w:hAnsi="GHEA Grapalat"/>
          <w:b/>
          <w:szCs w:val="22"/>
          <w:lang w:val="af-ZA"/>
        </w:rPr>
        <w:t xml:space="preserve"> </w:t>
      </w:r>
      <w:r w:rsidR="00D43703" w:rsidRPr="00E6597C">
        <w:rPr>
          <w:rFonts w:ascii="GHEA Grapalat" w:hAnsi="GHEA Grapalat" w:cs="Sylfaen"/>
          <w:b/>
          <w:szCs w:val="22"/>
          <w:lang w:val="es-ES"/>
        </w:rPr>
        <w:t>Ր</w:t>
      </w:r>
      <w:r w:rsidR="00D43703" w:rsidRPr="00E6597C">
        <w:rPr>
          <w:rFonts w:ascii="GHEA Grapalat" w:hAnsi="GHEA Grapalat"/>
          <w:b/>
          <w:szCs w:val="22"/>
          <w:lang w:val="af-ZA"/>
        </w:rPr>
        <w:t xml:space="preserve"> </w:t>
      </w:r>
      <w:r w:rsidR="00D43703" w:rsidRPr="00E6597C">
        <w:rPr>
          <w:rFonts w:ascii="GHEA Grapalat" w:hAnsi="GHEA Grapalat" w:cs="Sylfaen"/>
          <w:b/>
          <w:szCs w:val="22"/>
          <w:lang w:val="es-ES"/>
        </w:rPr>
        <w:t>Ա</w:t>
      </w:r>
      <w:r w:rsidR="00D43703" w:rsidRPr="00E6597C">
        <w:rPr>
          <w:rFonts w:ascii="GHEA Grapalat" w:hAnsi="GHEA Grapalat"/>
          <w:b/>
          <w:szCs w:val="22"/>
          <w:lang w:val="af-ZA"/>
        </w:rPr>
        <w:t xml:space="preserve"> </w:t>
      </w:r>
      <w:r w:rsidR="00D43703" w:rsidRPr="00E6597C">
        <w:rPr>
          <w:rFonts w:ascii="GHEA Grapalat" w:hAnsi="GHEA Grapalat" w:cs="Sylfaen"/>
          <w:b/>
          <w:szCs w:val="22"/>
          <w:lang w:val="es-ES"/>
        </w:rPr>
        <w:t>Ս</w:t>
      </w:r>
      <w:r w:rsidR="00D43703" w:rsidRPr="00E6597C">
        <w:rPr>
          <w:rFonts w:ascii="GHEA Grapalat" w:hAnsi="GHEA Grapalat"/>
          <w:b/>
          <w:szCs w:val="22"/>
          <w:lang w:val="af-ZA"/>
        </w:rPr>
        <w:t xml:space="preserve"> </w:t>
      </w:r>
      <w:r w:rsidR="00D43703" w:rsidRPr="00E6597C">
        <w:rPr>
          <w:rFonts w:ascii="GHEA Grapalat" w:hAnsi="GHEA Grapalat" w:cs="Sylfaen"/>
          <w:b/>
          <w:szCs w:val="22"/>
          <w:lang w:val="es-ES"/>
        </w:rPr>
        <w:t>Տ</w:t>
      </w:r>
      <w:r w:rsidR="00D43703" w:rsidRPr="00E6597C">
        <w:rPr>
          <w:rFonts w:ascii="GHEA Grapalat" w:hAnsi="GHEA Grapalat"/>
          <w:b/>
          <w:szCs w:val="22"/>
          <w:lang w:val="af-ZA"/>
        </w:rPr>
        <w:t xml:space="preserve"> </w:t>
      </w:r>
      <w:r w:rsidR="00D43703" w:rsidRPr="00E6597C">
        <w:rPr>
          <w:rFonts w:ascii="GHEA Grapalat" w:hAnsi="GHEA Grapalat" w:cs="Sylfaen"/>
          <w:b/>
          <w:szCs w:val="22"/>
          <w:lang w:val="es-ES"/>
        </w:rPr>
        <w:t>Ե</w:t>
      </w:r>
      <w:r w:rsidR="00D43703" w:rsidRPr="00E6597C">
        <w:rPr>
          <w:rFonts w:ascii="GHEA Grapalat" w:hAnsi="GHEA Grapalat"/>
          <w:b/>
          <w:szCs w:val="22"/>
          <w:lang w:val="af-ZA"/>
        </w:rPr>
        <w:t xml:space="preserve"> </w:t>
      </w:r>
      <w:r w:rsidR="00D43703" w:rsidRPr="00E6597C">
        <w:rPr>
          <w:rFonts w:ascii="GHEA Grapalat" w:hAnsi="GHEA Grapalat" w:cs="Sylfaen"/>
          <w:b/>
          <w:szCs w:val="22"/>
          <w:lang w:val="es-ES"/>
        </w:rPr>
        <w:t>Լ</w:t>
      </w:r>
      <w:r w:rsidR="00D43703" w:rsidRPr="00E6597C">
        <w:rPr>
          <w:rFonts w:ascii="GHEA Grapalat" w:hAnsi="GHEA Grapalat"/>
          <w:b/>
          <w:szCs w:val="22"/>
          <w:lang w:val="af-ZA"/>
        </w:rPr>
        <w:t xml:space="preserve"> </w:t>
      </w:r>
      <w:r w:rsidR="00D43703" w:rsidRPr="00E6597C">
        <w:rPr>
          <w:rFonts w:ascii="GHEA Grapalat" w:hAnsi="GHEA Grapalat" w:cs="Sylfaen"/>
          <w:b/>
          <w:szCs w:val="22"/>
          <w:lang w:val="es-ES"/>
        </w:rPr>
        <w:t>ՈՒ</w:t>
      </w:r>
    </w:p>
    <w:p w:rsidR="00D43703" w:rsidRPr="00E6597C" w:rsidRDefault="00D43703" w:rsidP="00D43703">
      <w:pPr>
        <w:ind w:firstLine="567"/>
        <w:jc w:val="center"/>
        <w:rPr>
          <w:rFonts w:ascii="GHEA Grapalat" w:hAnsi="GHEA Grapalat"/>
          <w:szCs w:val="22"/>
          <w:lang w:val="af-ZA"/>
        </w:rPr>
      </w:pPr>
    </w:p>
    <w:p w:rsidR="00D43703" w:rsidRPr="00E6597C" w:rsidRDefault="00D43703" w:rsidP="00D43703">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rsidR="00D43703" w:rsidRPr="00E6597C" w:rsidRDefault="00D43703" w:rsidP="00D43703">
      <w:pPr>
        <w:ind w:firstLine="567"/>
        <w:jc w:val="both"/>
        <w:rPr>
          <w:rFonts w:ascii="GHEA Grapalat" w:hAnsi="GHEA Grapalat"/>
          <w:szCs w:val="22"/>
          <w:lang w:val="af-ZA"/>
        </w:rPr>
      </w:pPr>
      <w:r w:rsidRPr="00E6597C">
        <w:rPr>
          <w:rFonts w:ascii="GHEA Grapalat" w:hAnsi="GHEA Grapalat"/>
          <w:szCs w:val="22"/>
          <w:lang w:val="af-ZA"/>
        </w:rPr>
        <w:t xml:space="preserve"> </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Pr="00E6597C">
        <w:rPr>
          <w:rFonts w:ascii="GHEA Grapalat" w:hAnsi="GHEA Grapalat" w:cs="Sylfaen"/>
          <w:sz w:val="20"/>
          <w:lang w:val="af-ZA"/>
        </w:rPr>
        <w:t xml:space="preserve">, </w:t>
      </w:r>
      <w:r w:rsidRPr="00E6597C">
        <w:rPr>
          <w:rFonts w:ascii="GHEA Grapalat" w:hAnsi="GHEA Grapalat" w:cs="Sylfaen"/>
          <w:sz w:val="20"/>
          <w:lang w:val="ru-RU"/>
        </w:rPr>
        <w:t>հայերենից</w:t>
      </w:r>
      <w:r w:rsidRPr="00E6597C">
        <w:rPr>
          <w:rFonts w:ascii="GHEA Grapalat" w:hAnsi="GHEA Grapalat" w:cs="Sylfaen"/>
          <w:sz w:val="20"/>
          <w:lang w:val="af-ZA"/>
        </w:rPr>
        <w:t xml:space="preserve"> </w:t>
      </w:r>
      <w:r w:rsidRPr="00E6597C">
        <w:rPr>
          <w:rFonts w:ascii="GHEA Grapalat" w:hAnsi="GHEA Grapalat" w:cs="Sylfaen"/>
          <w:sz w:val="20"/>
          <w:lang w:val="ru-RU"/>
        </w:rPr>
        <w:t>բացի</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նաև</w:t>
      </w:r>
      <w:r w:rsidRPr="00E6597C">
        <w:rPr>
          <w:rFonts w:ascii="GHEA Grapalat" w:hAnsi="GHEA Grapalat" w:cs="Sylfaen"/>
          <w:sz w:val="20"/>
          <w:lang w:val="af-ZA"/>
        </w:rPr>
        <w:t xml:space="preserve"> </w:t>
      </w:r>
      <w:r w:rsidRPr="00E6597C">
        <w:rPr>
          <w:rFonts w:ascii="GHEA Grapalat" w:hAnsi="GHEA Grapalat" w:cs="Sylfaen"/>
          <w:sz w:val="20"/>
          <w:lang w:val="ru-RU"/>
        </w:rPr>
        <w:t>անգլերեն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ռուսերեն։</w:t>
      </w:r>
      <w:r w:rsidRPr="00E6597C">
        <w:rPr>
          <w:rFonts w:ascii="GHEA Grapalat" w:hAnsi="GHEA Grapalat" w:cs="Sylfaen"/>
          <w:sz w:val="20"/>
          <w:lang w:val="af-ZA"/>
        </w:rPr>
        <w:t xml:space="preserve"> </w:t>
      </w:r>
    </w:p>
    <w:p w:rsidR="00D43703" w:rsidRPr="00E6597C" w:rsidRDefault="00D43703" w:rsidP="00D43703">
      <w:pPr>
        <w:jc w:val="center"/>
        <w:rPr>
          <w:rFonts w:ascii="GHEA Grapalat" w:hAnsi="GHEA Grapalat"/>
          <w:b/>
          <w:szCs w:val="22"/>
          <w:lang w:val="af-ZA"/>
        </w:rPr>
      </w:pPr>
    </w:p>
    <w:p w:rsidR="00D43703" w:rsidRPr="00E6597C" w:rsidRDefault="00D43703" w:rsidP="00D43703">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rsidR="00D43703" w:rsidRPr="00E6597C" w:rsidRDefault="00D43703" w:rsidP="00D43703">
      <w:pPr>
        <w:ind w:firstLine="720"/>
        <w:jc w:val="center"/>
        <w:rPr>
          <w:rFonts w:ascii="GHEA Grapalat" w:hAnsi="GHEA Grapalat"/>
          <w:szCs w:val="22"/>
          <w:lang w:val="af-ZA"/>
        </w:rPr>
      </w:pPr>
    </w:p>
    <w:p w:rsidR="00D43703" w:rsidRPr="00E6597C" w:rsidRDefault="00D43703" w:rsidP="00D43703">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rsidR="00D43703" w:rsidRPr="00E6597C" w:rsidRDefault="00D43703" w:rsidP="00D43703">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Pr="00E6597C">
        <w:rPr>
          <w:rFonts w:ascii="GHEA Grapalat" w:hAnsi="GHEA Grapalat" w:cs="Sylfaen"/>
          <w:sz w:val="20"/>
        </w:rPr>
        <w:t>հայտով</w:t>
      </w:r>
      <w:r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rsidR="00D43703" w:rsidRPr="00E6597C" w:rsidRDefault="00D43703" w:rsidP="00D43703">
      <w:pPr>
        <w:ind w:firstLine="567"/>
        <w:jc w:val="both"/>
        <w:rPr>
          <w:rFonts w:ascii="GHEA Grapalat" w:hAnsi="GHEA Grapalat" w:cs="Sylfaen"/>
          <w:sz w:val="20"/>
          <w:lang w:val="es-ES"/>
        </w:rPr>
      </w:pPr>
      <w:r w:rsidRPr="00E6597C">
        <w:rPr>
          <w:rFonts w:ascii="GHEA Grapalat" w:hAnsi="GHEA Grapalat" w:cs="Sylfaen"/>
          <w:sz w:val="20"/>
          <w:lang w:val="es-ES"/>
        </w:rPr>
        <w:t xml:space="preserve">2.1 </w:t>
      </w:r>
      <w:r w:rsidRPr="00E6597C">
        <w:rPr>
          <w:rFonts w:ascii="GHEA Grapalat" w:hAnsi="GHEA Grapalat" w:cs="Sylfaen"/>
          <w:sz w:val="20"/>
          <w:lang w:val="ru-RU"/>
        </w:rPr>
        <w:t>ընթացակարգին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մասնակցելու</w:t>
      </w:r>
      <w:r w:rsidRPr="00E6597C">
        <w:rPr>
          <w:rFonts w:ascii="GHEA Grapalat" w:hAnsi="GHEA Grapalat" w:cs="Sylfaen"/>
          <w:sz w:val="20"/>
          <w:lang w:val="af-ZA"/>
        </w:rPr>
        <w:t xml:space="preserve"> </w:t>
      </w:r>
      <w:r w:rsidRPr="00E6597C">
        <w:rPr>
          <w:rFonts w:ascii="GHEA Grapalat" w:hAnsi="GHEA Grapalat" w:cs="Sylfaen"/>
          <w:sz w:val="20"/>
          <w:lang w:val="ru-RU"/>
        </w:rPr>
        <w:t>դիմում</w:t>
      </w:r>
      <w:r w:rsidRPr="00E6597C">
        <w:rPr>
          <w:rFonts w:ascii="GHEA Grapalat" w:hAnsi="GHEA Grapalat" w:cs="Sylfaen"/>
          <w:sz w:val="20"/>
          <w:lang w:val="es-ES"/>
        </w:rPr>
        <w:t>-</w:t>
      </w:r>
      <w:r w:rsidRPr="00E6597C">
        <w:rPr>
          <w:rFonts w:ascii="GHEA Grapalat" w:hAnsi="GHEA Grapalat" w:cs="Sylfaen"/>
          <w:sz w:val="20"/>
        </w:rPr>
        <w:t>հայտարարություն</w:t>
      </w:r>
      <w:r w:rsidRPr="00E6597C">
        <w:rPr>
          <w:rFonts w:ascii="GHEA Grapalat" w:hAnsi="GHEA Grapalat" w:cs="Sylfaen"/>
          <w:sz w:val="20"/>
          <w:lang w:val="af-ZA"/>
        </w:rPr>
        <w:t>` համաձայն հ</w:t>
      </w:r>
      <w:r w:rsidRPr="00E6597C">
        <w:rPr>
          <w:rFonts w:ascii="GHEA Grapalat" w:hAnsi="GHEA Grapalat" w:cs="Sylfaen"/>
          <w:sz w:val="20"/>
          <w:lang w:val="ru-RU"/>
        </w:rPr>
        <w:t>ավելված</w:t>
      </w:r>
      <w:r w:rsidRPr="00E6597C">
        <w:rPr>
          <w:rFonts w:ascii="GHEA Grapalat" w:hAnsi="GHEA Grapalat" w:cs="Sylfaen"/>
          <w:sz w:val="20"/>
          <w:lang w:val="af-ZA"/>
        </w:rPr>
        <w:t xml:space="preserve"> N 1-ի</w:t>
      </w:r>
      <w:r w:rsidRPr="00E6597C">
        <w:rPr>
          <w:rFonts w:ascii="GHEA Grapalat" w:hAnsi="GHEA Grapalat" w:cs="Sylfaen"/>
          <w:sz w:val="20"/>
          <w:lang w:val="es-ES"/>
        </w:rPr>
        <w:t>.</w:t>
      </w:r>
    </w:p>
    <w:p w:rsidR="00D43703" w:rsidRPr="00E6597C" w:rsidRDefault="00D43703" w:rsidP="00D43703">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 xml:space="preserve">2.2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պատճենը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անձի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իրականացվելու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գործակալության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w:t>
      </w:r>
    </w:p>
    <w:p w:rsidR="00D43703" w:rsidRPr="00BC42E1" w:rsidRDefault="00D43703" w:rsidP="00D43703">
      <w:pPr>
        <w:pStyle w:val="norm"/>
        <w:spacing w:line="240" w:lineRule="auto"/>
        <w:ind w:firstLine="567"/>
        <w:rPr>
          <w:rFonts w:ascii="GHEA Grapalat" w:hAnsi="GHEA Grapalat" w:cs="Sylfaen"/>
          <w:color w:val="FFFFFF"/>
          <w:sz w:val="20"/>
          <w:szCs w:val="24"/>
          <w:lang w:val="af-ZA"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15</w:t>
      </w:r>
      <w:r>
        <w:rPr>
          <w:rFonts w:ascii="GHEA Grapalat" w:hAnsi="GHEA Grapalat" w:cs="Sylfaen"/>
          <w:sz w:val="20"/>
          <w:szCs w:val="24"/>
          <w:lang w:val="af-ZA" w:eastAsia="en-US"/>
        </w:rPr>
        <w:t xml:space="preserve"> </w:t>
      </w:r>
      <w:r w:rsidRPr="00BC42E1">
        <w:rPr>
          <w:rFonts w:ascii="GHEA Grapalat" w:hAnsi="GHEA Grapalat" w:cs="Sylfaen"/>
          <w:color w:val="FFFFFF"/>
          <w:sz w:val="20"/>
          <w:szCs w:val="24"/>
          <w:lang w:val="af-ZA" w:eastAsia="en-US"/>
        </w:rPr>
        <w:t xml:space="preserve">   </w:t>
      </w:r>
      <w:r w:rsidRPr="00BC42E1">
        <w:rPr>
          <w:rStyle w:val="af6"/>
          <w:rFonts w:ascii="GHEA Grapalat" w:hAnsi="GHEA Grapalat" w:cs="Sylfaen"/>
          <w:color w:val="FFFFFF"/>
          <w:sz w:val="20"/>
          <w:szCs w:val="24"/>
          <w:lang w:val="af-ZA" w:eastAsia="en-US"/>
        </w:rPr>
        <w:footnoteReference w:id="12"/>
      </w:r>
    </w:p>
    <w:p w:rsidR="00D43703" w:rsidRPr="0070498E" w:rsidRDefault="00D43703" w:rsidP="00D43703">
      <w:pPr>
        <w:ind w:firstLine="567"/>
        <w:jc w:val="both"/>
        <w:rPr>
          <w:rFonts w:ascii="GHEA Grapalat" w:hAnsi="GHEA Grapalat"/>
          <w:sz w:val="20"/>
          <w:vertAlign w:val="superscript"/>
          <w:lang w:val="af-ZA"/>
        </w:rPr>
      </w:pPr>
      <w:r w:rsidRPr="00FF3C84">
        <w:rPr>
          <w:rFonts w:ascii="GHEA Grapalat" w:hAnsi="GHEA Grapalat" w:cs="Sylfaen"/>
          <w:sz w:val="20"/>
          <w:lang w:val="af-ZA"/>
        </w:rPr>
        <w:t xml:space="preserve">2.4 </w:t>
      </w:r>
      <w:r w:rsidRPr="00FF3C84">
        <w:rPr>
          <w:rFonts w:ascii="GHEA Grapalat" w:hAnsi="GHEA Grapalat" w:cs="Sylfaen"/>
          <w:sz w:val="20"/>
          <w:lang w:val="hy-AM"/>
        </w:rPr>
        <w:t>հայտի</w:t>
      </w:r>
      <w:r w:rsidRPr="00FF3C84">
        <w:rPr>
          <w:rFonts w:ascii="GHEA Grapalat" w:hAnsi="GHEA Grapalat" w:cs="Sylfaen"/>
          <w:sz w:val="20"/>
          <w:lang w:val="af-ZA"/>
        </w:rPr>
        <w:t xml:space="preserve"> </w:t>
      </w:r>
      <w:r w:rsidRPr="00FF3C84">
        <w:rPr>
          <w:rFonts w:ascii="GHEA Grapalat" w:hAnsi="GHEA Grapalat" w:cs="Sylfaen"/>
          <w:sz w:val="20"/>
          <w:lang w:val="hy-AM"/>
        </w:rPr>
        <w:t>ապահովում, որը ներկայացվում է կանխիկ փողի կամ բանկային երաշխիքի ձևով</w:t>
      </w:r>
      <w:r w:rsidRPr="0070498E">
        <w:rPr>
          <w:rFonts w:ascii="GHEA Grapalat" w:hAnsi="GHEA Grapalat" w:cs="Sylfaen"/>
          <w:sz w:val="20"/>
          <w:lang w:val="af-ZA"/>
        </w:rPr>
        <w:t xml:space="preserve"> (</w:t>
      </w:r>
      <w:r w:rsidRPr="00FF3C84">
        <w:rPr>
          <w:rFonts w:ascii="GHEA Grapalat" w:hAnsi="GHEA Grapalat" w:cs="Sylfaen"/>
          <w:sz w:val="20"/>
        </w:rPr>
        <w:t>հավելված</w:t>
      </w:r>
      <w:r w:rsidRPr="0070498E">
        <w:rPr>
          <w:rFonts w:ascii="GHEA Grapalat" w:hAnsi="GHEA Grapalat" w:cs="Sylfaen"/>
          <w:sz w:val="20"/>
          <w:lang w:val="af-ZA"/>
        </w:rPr>
        <w:t xml:space="preserve"> N 3)</w:t>
      </w:r>
      <w:r w:rsidRPr="00FF3C84">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FF3C84">
        <w:rPr>
          <w:rFonts w:ascii="GHEA Grapalat" w:hAnsi="GHEA Grapalat" w:cs="Sylfaen"/>
          <w:sz w:val="20"/>
        </w:rPr>
        <w:t>ը</w:t>
      </w:r>
      <w:r w:rsidRPr="0070498E">
        <w:rPr>
          <w:rFonts w:ascii="GHEA Grapalat" w:hAnsi="GHEA Grapalat" w:cs="Sylfaen"/>
          <w:sz w:val="20"/>
          <w:lang w:val="af-ZA"/>
        </w:rPr>
        <w:t>:</w:t>
      </w:r>
      <w:r w:rsidRPr="00FF3C84" w:rsidDel="00B26608">
        <w:rPr>
          <w:rFonts w:ascii="GHEA Grapalat" w:hAnsi="GHEA Grapalat" w:cs="Sylfaen"/>
          <w:sz w:val="20"/>
          <w:lang w:val="hy-AM"/>
        </w:rPr>
        <w:t xml:space="preserve"> </w:t>
      </w:r>
      <w:r w:rsidRPr="0070498E">
        <w:rPr>
          <w:rFonts w:ascii="GHEA Grapalat" w:hAnsi="GHEA Grapalat"/>
          <w:sz w:val="20"/>
          <w:vertAlign w:val="superscript"/>
          <w:lang w:val="af-ZA"/>
        </w:rPr>
        <w:t>16</w:t>
      </w:r>
      <w:r w:rsidRPr="00FF3C84">
        <w:rPr>
          <w:rStyle w:val="af6"/>
          <w:rFonts w:ascii="GHEA Grapalat" w:hAnsi="GHEA Grapalat"/>
          <w:color w:val="FFFFFF"/>
          <w:sz w:val="20"/>
          <w:lang w:val="hy-AM"/>
        </w:rPr>
        <w:footnoteReference w:id="13"/>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cs="Sylfaen"/>
          <w:sz w:val="20"/>
          <w:lang w:val="af-ZA"/>
        </w:rPr>
        <w:t>2.5</w:t>
      </w:r>
      <w:r>
        <w:rPr>
          <w:rFonts w:ascii="GHEA Grapalat" w:hAnsi="GHEA Grapalat" w:cs="Sylfaen"/>
          <w:sz w:val="20"/>
          <w:lang w:val="af-ZA"/>
        </w:rPr>
        <w:t xml:space="preserve"> </w:t>
      </w:r>
      <w:r w:rsidRPr="00E6597C">
        <w:rPr>
          <w:rFonts w:ascii="GHEA Grapalat" w:hAnsi="GHEA Grapalat" w:cs="Sylfaen"/>
          <w:sz w:val="20"/>
          <w:lang w:val="hy-AM"/>
        </w:rPr>
        <w:t>գնային</w:t>
      </w:r>
      <w:r w:rsidRPr="00E6597C">
        <w:rPr>
          <w:rFonts w:ascii="GHEA Grapalat" w:hAnsi="GHEA Grapalat" w:cs="Sylfaen"/>
          <w:sz w:val="20"/>
          <w:lang w:val="af-ZA"/>
        </w:rPr>
        <w:t xml:space="preserve"> </w:t>
      </w:r>
      <w:r w:rsidRPr="00E6597C">
        <w:rPr>
          <w:rFonts w:ascii="GHEA Grapalat" w:hAnsi="GHEA Grapalat" w:cs="Sylfaen"/>
          <w:sz w:val="20"/>
          <w:lang w:val="hy-AM"/>
        </w:rPr>
        <w:t>առաջարկ</w:t>
      </w:r>
      <w:r w:rsidRPr="00E6597C">
        <w:rPr>
          <w:rFonts w:ascii="GHEA Grapalat" w:hAnsi="GHEA Grapalat" w:cs="Sylfaen"/>
          <w:sz w:val="20"/>
          <w:lang w:val="af-ZA"/>
        </w:rPr>
        <w:t xml:space="preserve">` </w:t>
      </w:r>
      <w:r w:rsidRPr="00E6597C">
        <w:rPr>
          <w:rFonts w:ascii="GHEA Grapalat" w:hAnsi="GHEA Grapalat" w:cs="Sylfaen"/>
          <w:sz w:val="20"/>
          <w:lang w:val="hy-AM"/>
        </w:rPr>
        <w:t>համաձայն</w:t>
      </w:r>
      <w:r w:rsidRPr="00E6597C">
        <w:rPr>
          <w:rFonts w:ascii="GHEA Grapalat" w:hAnsi="GHEA Grapalat" w:cs="Sylfaen"/>
          <w:sz w:val="20"/>
          <w:lang w:val="af-ZA"/>
        </w:rPr>
        <w:t xml:space="preserve"> </w:t>
      </w:r>
      <w:r w:rsidRPr="00E6597C">
        <w:rPr>
          <w:rFonts w:ascii="GHEA Grapalat" w:hAnsi="GHEA Grapalat" w:cs="Sylfaen"/>
          <w:sz w:val="20"/>
          <w:lang w:val="hy-AM"/>
        </w:rPr>
        <w:t>հավելված</w:t>
      </w:r>
      <w:r w:rsidRPr="00E6597C">
        <w:rPr>
          <w:rFonts w:ascii="GHEA Grapalat" w:hAnsi="GHEA Grapalat" w:cs="Sylfaen"/>
          <w:sz w:val="20"/>
          <w:lang w:val="af-ZA"/>
        </w:rPr>
        <w:t xml:space="preserve"> N 2-</w:t>
      </w:r>
      <w:r w:rsidRPr="00E6597C">
        <w:rPr>
          <w:rFonts w:ascii="GHEA Grapalat" w:hAnsi="GHEA Grapalat" w:cs="Sylfaen"/>
          <w:sz w:val="20"/>
          <w:lang w:val="hy-AM"/>
        </w:rPr>
        <w:t>ի</w:t>
      </w:r>
      <w:r w:rsidRPr="00E6597C">
        <w:rPr>
          <w:rFonts w:ascii="GHEA Grapalat" w:hAnsi="GHEA Grapalat" w:cs="Sylfaen"/>
          <w:sz w:val="20"/>
          <w:lang w:val="af-ZA"/>
        </w:rPr>
        <w:t xml:space="preserve">: Գնային առաջարկը </w:t>
      </w:r>
      <w:r w:rsidRPr="00E6597C">
        <w:rPr>
          <w:rFonts w:ascii="GHEA Grapalat" w:hAnsi="GHEA Grapalat" w:cs="Sylfaen"/>
          <w:sz w:val="20"/>
          <w:lang w:val="hy-AM"/>
        </w:rPr>
        <w:t>ներկայացվում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szCs w:val="20"/>
          <w:lang w:val="hy-AM"/>
        </w:rPr>
        <w:t>ինքնարժեք, շահույթ</w:t>
      </w:r>
      <w:r w:rsidRPr="00E6597C">
        <w:rPr>
          <w:rFonts w:ascii="GHEA Grapalat" w:hAnsi="GHEA Grapalat" w:cs="Sylfaen"/>
          <w:sz w:val="22"/>
          <w:szCs w:val="22"/>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ավելացված</w:t>
      </w:r>
      <w:r w:rsidRPr="00E6597C">
        <w:rPr>
          <w:rFonts w:ascii="GHEA Grapalat" w:hAnsi="GHEA Grapalat" w:cs="Sylfaen"/>
          <w:sz w:val="20"/>
          <w:lang w:val="af-ZA"/>
        </w:rPr>
        <w:t xml:space="preserve"> </w:t>
      </w:r>
      <w:r w:rsidRPr="00E6597C">
        <w:rPr>
          <w:rFonts w:ascii="GHEA Grapalat" w:hAnsi="GHEA Grapalat" w:cs="Sylfaen"/>
          <w:sz w:val="20"/>
          <w:lang w:val="hy-AM"/>
        </w:rPr>
        <w:t>արժեքի</w:t>
      </w:r>
      <w:r w:rsidRPr="00E6597C">
        <w:rPr>
          <w:rFonts w:ascii="GHEA Grapalat" w:hAnsi="GHEA Grapalat" w:cs="Sylfaen"/>
          <w:sz w:val="20"/>
          <w:lang w:val="af-ZA"/>
        </w:rPr>
        <w:t xml:space="preserve"> </w:t>
      </w:r>
      <w:r w:rsidRPr="00E6597C">
        <w:rPr>
          <w:rFonts w:ascii="GHEA Grapalat" w:hAnsi="GHEA Grapalat" w:cs="Sylfaen"/>
          <w:sz w:val="20"/>
          <w:lang w:val="hy-AM"/>
        </w:rPr>
        <w:t>հարկ</w:t>
      </w:r>
      <w:r w:rsidRPr="00E6597C" w:rsidDel="001A1F55">
        <w:rPr>
          <w:rFonts w:ascii="GHEA Grapalat" w:hAnsi="GHEA Grapalat" w:cs="Sylfaen"/>
          <w:sz w:val="20"/>
          <w:lang w:val="af-ZA"/>
        </w:rPr>
        <w:t xml:space="preserve"> </w:t>
      </w:r>
      <w:r w:rsidRPr="00E6597C">
        <w:rPr>
          <w:rFonts w:ascii="GHEA Grapalat" w:hAnsi="GHEA Grapalat" w:cs="Sylfaen"/>
          <w:sz w:val="20"/>
          <w:lang w:val="hy-AM"/>
        </w:rPr>
        <w:t>ընդհանրական</w:t>
      </w:r>
      <w:r w:rsidRPr="00E6597C">
        <w:rPr>
          <w:rFonts w:ascii="GHEA Grapalat" w:hAnsi="GHEA Grapalat" w:cs="Sylfaen"/>
          <w:sz w:val="20"/>
          <w:lang w:val="af-ZA"/>
        </w:rPr>
        <w:t xml:space="preserve"> </w:t>
      </w:r>
      <w:r w:rsidRPr="00E6597C">
        <w:rPr>
          <w:rFonts w:ascii="GHEA Grapalat" w:hAnsi="GHEA Grapalat" w:cs="Sylfaen"/>
          <w:sz w:val="20"/>
          <w:lang w:val="hy-AM"/>
        </w:rPr>
        <w:t>բաղադրիչներից</w:t>
      </w:r>
      <w:r w:rsidRPr="00E6597C">
        <w:rPr>
          <w:rFonts w:ascii="GHEA Grapalat" w:hAnsi="GHEA Grapalat" w:cs="Sylfaen"/>
          <w:sz w:val="20"/>
          <w:lang w:val="af-ZA"/>
        </w:rPr>
        <w:t xml:space="preserve"> </w:t>
      </w:r>
      <w:r w:rsidRPr="00E6597C">
        <w:rPr>
          <w:rFonts w:ascii="GHEA Grapalat" w:hAnsi="GHEA Grapalat" w:cs="Sylfaen"/>
          <w:sz w:val="20"/>
          <w:lang w:val="hy-AM"/>
        </w:rPr>
        <w:t>բաղկացած</w:t>
      </w:r>
      <w:r w:rsidRPr="00E6597C">
        <w:rPr>
          <w:rFonts w:ascii="GHEA Grapalat" w:hAnsi="GHEA Grapalat" w:cs="Sylfaen"/>
          <w:sz w:val="20"/>
          <w:lang w:val="af-ZA"/>
        </w:rPr>
        <w:t xml:space="preserve"> </w:t>
      </w:r>
      <w:r w:rsidRPr="00E6597C">
        <w:rPr>
          <w:rFonts w:ascii="GHEA Grapalat" w:hAnsi="GHEA Grapalat" w:cs="Sylfaen"/>
          <w:sz w:val="20"/>
          <w:lang w:val="hy-AM"/>
        </w:rPr>
        <w:t>հաշվարկի</w:t>
      </w:r>
      <w:r w:rsidRPr="00E6597C">
        <w:rPr>
          <w:rFonts w:ascii="GHEA Grapalat" w:hAnsi="GHEA Grapalat" w:cs="Sylfaen"/>
          <w:sz w:val="20"/>
          <w:lang w:val="af-ZA"/>
        </w:rPr>
        <w:t xml:space="preserve"> </w:t>
      </w:r>
      <w:r w:rsidRPr="00E6597C">
        <w:rPr>
          <w:rFonts w:ascii="GHEA Grapalat" w:hAnsi="GHEA Grapalat" w:cs="Sylfaen"/>
          <w:sz w:val="20"/>
          <w:lang w:val="hy-AM"/>
        </w:rPr>
        <w:t>ձևով։</w:t>
      </w:r>
      <w:r w:rsidRPr="00E6597C">
        <w:rPr>
          <w:rFonts w:ascii="GHEA Grapalat" w:hAnsi="GHEA Grapalat" w:cs="Sylfaen"/>
          <w:sz w:val="20"/>
          <w:lang w:val="af-ZA"/>
        </w:rPr>
        <w:t xml:space="preserve"> </w:t>
      </w:r>
      <w:r w:rsidRPr="00E6597C">
        <w:rPr>
          <w:rFonts w:ascii="GHEA Grapalat" w:hAnsi="GHEA Grapalat" w:cs="Sylfaen"/>
          <w:sz w:val="20"/>
          <w:lang w:val="hy-AM"/>
        </w:rPr>
        <w:t>Ինքնարժեքի</w:t>
      </w:r>
      <w:r w:rsidRPr="00E6597C">
        <w:rPr>
          <w:rFonts w:ascii="GHEA Grapalat" w:hAnsi="GHEA Grapalat" w:cs="Sylfaen"/>
          <w:sz w:val="20"/>
          <w:lang w:val="af-ZA"/>
        </w:rPr>
        <w:t xml:space="preserve"> </w:t>
      </w:r>
      <w:r w:rsidRPr="00E6597C">
        <w:rPr>
          <w:rFonts w:ascii="GHEA Grapalat" w:hAnsi="GHEA Grapalat" w:cs="Sylfaen"/>
          <w:sz w:val="20"/>
          <w:lang w:val="ru-RU"/>
        </w:rPr>
        <w:t>բաղադրիչների</w:t>
      </w:r>
      <w:r w:rsidRPr="00E6597C">
        <w:rPr>
          <w:rFonts w:ascii="GHEA Grapalat" w:hAnsi="GHEA Grapalat" w:cs="Sylfaen"/>
          <w:sz w:val="20"/>
          <w:lang w:val="af-ZA"/>
        </w:rPr>
        <w:t xml:space="preserve"> </w:t>
      </w:r>
      <w:r w:rsidRPr="00E6597C">
        <w:rPr>
          <w:rFonts w:ascii="GHEA Grapalat" w:hAnsi="GHEA Grapalat" w:cs="Sylfaen"/>
          <w:sz w:val="20"/>
          <w:lang w:val="ru-RU"/>
        </w:rPr>
        <w:t>հաշվարկ</w:t>
      </w:r>
      <w:r w:rsidRPr="00E6597C">
        <w:rPr>
          <w:rFonts w:ascii="GHEA Grapalat" w:hAnsi="GHEA Grapalat" w:cs="Sylfaen"/>
          <w:sz w:val="20"/>
          <w:lang w:val="af-ZA"/>
        </w:rPr>
        <w:t xml:space="preserve">` </w:t>
      </w:r>
      <w:r w:rsidRPr="00E6597C">
        <w:rPr>
          <w:rFonts w:ascii="GHEA Grapalat" w:hAnsi="GHEA Grapalat" w:cs="Sylfaen"/>
          <w:sz w:val="20"/>
          <w:lang w:val="ru-RU"/>
        </w:rPr>
        <w:t>բացվածք</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մանրամասներ</w:t>
      </w:r>
      <w:r w:rsidRPr="00E6597C">
        <w:rPr>
          <w:rFonts w:ascii="GHEA Grapalat" w:hAnsi="GHEA Grapalat" w:cs="Sylfaen"/>
          <w:sz w:val="20"/>
          <w:lang w:val="af-ZA"/>
        </w:rPr>
        <w:t xml:space="preserve"> </w:t>
      </w:r>
      <w:r w:rsidRPr="00E6597C">
        <w:rPr>
          <w:rFonts w:ascii="GHEA Grapalat" w:hAnsi="GHEA Grapalat" w:cs="Sylfaen"/>
          <w:sz w:val="20"/>
          <w:lang w:val="ru-RU"/>
        </w:rPr>
        <w:t>չեն</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պահանջվում</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ներկայացվում</w:t>
      </w:r>
      <w:r w:rsidRPr="00E6597C">
        <w:rPr>
          <w:rFonts w:ascii="GHEA Grapalat" w:hAnsi="GHEA Grapalat" w:cs="Sylfaen"/>
          <w:sz w:val="20"/>
          <w:lang w:val="af-ZA"/>
        </w:rPr>
        <w:t>.</w:t>
      </w:r>
    </w:p>
    <w:p w:rsidR="00D43703" w:rsidRPr="0070498E" w:rsidRDefault="00D43703" w:rsidP="00D43703">
      <w:pPr>
        <w:pStyle w:val="norm"/>
        <w:spacing w:line="240" w:lineRule="auto"/>
        <w:ind w:firstLine="567"/>
        <w:rPr>
          <w:rFonts w:ascii="GHEA Grapalat" w:hAnsi="GHEA Grapalat" w:cs="Sylfaen"/>
          <w:sz w:val="20"/>
          <w:szCs w:val="24"/>
          <w:lang w:val="af-ZA" w:eastAsia="en-US"/>
        </w:rPr>
      </w:pPr>
      <w:r w:rsidRPr="0070498E">
        <w:rPr>
          <w:rFonts w:ascii="GHEA Grapalat" w:hAnsi="GHEA Grapalat"/>
          <w:sz w:val="20"/>
          <w:lang w:val="af-ZA"/>
        </w:rPr>
        <w:t xml:space="preserve">2.6 </w:t>
      </w:r>
      <w:r w:rsidRPr="00E6597C">
        <w:rPr>
          <w:rFonts w:ascii="GHEA Grapalat" w:hAnsi="GHEA Grapalat" w:cs="Sylfaen"/>
          <w:sz w:val="20"/>
          <w:szCs w:val="24"/>
          <w:lang w:eastAsia="en-US"/>
        </w:rPr>
        <w:t>շինարարական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դեպքում՝</w:t>
      </w:r>
    </w:p>
    <w:p w:rsidR="00D43703" w:rsidRPr="0070498E" w:rsidRDefault="00D43703" w:rsidP="00D43703">
      <w:pPr>
        <w:pStyle w:val="norm"/>
        <w:spacing w:line="240" w:lineRule="auto"/>
        <w:rPr>
          <w:rFonts w:ascii="GHEA Grapalat" w:hAnsi="GHEA Grapalat" w:cs="Sylfaen"/>
          <w:sz w:val="20"/>
          <w:szCs w:val="24"/>
          <w:lang w:val="af-ZA" w:eastAsia="en-US"/>
        </w:rPr>
      </w:pP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հաստատված՝</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լրացված</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w:t>
      </w:r>
      <w:r w:rsidRPr="0070498E">
        <w:rPr>
          <w:rFonts w:ascii="GHEA Grapalat" w:hAnsi="GHEA Grapalat" w:cs="Sylfaen"/>
          <w:sz w:val="20"/>
          <w:szCs w:val="24"/>
          <w:lang w:val="af-ZA" w:eastAsia="en-US"/>
        </w:rPr>
        <w:t>-</w:t>
      </w:r>
      <w:r w:rsidRPr="00E6597C">
        <w:rPr>
          <w:rFonts w:ascii="GHEA Grapalat" w:hAnsi="GHEA Grapalat" w:cs="Sylfaen"/>
          <w:sz w:val="20"/>
          <w:szCs w:val="24"/>
          <w:lang w:eastAsia="en-US"/>
        </w:rPr>
        <w:t>նախահաշիվ</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հաշվի</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առնելով</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ըստ</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նախահաշվային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բաժինների</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առավելագույն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Ընդ</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որում</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կիրառվում</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մասնակցի</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ներկայացված</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գնային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առաջարկի</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նկատմամբ</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նկատի</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ունենալով</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շեղումը</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ավել</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պակաս</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լինել</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բաժնի</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կշռի</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չափի</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տաս</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տոկոսից</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բաժինները</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չեն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արհեստականորեն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միավորվել</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առանձնացվել</w:t>
      </w:r>
      <w:r w:rsidRPr="0070498E">
        <w:rPr>
          <w:rFonts w:ascii="GHEA Grapalat" w:hAnsi="GHEA Grapalat" w:cs="Sylfaen"/>
          <w:sz w:val="20"/>
          <w:szCs w:val="24"/>
          <w:lang w:val="af-ZA" w:eastAsia="en-US"/>
        </w:rPr>
        <w:t xml:space="preserve">. </w:t>
      </w:r>
    </w:p>
    <w:p w:rsidR="00D43703" w:rsidRPr="0070498E" w:rsidRDefault="00D43703" w:rsidP="00D43703">
      <w:pPr>
        <w:pStyle w:val="norm"/>
        <w:spacing w:line="240" w:lineRule="auto"/>
        <w:rPr>
          <w:rFonts w:ascii="GHEA Grapalat" w:hAnsi="GHEA Grapalat" w:cs="Sylfaen"/>
          <w:sz w:val="20"/>
          <w:szCs w:val="24"/>
          <w:lang w:val="af-ZA" w:eastAsia="en-US"/>
        </w:rPr>
      </w:pP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առաջարկվող՝</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նախագծային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փաստաթղթերով</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տեխնիկական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բնութագրերին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համապատասխանող</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սարքերի</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սարքավորումների</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տեխնիկական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բնութագրերը</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ապրանքային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նշանները</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ֆիրմային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անվանումները</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մակնիշները</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արտադրողները</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երաշխիքային</w:t>
      </w:r>
      <w:r w:rsidRPr="0070498E">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ժամկետները</w:t>
      </w:r>
      <w:r w:rsidRPr="0070498E">
        <w:rPr>
          <w:rFonts w:ascii="GHEA Grapalat" w:hAnsi="GHEA Grapalat" w:cs="Sylfaen"/>
          <w:sz w:val="20"/>
          <w:szCs w:val="24"/>
          <w:lang w:val="af-ZA" w:eastAsia="en-US"/>
        </w:rPr>
        <w:t>:</w:t>
      </w:r>
      <w:r w:rsidRPr="0070498E">
        <w:rPr>
          <w:rFonts w:ascii="GHEA Grapalat" w:hAnsi="GHEA Grapalat" w:cs="Sylfaen"/>
          <w:sz w:val="20"/>
          <w:szCs w:val="24"/>
          <w:vertAlign w:val="superscript"/>
          <w:lang w:val="af-ZA" w:eastAsia="en-US"/>
        </w:rPr>
        <w:t>17</w:t>
      </w:r>
      <w:r w:rsidRPr="0070498E">
        <w:rPr>
          <w:rFonts w:ascii="GHEA Grapalat" w:hAnsi="GHEA Grapalat" w:cs="Sylfaen"/>
          <w:sz w:val="20"/>
          <w:szCs w:val="24"/>
          <w:lang w:val="af-ZA" w:eastAsia="en-US"/>
        </w:rPr>
        <w:t xml:space="preserve">  </w:t>
      </w:r>
    </w:p>
    <w:p w:rsidR="00D43703" w:rsidRPr="0070498E" w:rsidRDefault="00D43703" w:rsidP="00D43703">
      <w:pPr>
        <w:ind w:firstLine="567"/>
        <w:jc w:val="both"/>
        <w:rPr>
          <w:rFonts w:ascii="GHEA Grapalat" w:hAnsi="GHEA Grapalat"/>
          <w:sz w:val="20"/>
          <w:lang w:val="af-ZA"/>
        </w:rPr>
      </w:pPr>
    </w:p>
    <w:p w:rsidR="00D43703" w:rsidRPr="00E6597C" w:rsidRDefault="00D43703" w:rsidP="00D43703">
      <w:pPr>
        <w:jc w:val="center"/>
        <w:rPr>
          <w:rFonts w:ascii="GHEA Grapalat" w:hAnsi="GHEA Grapalat" w:cs="Sylfaen"/>
          <w:b/>
          <w:sz w:val="20"/>
          <w:lang w:val="es-ES"/>
        </w:rPr>
      </w:pPr>
      <w:r w:rsidRPr="00E6597C">
        <w:rPr>
          <w:rFonts w:ascii="GHEA Grapalat" w:hAnsi="GHEA Grapalat"/>
          <w:b/>
          <w:sz w:val="20"/>
          <w:lang w:val="es-ES"/>
        </w:rPr>
        <w:t xml:space="preserve">3. </w:t>
      </w:r>
      <w:r w:rsidRPr="00E6597C">
        <w:rPr>
          <w:rFonts w:ascii="GHEA Grapalat" w:hAnsi="GHEA Grapalat" w:cs="Sylfaen"/>
          <w:b/>
          <w:sz w:val="20"/>
          <w:lang w:val="es-ES"/>
        </w:rPr>
        <w:t>ՀԱՅՏԸ</w:t>
      </w:r>
      <w:r w:rsidRPr="00E6597C">
        <w:rPr>
          <w:rFonts w:ascii="GHEA Grapalat" w:hAnsi="GHEA Grapalat" w:cs="Arial"/>
          <w:b/>
          <w:sz w:val="20"/>
          <w:lang w:val="es-ES"/>
        </w:rPr>
        <w:t xml:space="preserve">  </w:t>
      </w:r>
      <w:r w:rsidRPr="00E6597C">
        <w:rPr>
          <w:rFonts w:ascii="GHEA Grapalat" w:hAnsi="GHEA Grapalat" w:cs="Sylfaen"/>
          <w:b/>
          <w:sz w:val="20"/>
          <w:lang w:val="es-ES"/>
        </w:rPr>
        <w:t>ՊԱՏՐԱՍՏԵԼՈՒ</w:t>
      </w:r>
      <w:r w:rsidRPr="00E6597C">
        <w:rPr>
          <w:rFonts w:ascii="GHEA Grapalat" w:hAnsi="GHEA Grapalat" w:cs="Arial"/>
          <w:b/>
          <w:sz w:val="20"/>
          <w:lang w:val="es-ES"/>
        </w:rPr>
        <w:t xml:space="preserve">  </w:t>
      </w:r>
      <w:r w:rsidRPr="00E6597C">
        <w:rPr>
          <w:rFonts w:ascii="GHEA Grapalat" w:hAnsi="GHEA Grapalat" w:cs="Sylfaen"/>
          <w:b/>
          <w:sz w:val="20"/>
          <w:lang w:val="es-ES"/>
        </w:rPr>
        <w:t>ԿԱՐԳԸ</w:t>
      </w:r>
    </w:p>
    <w:p w:rsidR="00D43703" w:rsidRPr="00E6597C" w:rsidRDefault="00D43703" w:rsidP="00D43703">
      <w:pPr>
        <w:jc w:val="center"/>
        <w:rPr>
          <w:rFonts w:ascii="GHEA Grapalat" w:hAnsi="GHEA Grapalat" w:cs="Sylfaen"/>
          <w:b/>
          <w:sz w:val="20"/>
          <w:lang w:val="es-ES"/>
        </w:rPr>
      </w:pPr>
    </w:p>
    <w:p w:rsidR="00D43703" w:rsidRPr="00E6597C" w:rsidRDefault="00D43703" w:rsidP="00D43703">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rsidR="00D43703" w:rsidRPr="00E6597C" w:rsidRDefault="00D43703" w:rsidP="00D43703">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00CC7AD6">
        <w:rPr>
          <w:rFonts w:ascii="GHEA Grapalat" w:hAnsi="GHEA Grapalat"/>
          <w:sz w:val="20"/>
          <w:szCs w:val="20"/>
          <w:lang w:val="es-ES"/>
        </w:rPr>
        <w:t xml:space="preserve"> </w:t>
      </w:r>
      <w:r w:rsidR="00CC7AD6" w:rsidRPr="00CC7AD6">
        <w:rPr>
          <w:rFonts w:ascii="GHEA Grapalat" w:hAnsi="GHEA Grapalat"/>
          <w:sz w:val="20"/>
          <w:szCs w:val="20"/>
          <w:lang w:val="es-ES"/>
        </w:rPr>
        <w:t xml:space="preserve">  2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rsidR="00D43703" w:rsidRPr="00E6597C" w:rsidRDefault="00D43703" w:rsidP="00D43703">
      <w:pPr>
        <w:ind w:firstLine="720"/>
        <w:jc w:val="both"/>
        <w:rPr>
          <w:rFonts w:ascii="GHEA Grapalat" w:hAnsi="GHEA Grapalat"/>
          <w:sz w:val="20"/>
          <w:szCs w:val="20"/>
          <w:lang w:val="af-ZA"/>
        </w:rPr>
      </w:pPr>
      <w:r w:rsidRPr="00E6597C">
        <w:rPr>
          <w:rFonts w:ascii="GHEA Grapalat" w:hAnsi="GHEA Grapalat" w:cs="Sylfaen"/>
          <w:sz w:val="20"/>
          <w:szCs w:val="20"/>
        </w:rPr>
        <w:lastRenderedPageBreak/>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rsidR="00D43703" w:rsidRPr="00E6597C" w:rsidRDefault="00D43703" w:rsidP="00D43703">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rsidR="00D43703" w:rsidRPr="00E6597C" w:rsidRDefault="00D43703" w:rsidP="00D43703">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rsidR="00D43703" w:rsidRPr="00E6597C" w:rsidRDefault="00D43703" w:rsidP="00D43703">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Pr="00E6597C">
        <w:rPr>
          <w:rFonts w:ascii="GHEA Grapalat" w:hAnsi="GHEA Grapalat"/>
          <w:sz w:val="20"/>
          <w:szCs w:val="20"/>
        </w:rPr>
        <w:t>գնանշման</w:t>
      </w:r>
      <w:r w:rsidRPr="00E6597C">
        <w:rPr>
          <w:rFonts w:ascii="GHEA Grapalat" w:hAnsi="GHEA Grapalat"/>
          <w:sz w:val="20"/>
          <w:szCs w:val="20"/>
          <w:lang w:val="af-ZA"/>
        </w:rPr>
        <w:t xml:space="preserve"> </w:t>
      </w:r>
      <w:r w:rsidRPr="00E6597C">
        <w:rPr>
          <w:rFonts w:ascii="GHEA Grapalat" w:hAnsi="GHEA Grapalat"/>
          <w:sz w:val="20"/>
          <w:szCs w:val="20"/>
        </w:rPr>
        <w:t>հարցման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rsidR="00D43703" w:rsidRPr="00E6597C" w:rsidRDefault="00D43703" w:rsidP="00D43703">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rsidR="00D43703" w:rsidRPr="00E6597C" w:rsidRDefault="00D43703" w:rsidP="00D43703">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rsidR="00D43703" w:rsidRPr="00E6597C" w:rsidRDefault="00D43703" w:rsidP="00D43703">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rsidR="00D43703" w:rsidRPr="00E6597C" w:rsidRDefault="00D43703" w:rsidP="00D43703">
      <w:pPr>
        <w:ind w:firstLine="567"/>
        <w:jc w:val="both"/>
        <w:rPr>
          <w:rFonts w:ascii="GHEA Grapalat" w:hAnsi="GHEA Grapalat" w:cs="Sylfaen"/>
          <w:sz w:val="20"/>
          <w:lang w:val="af-ZA"/>
        </w:rPr>
      </w:pPr>
    </w:p>
    <w:p w:rsidR="00D43703" w:rsidRPr="00E6597C" w:rsidRDefault="00D43703" w:rsidP="00D43703">
      <w:pPr>
        <w:ind w:firstLine="567"/>
        <w:jc w:val="both"/>
        <w:rPr>
          <w:rFonts w:ascii="GHEA Grapalat" w:hAnsi="GHEA Grapalat"/>
          <w:b/>
          <w:sz w:val="20"/>
          <w:lang w:val="af-ZA"/>
        </w:rPr>
      </w:pPr>
    </w:p>
    <w:p w:rsidR="00D43703" w:rsidRPr="00E6597C" w:rsidRDefault="00D43703" w:rsidP="00D43703">
      <w:pPr>
        <w:pStyle w:val="norm"/>
        <w:spacing w:line="240" w:lineRule="auto"/>
        <w:ind w:firstLine="284"/>
        <w:jc w:val="right"/>
        <w:rPr>
          <w:rFonts w:ascii="GHEA Grapalat" w:hAnsi="GHEA Grapalat" w:cs="Sylfaen"/>
          <w:b/>
          <w:sz w:val="20"/>
          <w:lang w:val="es-ES"/>
        </w:rPr>
      </w:pPr>
    </w:p>
    <w:p w:rsidR="00D43703" w:rsidRPr="00E6597C" w:rsidRDefault="00D43703" w:rsidP="00D43703">
      <w:pPr>
        <w:pStyle w:val="norm"/>
        <w:spacing w:line="240" w:lineRule="auto"/>
        <w:ind w:firstLine="284"/>
        <w:jc w:val="right"/>
        <w:rPr>
          <w:rFonts w:ascii="GHEA Grapalat" w:hAnsi="GHEA Grapalat" w:cs="Sylfaen"/>
          <w:b/>
          <w:sz w:val="20"/>
          <w:lang w:val="es-ES"/>
        </w:rPr>
      </w:pPr>
    </w:p>
    <w:p w:rsidR="00D43703" w:rsidRPr="00E6597C" w:rsidRDefault="00D43703" w:rsidP="00D43703">
      <w:pPr>
        <w:pStyle w:val="norm"/>
        <w:spacing w:line="240" w:lineRule="auto"/>
        <w:ind w:firstLine="284"/>
        <w:jc w:val="right"/>
        <w:rPr>
          <w:rFonts w:ascii="GHEA Grapalat" w:hAnsi="GHEA Grapalat" w:cs="Sylfaen"/>
          <w:b/>
          <w:sz w:val="20"/>
          <w:lang w:val="es-ES"/>
        </w:rPr>
      </w:pPr>
    </w:p>
    <w:p w:rsidR="00D43703" w:rsidRPr="00E6597C" w:rsidRDefault="00D43703" w:rsidP="00D43703">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rsidR="00D43703" w:rsidRPr="00E6597C" w:rsidRDefault="00D43703" w:rsidP="00D43703">
      <w:pPr>
        <w:pStyle w:val="norm"/>
        <w:spacing w:line="240" w:lineRule="auto"/>
        <w:ind w:firstLine="284"/>
        <w:jc w:val="right"/>
        <w:rPr>
          <w:rFonts w:ascii="GHEA Grapalat" w:hAnsi="GHEA Grapalat" w:cs="Sylfaen"/>
          <w:b/>
          <w:sz w:val="20"/>
          <w:lang w:val="es-ES"/>
        </w:rPr>
      </w:pPr>
    </w:p>
    <w:p w:rsidR="00D43703" w:rsidRPr="00E6597C" w:rsidRDefault="00D43703" w:rsidP="00D43703">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rsidR="00D43703" w:rsidRPr="00E6597C" w:rsidRDefault="00D43703" w:rsidP="00D43703">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CC7AD6">
        <w:rPr>
          <w:rFonts w:ascii="Sylfaen" w:hAnsi="Sylfaen"/>
          <w:b/>
          <w:lang w:val="ru-RU"/>
        </w:rPr>
        <w:t>ԳՀԱՇՁԲ</w:t>
      </w:r>
      <w:r w:rsidR="00CC7AD6" w:rsidRPr="00CC7AD6">
        <w:rPr>
          <w:rFonts w:ascii="Sylfaen" w:hAnsi="Sylfaen"/>
          <w:b/>
          <w:lang w:val="es-ES"/>
        </w:rPr>
        <w:t xml:space="preserve"> - </w:t>
      </w:r>
      <w:r w:rsidR="002E0B3B">
        <w:rPr>
          <w:rFonts w:ascii="GHEA Grapalat" w:hAnsi="GHEA Grapalat"/>
          <w:b/>
          <w:lang w:val="es-ES"/>
        </w:rPr>
        <w:t>20/4</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rsidR="00D43703" w:rsidRPr="00E6597C" w:rsidRDefault="00CC7AD6" w:rsidP="00D43703">
      <w:pPr>
        <w:pStyle w:val="31"/>
        <w:spacing w:line="240" w:lineRule="auto"/>
        <w:jc w:val="right"/>
        <w:rPr>
          <w:rFonts w:ascii="GHEA Grapalat" w:hAnsi="GHEA Grapalat" w:cs="Arial"/>
          <w:b/>
          <w:lang w:val="es-ES"/>
        </w:rPr>
      </w:pPr>
      <w:r>
        <w:rPr>
          <w:rFonts w:ascii="Sylfaen" w:hAnsi="Sylfaen" w:cs="Sylfaen"/>
          <w:b/>
          <w:lang w:val="ru-RU"/>
        </w:rPr>
        <w:t>Գնանշման</w:t>
      </w:r>
      <w:r w:rsidRPr="00CC7AD6">
        <w:rPr>
          <w:rFonts w:ascii="Sylfaen" w:hAnsi="Sylfaen" w:cs="Sylfaen"/>
          <w:b/>
          <w:lang w:val="es-ES"/>
        </w:rPr>
        <w:t xml:space="preserve">  </w:t>
      </w:r>
      <w:r>
        <w:rPr>
          <w:rFonts w:ascii="Sylfaen" w:hAnsi="Sylfaen" w:cs="Sylfaen"/>
          <w:b/>
          <w:lang w:val="ru-RU"/>
        </w:rPr>
        <w:t>հարցման</w:t>
      </w:r>
      <w:r w:rsidRPr="00CC7AD6">
        <w:rPr>
          <w:rFonts w:ascii="Sylfaen" w:hAnsi="Sylfaen" w:cs="Sylfaen"/>
          <w:b/>
          <w:lang w:val="es-ES"/>
        </w:rPr>
        <w:t xml:space="preserve"> </w:t>
      </w:r>
      <w:r w:rsidR="00D43703" w:rsidRPr="00E6597C">
        <w:rPr>
          <w:rFonts w:ascii="GHEA Grapalat" w:hAnsi="GHEA Grapalat" w:cs="Arial"/>
          <w:b/>
          <w:lang w:val="es-ES"/>
        </w:rPr>
        <w:t xml:space="preserve"> </w:t>
      </w:r>
      <w:r w:rsidR="00D43703" w:rsidRPr="00E6597C">
        <w:rPr>
          <w:rFonts w:ascii="GHEA Grapalat" w:hAnsi="GHEA Grapalat" w:cs="Sylfaen"/>
          <w:b/>
          <w:lang w:val="es-ES"/>
        </w:rPr>
        <w:t>հրավերի</w:t>
      </w:r>
    </w:p>
    <w:p w:rsidR="00D43703" w:rsidRPr="00E6597C" w:rsidRDefault="00D43703" w:rsidP="00D43703">
      <w:pPr>
        <w:jc w:val="center"/>
        <w:rPr>
          <w:rFonts w:ascii="GHEA Grapalat" w:hAnsi="GHEA Grapalat" w:cs="Sylfaen"/>
          <w:b/>
          <w:lang w:val="es-ES"/>
        </w:rPr>
      </w:pPr>
    </w:p>
    <w:p w:rsidR="00D43703" w:rsidRPr="00E6597C" w:rsidRDefault="00D43703" w:rsidP="00D43703">
      <w:pPr>
        <w:jc w:val="center"/>
        <w:rPr>
          <w:rFonts w:ascii="GHEA Grapalat" w:hAnsi="GHEA Grapalat" w:cs="Arial"/>
          <w:b/>
          <w:lang w:val="es-ES"/>
        </w:rPr>
      </w:pPr>
      <w:r w:rsidRPr="00E6597C">
        <w:rPr>
          <w:rFonts w:ascii="GHEA Grapalat" w:hAnsi="GHEA Grapalat" w:cs="Sylfaen"/>
          <w:b/>
          <w:lang w:val="es-ES"/>
        </w:rPr>
        <w:t>ԴԻՄՈՒՄՀԱՅՏԱՐԱՐՈՒԹՅՈՒՆ*</w:t>
      </w:r>
    </w:p>
    <w:p w:rsidR="00D43703" w:rsidRPr="00E6597C" w:rsidRDefault="00CC7AD6" w:rsidP="00D43703">
      <w:pPr>
        <w:pStyle w:val="6"/>
        <w:jc w:val="center"/>
        <w:rPr>
          <w:rFonts w:ascii="GHEA Grapalat" w:hAnsi="GHEA Grapalat" w:cs="Arial"/>
          <w:color w:val="auto"/>
          <w:sz w:val="24"/>
          <w:szCs w:val="24"/>
          <w:lang w:val="es-ES"/>
        </w:rPr>
      </w:pPr>
      <w:r>
        <w:rPr>
          <w:rFonts w:ascii="Sylfaen" w:hAnsi="Sylfaen" w:cs="Sylfaen"/>
          <w:color w:val="auto"/>
          <w:sz w:val="24"/>
          <w:szCs w:val="24"/>
          <w:lang w:val="ru-RU"/>
        </w:rPr>
        <w:t>Գնանշման</w:t>
      </w:r>
      <w:r w:rsidRPr="007C377C">
        <w:rPr>
          <w:rFonts w:ascii="Sylfaen" w:hAnsi="Sylfaen" w:cs="Sylfaen"/>
          <w:color w:val="auto"/>
          <w:sz w:val="24"/>
          <w:szCs w:val="24"/>
          <w:lang w:val="es-ES"/>
        </w:rPr>
        <w:t xml:space="preserve">  </w:t>
      </w:r>
      <w:r>
        <w:rPr>
          <w:rFonts w:ascii="Sylfaen" w:hAnsi="Sylfaen" w:cs="Sylfaen"/>
          <w:color w:val="auto"/>
          <w:sz w:val="24"/>
          <w:szCs w:val="24"/>
          <w:lang w:val="ru-RU"/>
        </w:rPr>
        <w:t>հարցման</w:t>
      </w:r>
      <w:r w:rsidRPr="007C377C">
        <w:rPr>
          <w:rFonts w:ascii="Sylfaen" w:hAnsi="Sylfaen" w:cs="Sylfaen"/>
          <w:color w:val="auto"/>
          <w:sz w:val="24"/>
          <w:szCs w:val="24"/>
          <w:lang w:val="es-ES"/>
        </w:rPr>
        <w:t xml:space="preserve"> </w:t>
      </w:r>
      <w:r>
        <w:rPr>
          <w:rFonts w:ascii="Sylfaen" w:hAnsi="Sylfaen" w:cs="Sylfaen"/>
          <w:color w:val="auto"/>
          <w:sz w:val="24"/>
          <w:szCs w:val="24"/>
          <w:lang w:val="ru-RU"/>
        </w:rPr>
        <w:t>ընթացակարգին</w:t>
      </w:r>
      <w:r w:rsidRPr="007C377C">
        <w:rPr>
          <w:rFonts w:ascii="Sylfaen" w:hAnsi="Sylfaen" w:cs="Sylfaen"/>
          <w:color w:val="auto"/>
          <w:sz w:val="24"/>
          <w:szCs w:val="24"/>
          <w:lang w:val="es-ES"/>
        </w:rPr>
        <w:t xml:space="preserve"> </w:t>
      </w:r>
      <w:r w:rsidR="00D43703" w:rsidRPr="00E6597C">
        <w:rPr>
          <w:rFonts w:ascii="GHEA Grapalat" w:hAnsi="GHEA Grapalat" w:cs="Sylfaen"/>
          <w:color w:val="auto"/>
          <w:sz w:val="24"/>
          <w:szCs w:val="24"/>
          <w:lang w:val="es-ES"/>
        </w:rPr>
        <w:t xml:space="preserve"> մասնակցելու</w:t>
      </w:r>
      <w:r w:rsidR="00D43703" w:rsidRPr="00E6597C">
        <w:rPr>
          <w:rFonts w:ascii="GHEA Grapalat" w:hAnsi="GHEA Grapalat" w:cs="Arial"/>
          <w:color w:val="auto"/>
          <w:sz w:val="24"/>
          <w:szCs w:val="24"/>
          <w:lang w:val="es-ES"/>
        </w:rPr>
        <w:t xml:space="preserve">  </w:t>
      </w:r>
    </w:p>
    <w:p w:rsidR="00D43703" w:rsidRPr="00E6597C" w:rsidRDefault="00D43703" w:rsidP="00D43703">
      <w:pPr>
        <w:rPr>
          <w:lang w:val="es-ES" w:eastAsia="ru-RU"/>
        </w:rPr>
      </w:pPr>
    </w:p>
    <w:p w:rsidR="00D43703" w:rsidRPr="00E6597C" w:rsidRDefault="00D43703" w:rsidP="00D43703">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rsidR="00D43703" w:rsidRPr="00E6597C" w:rsidRDefault="00D43703" w:rsidP="00D43703">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D43703" w:rsidRPr="00E6597C" w:rsidRDefault="00D43703" w:rsidP="00D43703">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E6597C">
        <w:rPr>
          <w:rFonts w:ascii="GHEA Grapalat" w:hAnsi="GHEA Grapalat"/>
          <w:sz w:val="22"/>
          <w:szCs w:val="22"/>
          <w:u w:val="single"/>
          <w:lang w:val="es-ES"/>
        </w:rPr>
        <w:t xml:space="preserve"> </w:t>
      </w:r>
      <w:r w:rsidRPr="00E6597C">
        <w:rPr>
          <w:rFonts w:ascii="GHEA Grapalat" w:hAnsi="GHEA Grapalat"/>
          <w:lang w:val="es-ES"/>
        </w:rPr>
        <w:t>«</w:t>
      </w:r>
      <w:r w:rsidR="00CC7AD6">
        <w:rPr>
          <w:rFonts w:ascii="Sylfaen" w:hAnsi="Sylfaen"/>
          <w:sz w:val="20"/>
          <w:szCs w:val="20"/>
          <w:lang w:val="ru-RU"/>
        </w:rPr>
        <w:t>ԳՀԱՇՁԲ</w:t>
      </w:r>
      <w:r w:rsidRPr="00E6597C">
        <w:rPr>
          <w:rFonts w:ascii="GHEA Grapalat" w:hAnsi="GHEA Grapalat" w:cs="Arial"/>
          <w:sz w:val="20"/>
          <w:szCs w:val="20"/>
          <w:lang w:val="es-ES"/>
        </w:rPr>
        <w:t>-</w:t>
      </w:r>
      <w:r w:rsidR="002E0B3B">
        <w:rPr>
          <w:rFonts w:ascii="GHEA Grapalat" w:hAnsi="GHEA Grapalat" w:cs="Arial"/>
          <w:sz w:val="20"/>
          <w:szCs w:val="20"/>
          <w:lang w:val="es-ES"/>
        </w:rPr>
        <w:t>20/4</w:t>
      </w:r>
      <w:r w:rsidRPr="00E6597C">
        <w:rPr>
          <w:rFonts w:ascii="GHEA Grapalat" w:hAnsi="GHEA Grapalat"/>
          <w:lang w:val="es-ES"/>
        </w:rPr>
        <w:t>»</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p>
    <w:p w:rsidR="00D43703" w:rsidRPr="00E6597C" w:rsidRDefault="00D43703" w:rsidP="00D43703">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պատվիրատուի անվանումը</w:t>
      </w:r>
    </w:p>
    <w:p w:rsidR="00D43703" w:rsidRPr="00E6597C" w:rsidRDefault="00CC7AD6" w:rsidP="00D43703">
      <w:pPr>
        <w:jc w:val="both"/>
        <w:rPr>
          <w:rFonts w:ascii="GHEA Grapalat" w:hAnsi="GHEA Grapalat" w:cs="Sylfaen"/>
          <w:sz w:val="20"/>
          <w:szCs w:val="20"/>
          <w:lang w:val="es-ES"/>
        </w:rPr>
      </w:pPr>
      <w:r>
        <w:rPr>
          <w:rFonts w:ascii="Sylfaen" w:hAnsi="Sylfaen" w:cs="Sylfaen"/>
          <w:sz w:val="20"/>
          <w:szCs w:val="20"/>
          <w:lang w:val="ru-RU"/>
        </w:rPr>
        <w:t>գնանշման</w:t>
      </w:r>
      <w:r w:rsidRPr="00CC7AD6">
        <w:rPr>
          <w:rFonts w:ascii="Sylfaen" w:hAnsi="Sylfaen" w:cs="Sylfaen"/>
          <w:sz w:val="20"/>
          <w:szCs w:val="20"/>
          <w:lang w:val="es-ES"/>
        </w:rPr>
        <w:t xml:space="preserve">  </w:t>
      </w:r>
      <w:r>
        <w:rPr>
          <w:rFonts w:ascii="Sylfaen" w:hAnsi="Sylfaen" w:cs="Sylfaen"/>
          <w:sz w:val="20"/>
          <w:szCs w:val="20"/>
          <w:lang w:val="ru-RU"/>
        </w:rPr>
        <w:t>հարցման</w:t>
      </w:r>
      <w:r w:rsidRPr="00CC7AD6">
        <w:rPr>
          <w:rFonts w:ascii="Sylfaen" w:hAnsi="Sylfaen" w:cs="Sylfaen"/>
          <w:sz w:val="20"/>
          <w:szCs w:val="20"/>
          <w:lang w:val="es-ES"/>
        </w:rPr>
        <w:t xml:space="preserve">  </w:t>
      </w:r>
      <w:r>
        <w:rPr>
          <w:rFonts w:ascii="Sylfaen" w:hAnsi="Sylfaen" w:cs="Sylfaen"/>
          <w:sz w:val="20"/>
          <w:szCs w:val="20"/>
          <w:lang w:val="ru-RU"/>
        </w:rPr>
        <w:t>ընթացակարգի</w:t>
      </w:r>
      <w:r w:rsidRPr="00CC7AD6">
        <w:rPr>
          <w:rFonts w:ascii="Sylfaen" w:hAnsi="Sylfaen" w:cs="Sylfaen"/>
          <w:sz w:val="20"/>
          <w:szCs w:val="20"/>
          <w:lang w:val="es-ES"/>
        </w:rPr>
        <w:t xml:space="preserve"> </w:t>
      </w:r>
      <w:r w:rsidR="00D43703" w:rsidRPr="00E6597C">
        <w:rPr>
          <w:rFonts w:ascii="GHEA Grapalat" w:hAnsi="GHEA Grapalat" w:cs="Arial"/>
          <w:sz w:val="16"/>
          <w:szCs w:val="16"/>
          <w:lang w:val="es-ES"/>
        </w:rPr>
        <w:t xml:space="preserve"> </w:t>
      </w:r>
      <w:r w:rsidR="00D43703" w:rsidRPr="00E6597C">
        <w:rPr>
          <w:rFonts w:ascii="GHEA Grapalat" w:hAnsi="GHEA Grapalat"/>
          <w:u w:val="single"/>
          <w:lang w:val="es-ES"/>
        </w:rPr>
        <w:tab/>
        <w:t xml:space="preserve">    </w:t>
      </w:r>
      <w:r w:rsidR="00D43703" w:rsidRPr="00E6597C">
        <w:rPr>
          <w:rFonts w:ascii="GHEA Grapalat" w:hAnsi="GHEA Grapalat"/>
          <w:u w:val="single"/>
          <w:lang w:val="es-ES"/>
        </w:rPr>
        <w:tab/>
      </w:r>
      <w:r w:rsidR="00D43703" w:rsidRPr="00E6597C">
        <w:rPr>
          <w:rFonts w:ascii="GHEA Grapalat" w:hAnsi="GHEA Grapalat"/>
          <w:u w:val="single"/>
          <w:lang w:val="es-ES"/>
        </w:rPr>
        <w:tab/>
      </w:r>
      <w:r w:rsidR="00D43703" w:rsidRPr="00E6597C">
        <w:rPr>
          <w:rFonts w:ascii="GHEA Grapalat" w:hAnsi="GHEA Grapalat"/>
          <w:u w:val="single"/>
          <w:lang w:val="es-ES"/>
        </w:rPr>
        <w:tab/>
      </w:r>
      <w:r w:rsidR="00D43703" w:rsidRPr="00E6597C">
        <w:rPr>
          <w:rFonts w:ascii="GHEA Grapalat" w:hAnsi="GHEA Grapalat"/>
          <w:u w:val="single"/>
          <w:lang w:val="es-ES"/>
        </w:rPr>
        <w:tab/>
      </w:r>
      <w:r w:rsidR="00D43703" w:rsidRPr="00E6597C">
        <w:rPr>
          <w:rFonts w:ascii="GHEA Grapalat" w:hAnsi="GHEA Grapalat"/>
          <w:u w:val="single"/>
          <w:lang w:val="es-ES"/>
        </w:rPr>
        <w:tab/>
        <w:t xml:space="preserve">     </w:t>
      </w:r>
      <w:r w:rsidR="00D43703" w:rsidRPr="00E6597C">
        <w:rPr>
          <w:rFonts w:ascii="GHEA Grapalat" w:hAnsi="GHEA Grapalat" w:cs="Sylfaen"/>
          <w:sz w:val="20"/>
          <w:szCs w:val="20"/>
          <w:lang w:val="es-ES"/>
        </w:rPr>
        <w:t xml:space="preserve"> չափաբաժնին</w:t>
      </w:r>
      <w:r w:rsidR="00D43703" w:rsidRPr="00E6597C">
        <w:rPr>
          <w:rFonts w:ascii="GHEA Grapalat" w:hAnsi="GHEA Grapalat" w:cs="Arial"/>
          <w:sz w:val="20"/>
          <w:szCs w:val="20"/>
          <w:lang w:val="es-ES"/>
        </w:rPr>
        <w:t xml:space="preserve">  (</w:t>
      </w:r>
      <w:r w:rsidR="00D43703" w:rsidRPr="00E6597C">
        <w:rPr>
          <w:rFonts w:ascii="GHEA Grapalat" w:hAnsi="GHEA Grapalat" w:cs="Sylfaen"/>
          <w:sz w:val="20"/>
          <w:szCs w:val="20"/>
          <w:lang w:val="es-ES"/>
        </w:rPr>
        <w:t>չափաբաժիններին</w:t>
      </w:r>
      <w:r w:rsidR="00D43703" w:rsidRPr="00E6597C">
        <w:rPr>
          <w:rFonts w:ascii="GHEA Grapalat" w:hAnsi="GHEA Grapalat" w:cs="Arial"/>
          <w:sz w:val="20"/>
          <w:szCs w:val="20"/>
          <w:lang w:val="es-ES"/>
        </w:rPr>
        <w:t xml:space="preserve">) </w:t>
      </w:r>
      <w:r w:rsidR="00D43703" w:rsidRPr="00E6597C">
        <w:rPr>
          <w:rFonts w:ascii="GHEA Grapalat" w:hAnsi="GHEA Grapalat" w:cs="Sylfaen"/>
          <w:sz w:val="20"/>
          <w:szCs w:val="20"/>
          <w:lang w:val="es-ES"/>
        </w:rPr>
        <w:t>և</w:t>
      </w:r>
      <w:r w:rsidR="00D43703" w:rsidRPr="00E6597C">
        <w:rPr>
          <w:rFonts w:ascii="GHEA Grapalat" w:hAnsi="GHEA Grapalat" w:cs="Arial"/>
          <w:sz w:val="20"/>
          <w:szCs w:val="20"/>
          <w:lang w:val="es-ES"/>
        </w:rPr>
        <w:t xml:space="preserve"> </w:t>
      </w:r>
      <w:r w:rsidR="00D43703" w:rsidRPr="00E6597C">
        <w:rPr>
          <w:rFonts w:ascii="GHEA Grapalat" w:hAnsi="GHEA Grapalat" w:cs="Sylfaen"/>
          <w:sz w:val="20"/>
          <w:szCs w:val="20"/>
          <w:lang w:val="es-ES"/>
        </w:rPr>
        <w:t xml:space="preserve">հրավերի </w:t>
      </w:r>
    </w:p>
    <w:p w:rsidR="00D43703" w:rsidRPr="00E6597C" w:rsidRDefault="00D43703" w:rsidP="00D43703">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rsidR="00D43703" w:rsidRPr="00E6597C" w:rsidRDefault="00D43703" w:rsidP="00D43703">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rsidR="00D43703" w:rsidRPr="00E6597C" w:rsidRDefault="00D43703" w:rsidP="00D43703">
      <w:pPr>
        <w:jc w:val="both"/>
        <w:rPr>
          <w:rFonts w:ascii="GHEA Grapalat" w:hAnsi="GHEA Grapalat"/>
          <w:sz w:val="12"/>
          <w:szCs w:val="12"/>
          <w:u w:val="single"/>
          <w:lang w:val="es-ES"/>
        </w:rPr>
      </w:pPr>
    </w:p>
    <w:p w:rsidR="00D43703" w:rsidRPr="00E6597C" w:rsidRDefault="00D43703" w:rsidP="00D43703">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rsidR="00D43703" w:rsidRPr="00E6597C" w:rsidRDefault="00D43703" w:rsidP="00D43703">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rsidR="00D43703" w:rsidRPr="00E6597C" w:rsidRDefault="00D43703" w:rsidP="00D43703">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rsidR="00D43703" w:rsidRPr="00E6597C" w:rsidRDefault="00D43703" w:rsidP="00D43703">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rsidR="00D43703" w:rsidRPr="00E6597C" w:rsidDel="00437CDB" w:rsidRDefault="00D43703" w:rsidP="00D43703">
      <w:pPr>
        <w:jc w:val="both"/>
        <w:rPr>
          <w:rFonts w:ascii="GHEA Grapalat" w:hAnsi="GHEA Grapalat" w:cs="Sylfaen"/>
          <w:sz w:val="20"/>
          <w:szCs w:val="20"/>
          <w:lang w:val="es-ES"/>
        </w:rPr>
      </w:pPr>
    </w:p>
    <w:p w:rsidR="00D43703" w:rsidRPr="00E6597C" w:rsidRDefault="00D43703" w:rsidP="00D43703">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rsidR="00D43703" w:rsidRDefault="00D43703" w:rsidP="00D43703">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Pr>
          <w:rFonts w:ascii="GHEA Grapalat" w:hAnsi="GHEA Grapalat" w:cs="Sylfaen"/>
          <w:sz w:val="20"/>
          <w:szCs w:val="20"/>
          <w:lang w:val="es-ES"/>
        </w:rPr>
        <w:t>՝</w:t>
      </w:r>
    </w:p>
    <w:p w:rsidR="00D43703" w:rsidRDefault="00D43703" w:rsidP="00D43703">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D43703" w:rsidRPr="00E6597C" w:rsidRDefault="00D43703" w:rsidP="00D43703">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Pr>
          <w:rFonts w:ascii="GHEA Grapalat" w:hAnsi="GHEA Grapalat" w:cs="Arial"/>
          <w:szCs w:val="22"/>
          <w:u w:val="single"/>
          <w:lang w:val="es-ES"/>
        </w:rPr>
        <w:t>.</w:t>
      </w:r>
    </w:p>
    <w:p w:rsidR="00D43703" w:rsidRPr="00E6597C" w:rsidRDefault="00D43703" w:rsidP="00D43703">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rsidR="00D43703" w:rsidRPr="008747C6" w:rsidRDefault="00D43703" w:rsidP="00D43703">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t>.</w:t>
      </w:r>
    </w:p>
    <w:p w:rsidR="00D43703" w:rsidRPr="008747C6" w:rsidRDefault="00D43703" w:rsidP="00D43703">
      <w:pPr>
        <w:jc w:val="both"/>
        <w:rPr>
          <w:rFonts w:ascii="GHEA Grapalat" w:hAnsi="GHEA Grapalat"/>
          <w:sz w:val="10"/>
          <w:szCs w:val="10"/>
          <w:lang w:val="es-ES"/>
        </w:rPr>
      </w:pPr>
      <w:r>
        <w:rPr>
          <w:rFonts w:ascii="GHEA Grapalat" w:hAnsi="GHEA Grapalat" w:cs="Arial"/>
          <w:vertAlign w:val="superscript"/>
          <w:lang w:val="es-ES"/>
        </w:rPr>
        <w:t xml:space="preserve">          </w:t>
      </w:r>
      <w:r w:rsidRPr="008747C6">
        <w:rPr>
          <w:rFonts w:ascii="GHEA Grapalat" w:hAnsi="GHEA Grapalat" w:cs="Arial"/>
          <w:vertAlign w:val="superscript"/>
          <w:lang w:val="es-ES"/>
        </w:rPr>
        <w:t xml:space="preserve">                                                                                        էլեկտրոնային փոստի հասցեն</w:t>
      </w:r>
    </w:p>
    <w:p w:rsidR="00D43703" w:rsidRPr="008747C6" w:rsidRDefault="00D43703" w:rsidP="00D43703">
      <w:pPr>
        <w:jc w:val="right"/>
        <w:rPr>
          <w:rFonts w:ascii="GHEA Grapalat" w:hAnsi="GHEA Grapalat"/>
          <w:sz w:val="10"/>
          <w:szCs w:val="10"/>
          <w:u w:val="single"/>
          <w:lang w:val="es-ES"/>
        </w:rPr>
      </w:pPr>
    </w:p>
    <w:p w:rsidR="00D43703" w:rsidRPr="008747C6" w:rsidRDefault="00D43703" w:rsidP="00D43703">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Pr>
          <w:rFonts w:ascii="GHEA Grapalat" w:hAnsi="GHEA Grapalat"/>
          <w:sz w:val="20"/>
          <w:szCs w:val="20"/>
        </w:rPr>
        <w:t>.</w:t>
      </w:r>
      <w:r w:rsidRPr="008747C6">
        <w:rPr>
          <w:rFonts w:ascii="GHEA Grapalat" w:hAnsi="GHEA Grapalat"/>
          <w:sz w:val="20"/>
          <w:szCs w:val="20"/>
          <w:lang w:val="es-ES"/>
        </w:rPr>
        <w:t xml:space="preserve">                                     </w:t>
      </w:r>
    </w:p>
    <w:p w:rsidR="00D43703" w:rsidRPr="008747C6" w:rsidRDefault="00D43703" w:rsidP="00D43703">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rsidR="00D43703" w:rsidRPr="008747C6" w:rsidRDefault="00D43703" w:rsidP="00D43703">
      <w:pPr>
        <w:jc w:val="right"/>
        <w:rPr>
          <w:rFonts w:ascii="GHEA Grapalat" w:hAnsi="GHEA Grapalat"/>
          <w:sz w:val="10"/>
          <w:szCs w:val="10"/>
          <w:lang w:val="hy-AM"/>
        </w:rPr>
      </w:pPr>
    </w:p>
    <w:p w:rsidR="00D43703" w:rsidRPr="008747C6" w:rsidRDefault="00D43703" w:rsidP="00D43703">
      <w:pPr>
        <w:ind w:firstLine="708"/>
        <w:jc w:val="both"/>
        <w:rPr>
          <w:rFonts w:ascii="GHEA Grapalat" w:hAnsi="GHEA Grapalat" w:cs="Arial"/>
          <w:sz w:val="20"/>
          <w:szCs w:val="20"/>
          <w:lang w:val="hy-AM"/>
        </w:rPr>
      </w:pPr>
    </w:p>
    <w:p w:rsidR="00D43703" w:rsidRPr="008747C6" w:rsidRDefault="00D43703" w:rsidP="00D43703">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rsidR="00D43703" w:rsidRPr="008747C6" w:rsidRDefault="00D43703" w:rsidP="00D43703">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rsidR="00D43703" w:rsidRPr="00E6597C" w:rsidRDefault="00D43703" w:rsidP="00D43703">
      <w:pPr>
        <w:ind w:firstLine="709"/>
        <w:jc w:val="both"/>
        <w:rPr>
          <w:rFonts w:ascii="GHEA Grapalat" w:hAnsi="GHEA Grapalat"/>
          <w:sz w:val="20"/>
          <w:lang w:val="es-ES"/>
        </w:rPr>
      </w:pPr>
      <w:r w:rsidRPr="00E6597C">
        <w:rPr>
          <w:rFonts w:ascii="GHEA Grapalat" w:hAnsi="GHEA Grapalat" w:cs="Arial"/>
          <w:sz w:val="20"/>
          <w:szCs w:val="20"/>
          <w:lang w:val="es-ES"/>
        </w:rPr>
        <w:t>Սույնով</w:t>
      </w:r>
      <w:r w:rsidRPr="00E6597C">
        <w:rPr>
          <w:rFonts w:ascii="GHEA Grapalat" w:hAnsi="GHEA Grapalat"/>
          <w:sz w:val="20"/>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es-ES"/>
        </w:rPr>
        <w:t xml:space="preserve">                         </w:t>
      </w:r>
      <w:r w:rsidRPr="00E6597C">
        <w:rPr>
          <w:rFonts w:ascii="GHEA Grapalat" w:hAnsi="GHEA Grapalat"/>
          <w:sz w:val="20"/>
          <w:u w:val="single"/>
          <w:lang w:val="hy-AM"/>
        </w:rPr>
        <w:t xml:space="preserve">          </w:t>
      </w:r>
      <w:r w:rsidRPr="00E6597C">
        <w:rPr>
          <w:rFonts w:ascii="GHEA Grapalat" w:hAnsi="GHEA Grapalat"/>
          <w:lang w:val="hy-AM"/>
        </w:rPr>
        <w:t>-</w:t>
      </w:r>
      <w:r w:rsidRPr="00E6597C">
        <w:rPr>
          <w:rFonts w:ascii="GHEA Grapalat" w:hAnsi="GHEA Grapalat" w:cs="Arial"/>
          <w:sz w:val="20"/>
          <w:szCs w:val="20"/>
          <w:lang w:val="es-ES"/>
        </w:rPr>
        <w:t>ն հայտարարում և հավաստում է, որ՝</w:t>
      </w:r>
      <w:r w:rsidRPr="00E6597C">
        <w:rPr>
          <w:rFonts w:ascii="GHEA Grapalat" w:hAnsi="GHEA Grapalat" w:cs="Arial"/>
          <w:lang w:val="hy-AM"/>
        </w:rPr>
        <w:t xml:space="preserve"> </w:t>
      </w:r>
    </w:p>
    <w:p w:rsidR="00D43703" w:rsidRPr="00E6597C" w:rsidRDefault="00D43703" w:rsidP="00D43703">
      <w:pPr>
        <w:jc w:val="both"/>
        <w:rPr>
          <w:rFonts w:ascii="GHEA Grapalat" w:hAnsi="GHEA Grapalat"/>
          <w:i/>
          <w:sz w:val="16"/>
          <w:vertAlign w:val="superscript"/>
          <w:lang w:val="es-ES"/>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es-ES"/>
        </w:rPr>
        <w:t xml:space="preserve">                                    </w:t>
      </w:r>
      <w:r w:rsidRPr="00E6597C">
        <w:rPr>
          <w:rFonts w:ascii="GHEA Grapalat" w:hAnsi="GHEA Grapalat" w:cs="Sylfaen"/>
          <w:vertAlign w:val="superscript"/>
          <w:lang w:val="hy-AM"/>
        </w:rPr>
        <w:t>մասնակցի անվանում</w:t>
      </w:r>
    </w:p>
    <w:p w:rsidR="00D43703" w:rsidRDefault="00D43703" w:rsidP="00D43703">
      <w:pPr>
        <w:ind w:firstLine="708"/>
        <w:jc w:val="both"/>
        <w:rPr>
          <w:rFonts w:ascii="GHEA Grapalat" w:hAnsi="GHEA Grapalat" w:cs="Sylfaen"/>
          <w:sz w:val="20"/>
          <w:lang w:val="hy-AM"/>
        </w:rPr>
      </w:pPr>
      <w:r w:rsidRPr="00E6597C">
        <w:rPr>
          <w:rFonts w:ascii="GHEA Grapalat" w:hAnsi="GHEA Grapalat" w:cs="Arial"/>
          <w:sz w:val="20"/>
          <w:szCs w:val="20"/>
          <w:lang w:val="es-ES"/>
        </w:rPr>
        <w:t>1</w:t>
      </w:r>
      <w:r w:rsidR="00CC7AD6">
        <w:rPr>
          <w:rFonts w:ascii="GHEA Grapalat" w:hAnsi="GHEA Grapalat" w:cs="Arial"/>
          <w:sz w:val="20"/>
          <w:szCs w:val="20"/>
          <w:lang w:val="es-ES"/>
        </w:rPr>
        <w:t>) բավարարում է «</w:t>
      </w:r>
      <w:r w:rsidR="00CC7AD6">
        <w:rPr>
          <w:rFonts w:ascii="Sylfaen" w:hAnsi="Sylfaen" w:cs="Arial"/>
          <w:sz w:val="20"/>
          <w:szCs w:val="20"/>
          <w:lang w:val="ru-RU"/>
        </w:rPr>
        <w:t>ԳՀԱՇՁԲ</w:t>
      </w:r>
      <w:r w:rsidR="002E0B3B">
        <w:rPr>
          <w:rFonts w:ascii="Sylfaen" w:hAnsi="Sylfaen" w:cs="Arial"/>
          <w:sz w:val="20"/>
          <w:szCs w:val="20"/>
          <w:lang w:val="es-ES"/>
        </w:rPr>
        <w:t xml:space="preserve"> – 20/4</w:t>
      </w:r>
      <w:r w:rsidR="00CC7AD6">
        <w:rPr>
          <w:rFonts w:ascii="GHEA Grapalat" w:hAnsi="GHEA Grapalat" w:cs="Arial"/>
          <w:sz w:val="20"/>
          <w:szCs w:val="20"/>
          <w:lang w:val="es-ES"/>
        </w:rPr>
        <w:t xml:space="preserve">»  ծածկագրով  </w:t>
      </w:r>
      <w:r w:rsidR="00CC7AD6">
        <w:rPr>
          <w:rFonts w:ascii="Sylfaen" w:hAnsi="Sylfaen" w:cs="Arial"/>
          <w:sz w:val="20"/>
          <w:szCs w:val="20"/>
          <w:lang w:val="ru-RU"/>
        </w:rPr>
        <w:t>գնանշման</w:t>
      </w:r>
      <w:r w:rsidR="00CC7AD6" w:rsidRPr="00CC7AD6">
        <w:rPr>
          <w:rFonts w:ascii="Sylfaen" w:hAnsi="Sylfaen" w:cs="Arial"/>
          <w:sz w:val="20"/>
          <w:szCs w:val="20"/>
          <w:lang w:val="es-ES"/>
        </w:rPr>
        <w:t xml:space="preserve">  </w:t>
      </w:r>
      <w:r w:rsidR="00CC7AD6">
        <w:rPr>
          <w:rFonts w:ascii="Sylfaen" w:hAnsi="Sylfaen" w:cs="Arial"/>
          <w:sz w:val="20"/>
          <w:szCs w:val="20"/>
          <w:lang w:val="ru-RU"/>
        </w:rPr>
        <w:t>հարցման</w:t>
      </w:r>
      <w:r w:rsidR="00CC7AD6" w:rsidRPr="00CC7AD6">
        <w:rPr>
          <w:rFonts w:ascii="Sylfaen" w:hAnsi="Sylfaen" w:cs="Arial"/>
          <w:sz w:val="20"/>
          <w:szCs w:val="20"/>
          <w:lang w:val="es-ES"/>
        </w:rPr>
        <w:t xml:space="preserve">  </w:t>
      </w:r>
      <w:r w:rsidR="00CC7AD6">
        <w:rPr>
          <w:rFonts w:ascii="Sylfaen" w:hAnsi="Sylfaen" w:cs="Arial"/>
          <w:sz w:val="20"/>
          <w:szCs w:val="20"/>
          <w:lang w:val="ru-RU"/>
        </w:rPr>
        <w:t>ընթացակարգի</w:t>
      </w:r>
      <w:r w:rsidRPr="00E6597C">
        <w:rPr>
          <w:rFonts w:ascii="GHEA Grapalat" w:hAnsi="GHEA Grapalat" w:cs="Arial"/>
          <w:sz w:val="20"/>
          <w:szCs w:val="20"/>
          <w:lang w:val="es-ES"/>
        </w:rPr>
        <w:t xml:space="preserve"> հրավերով սահմանված մասնակցության իրավունքի պահանջներին </w:t>
      </w:r>
      <w:r w:rsidRPr="00E6597C">
        <w:rPr>
          <w:rFonts w:ascii="GHEA Grapalat" w:hAnsi="GHEA Grapalat" w:cs="Arial"/>
          <w:sz w:val="20"/>
          <w:szCs w:val="20"/>
          <w:lang w:val="hy-AM"/>
        </w:rPr>
        <w:t xml:space="preserve"> և </w:t>
      </w:r>
      <w:r w:rsidRPr="00E6597C">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70498E">
        <w:rPr>
          <w:rFonts w:ascii="GHEA Grapalat" w:hAnsi="GHEA Grapalat" w:cs="Sylfaen"/>
          <w:sz w:val="20"/>
          <w:lang w:val="es-ES"/>
        </w:rPr>
        <w:t>.</w:t>
      </w:r>
      <w:r w:rsidRPr="00E6597C">
        <w:rPr>
          <w:rFonts w:ascii="GHEA Grapalat" w:hAnsi="GHEA Grapalat" w:cs="Sylfaen"/>
          <w:sz w:val="20"/>
          <w:lang w:val="hy-AM"/>
        </w:rPr>
        <w:t xml:space="preserve"> </w:t>
      </w:r>
    </w:p>
    <w:p w:rsidR="00D43703" w:rsidRPr="00E6597C" w:rsidRDefault="00D43703" w:rsidP="00D43703">
      <w:pPr>
        <w:ind w:firstLine="708"/>
        <w:jc w:val="both"/>
        <w:rPr>
          <w:rFonts w:ascii="GHEA Grapalat" w:hAnsi="GHEA Grapalat" w:cs="Arial"/>
          <w:sz w:val="22"/>
          <w:szCs w:val="22"/>
          <w:lang w:val="es-ES"/>
        </w:rPr>
      </w:pPr>
      <w:r w:rsidRPr="00E6597C">
        <w:rPr>
          <w:rFonts w:ascii="GHEA Grapalat" w:hAnsi="GHEA Grapalat" w:cs="Arial"/>
          <w:sz w:val="20"/>
          <w:szCs w:val="20"/>
          <w:lang w:val="hy-AM"/>
        </w:rPr>
        <w:t>2</w:t>
      </w:r>
      <w:r w:rsidRPr="00E6597C">
        <w:rPr>
          <w:rFonts w:ascii="GHEA Grapalat" w:hAnsi="GHEA Grapalat" w:cs="Arial"/>
          <w:sz w:val="20"/>
          <w:szCs w:val="20"/>
          <w:lang w:val="es-ES"/>
        </w:rPr>
        <w:t xml:space="preserve">) </w:t>
      </w:r>
      <w:r w:rsidRPr="00E6597C">
        <w:rPr>
          <w:rFonts w:ascii="GHEA Grapalat" w:hAnsi="GHEA Grapalat"/>
          <w:lang w:val="es-ES"/>
        </w:rPr>
        <w:t>«</w:t>
      </w:r>
      <w:r w:rsidR="002E0B3B">
        <w:rPr>
          <w:rFonts w:ascii="Sylfaen" w:hAnsi="Sylfaen" w:cs="Sylfaen"/>
          <w:sz w:val="22"/>
          <w:szCs w:val="22"/>
          <w:lang w:val="hy-AM"/>
        </w:rPr>
        <w:t>ԳՀԱՇՁԲ – 20/</w:t>
      </w:r>
      <w:r w:rsidR="002E0B3B" w:rsidRPr="002E0B3B">
        <w:rPr>
          <w:rFonts w:ascii="Sylfaen" w:hAnsi="Sylfaen" w:cs="Sylfaen"/>
          <w:sz w:val="22"/>
          <w:szCs w:val="22"/>
          <w:lang w:val="hy-AM"/>
        </w:rPr>
        <w:t>4</w:t>
      </w:r>
      <w:r w:rsidRPr="00E6597C">
        <w:rPr>
          <w:rFonts w:ascii="GHEA Grapalat" w:hAnsi="GHEA Grapalat"/>
          <w:lang w:val="es-ES"/>
        </w:rPr>
        <w:t>»</w:t>
      </w:r>
      <w:r w:rsidRPr="00E6597C">
        <w:rPr>
          <w:rFonts w:ascii="GHEA Grapalat" w:hAnsi="GHEA Grapalat" w:cs="Sylfaen"/>
          <w:sz w:val="22"/>
          <w:szCs w:val="22"/>
          <w:lang w:val="hy-AM"/>
        </w:rPr>
        <w:t xml:space="preserve">*  </w:t>
      </w:r>
      <w:r w:rsidR="00CC7AD6">
        <w:rPr>
          <w:rFonts w:ascii="GHEA Grapalat" w:hAnsi="GHEA Grapalat" w:cs="Arial"/>
          <w:sz w:val="20"/>
          <w:szCs w:val="20"/>
          <w:lang w:val="es-ES"/>
        </w:rPr>
        <w:t xml:space="preserve">ծածկագրով </w:t>
      </w:r>
      <w:r w:rsidR="00CC7AD6" w:rsidRPr="00CC7AD6">
        <w:rPr>
          <w:rFonts w:ascii="Sylfaen" w:hAnsi="Sylfaen" w:cs="Arial"/>
          <w:sz w:val="20"/>
          <w:szCs w:val="20"/>
          <w:lang w:val="hy-AM"/>
        </w:rPr>
        <w:t xml:space="preserve">գնանշման  հարցման  ընթացակարգին </w:t>
      </w:r>
      <w:r w:rsidRPr="00E6597C">
        <w:rPr>
          <w:rFonts w:ascii="GHEA Grapalat" w:hAnsi="GHEA Grapalat" w:cs="Arial"/>
          <w:sz w:val="20"/>
          <w:szCs w:val="20"/>
          <w:lang w:val="es-ES"/>
        </w:rPr>
        <w:t xml:space="preserve"> մասնակցելու շրջանակում`</w:t>
      </w:r>
      <w:r w:rsidRPr="00E6597C">
        <w:rPr>
          <w:rFonts w:ascii="GHEA Grapalat" w:hAnsi="GHEA Grapalat" w:cs="Sylfaen"/>
          <w:sz w:val="22"/>
          <w:szCs w:val="22"/>
          <w:lang w:val="es-ES"/>
        </w:rPr>
        <w:t xml:space="preserve">  </w:t>
      </w:r>
    </w:p>
    <w:p w:rsidR="00D43703" w:rsidRPr="00E6597C" w:rsidRDefault="00D43703" w:rsidP="00D43703">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D43703" w:rsidRPr="00E6597C" w:rsidRDefault="00D43703" w:rsidP="00D43703">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rsidR="00D43703" w:rsidRPr="00E6597C" w:rsidRDefault="00D43703" w:rsidP="00D43703">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D43703" w:rsidRPr="00E6597C" w:rsidRDefault="00D43703" w:rsidP="00D43703">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rsidR="00D43703" w:rsidRPr="00E6597C" w:rsidRDefault="00D43703" w:rsidP="00D43703">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D43703" w:rsidRPr="00E6597C" w:rsidRDefault="00D43703" w:rsidP="00D43703">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rsidR="00D43703" w:rsidRPr="00E6597C" w:rsidRDefault="00D43703" w:rsidP="00D43703">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D43703" w:rsidRPr="00E6597C" w:rsidRDefault="00D43703" w:rsidP="00D43703">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D43703" w:rsidRPr="00E6597C" w:rsidRDefault="00D43703" w:rsidP="00D43703">
      <w:pPr>
        <w:numPr>
          <w:ilvl w:val="0"/>
          <w:numId w:val="18"/>
        </w:numPr>
        <w:ind w:left="0" w:firstLine="720"/>
        <w:jc w:val="both"/>
        <w:rPr>
          <w:rFonts w:ascii="GHEA Grapalat" w:hAnsi="GHEA Grapalat" w:cs="Sylfaen"/>
          <w:sz w:val="20"/>
          <w:lang w:val="es-ES"/>
        </w:rPr>
      </w:pPr>
      <w:r w:rsidRPr="00E6597C">
        <w:rPr>
          <w:rFonts w:ascii="GHEA Grapalat" w:hAnsi="GHEA Grapalat" w:cs="Arial"/>
          <w:sz w:val="20"/>
          <w:szCs w:val="20"/>
          <w:lang w:val="es-ES"/>
        </w:rPr>
        <w:t>ստորև ներկայացնում է հայտը ներկայացնելու օրվա դրությամբ ա</w:t>
      </w:r>
      <w:r w:rsidRPr="00E6597C">
        <w:rPr>
          <w:rFonts w:ascii="GHEA Grapalat" w:hAnsi="GHEA Grapalat" w:cs="Sylfaen"/>
          <w:sz w:val="20"/>
        </w:rPr>
        <w:t>յն</w:t>
      </w:r>
      <w:r w:rsidRPr="00E6597C">
        <w:rPr>
          <w:rFonts w:ascii="GHEA Grapalat" w:hAnsi="GHEA Grapalat" w:cs="Sylfaen"/>
          <w:sz w:val="20"/>
          <w:lang w:val="es-ES"/>
        </w:rPr>
        <w:t xml:space="preserve"> </w:t>
      </w:r>
      <w:r w:rsidRPr="00E6597C">
        <w:rPr>
          <w:rFonts w:ascii="GHEA Grapalat" w:hAnsi="GHEA Grapalat" w:cs="Sylfaen"/>
          <w:sz w:val="20"/>
        </w:rPr>
        <w:t>ֆիզիկական</w:t>
      </w:r>
      <w:r w:rsidRPr="00E6597C">
        <w:rPr>
          <w:rFonts w:ascii="GHEA Grapalat" w:hAnsi="GHEA Grapalat" w:cs="Sylfaen"/>
          <w:sz w:val="20"/>
          <w:lang w:val="es-ES"/>
        </w:rPr>
        <w:t xml:space="preserve"> </w:t>
      </w:r>
      <w:r w:rsidRPr="00E6597C">
        <w:rPr>
          <w:rFonts w:ascii="GHEA Grapalat" w:hAnsi="GHEA Grapalat" w:cs="Sylfaen"/>
          <w:sz w:val="20"/>
        </w:rPr>
        <w:t>անձի</w:t>
      </w:r>
      <w:r w:rsidRPr="00E6597C">
        <w:rPr>
          <w:rFonts w:ascii="GHEA Grapalat" w:hAnsi="GHEA Grapalat" w:cs="Sylfaen"/>
          <w:sz w:val="20"/>
          <w:lang w:val="es-ES"/>
        </w:rPr>
        <w:t xml:space="preserve"> (</w:t>
      </w:r>
      <w:r w:rsidRPr="00E6597C">
        <w:rPr>
          <w:rFonts w:ascii="GHEA Grapalat" w:hAnsi="GHEA Grapalat" w:cs="Sylfaen"/>
          <w:sz w:val="20"/>
        </w:rPr>
        <w:t>անձանց</w:t>
      </w:r>
      <w:r w:rsidRPr="00E6597C">
        <w:rPr>
          <w:rFonts w:ascii="GHEA Grapalat" w:hAnsi="GHEA Grapalat" w:cs="Sylfaen"/>
          <w:sz w:val="20"/>
          <w:lang w:val="es-ES"/>
        </w:rPr>
        <w:t xml:space="preserve">) </w:t>
      </w:r>
      <w:r w:rsidRPr="00E6597C">
        <w:rPr>
          <w:rFonts w:ascii="GHEA Grapalat" w:hAnsi="GHEA Grapalat" w:cs="Sylfaen"/>
          <w:sz w:val="20"/>
        </w:rPr>
        <w:t>տվյալները</w:t>
      </w:r>
      <w:r w:rsidRPr="00E6597C">
        <w:rPr>
          <w:rFonts w:ascii="GHEA Grapalat" w:hAnsi="GHEA Grapalat" w:cs="Sylfaen"/>
          <w:sz w:val="20"/>
          <w:lang w:val="es-ES"/>
        </w:rPr>
        <w:t xml:space="preserve">, </w:t>
      </w:r>
      <w:r w:rsidRPr="00E6597C">
        <w:rPr>
          <w:rFonts w:ascii="GHEA Grapalat" w:hAnsi="GHEA Grapalat" w:cs="Sylfaen"/>
          <w:sz w:val="20"/>
        </w:rPr>
        <w:t>ով</w:t>
      </w:r>
      <w:r w:rsidRPr="00E6597C">
        <w:rPr>
          <w:rFonts w:ascii="GHEA Grapalat" w:hAnsi="GHEA Grapalat" w:cs="Sylfaen"/>
          <w:sz w:val="20"/>
          <w:lang w:val="es-ES"/>
        </w:rPr>
        <w:t xml:space="preserve"> </w:t>
      </w:r>
      <w:r w:rsidRPr="00E6597C">
        <w:rPr>
          <w:rFonts w:ascii="GHEA Grapalat" w:hAnsi="GHEA Grapalat" w:cs="Sylfaen"/>
          <w:sz w:val="20"/>
        </w:rPr>
        <w:t>ուղղակի</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անուղղակի</w:t>
      </w:r>
      <w:r w:rsidRPr="00E6597C">
        <w:rPr>
          <w:rFonts w:ascii="GHEA Grapalat" w:hAnsi="GHEA Grapalat" w:cs="Sylfaen"/>
          <w:sz w:val="20"/>
          <w:lang w:val="es-ES"/>
        </w:rPr>
        <w:t xml:space="preserve"> </w:t>
      </w:r>
      <w:r w:rsidRPr="00E6597C">
        <w:rPr>
          <w:rFonts w:ascii="GHEA Grapalat" w:hAnsi="GHEA Grapalat" w:cs="Sylfaen"/>
          <w:sz w:val="20"/>
        </w:rPr>
        <w:t>ունի</w:t>
      </w:r>
      <w:r w:rsidRPr="00E6597C">
        <w:rPr>
          <w:rFonts w:ascii="GHEA Grapalat" w:hAnsi="GHEA Grapalat" w:cs="Sylfaen"/>
          <w:sz w:val="20"/>
          <w:lang w:val="es-ES"/>
        </w:rPr>
        <w:t xml:space="preserve"> </w:t>
      </w:r>
      <w:r w:rsidRPr="00E6597C">
        <w:rPr>
          <w:rFonts w:ascii="GHEA Grapalat" w:hAnsi="GHEA Grapalat" w:cs="Sylfaen"/>
          <w:sz w:val="20"/>
        </w:rPr>
        <w:t>մասնակցի</w:t>
      </w:r>
      <w:r w:rsidRPr="00E6597C">
        <w:rPr>
          <w:rFonts w:ascii="GHEA Grapalat" w:hAnsi="GHEA Grapalat" w:cs="Sylfaen"/>
          <w:sz w:val="20"/>
          <w:lang w:val="es-ES"/>
        </w:rPr>
        <w:t xml:space="preserve"> </w:t>
      </w:r>
      <w:r w:rsidRPr="00E6597C">
        <w:rPr>
          <w:rFonts w:ascii="GHEA Grapalat" w:hAnsi="GHEA Grapalat" w:cs="Sylfaen"/>
          <w:sz w:val="20"/>
        </w:rPr>
        <w:t>կանոնադրական</w:t>
      </w:r>
      <w:r w:rsidRPr="00E6597C">
        <w:rPr>
          <w:rFonts w:ascii="GHEA Grapalat" w:hAnsi="GHEA Grapalat" w:cs="Sylfaen"/>
          <w:sz w:val="20"/>
          <w:lang w:val="es-ES"/>
        </w:rPr>
        <w:t xml:space="preserve"> </w:t>
      </w:r>
      <w:r w:rsidRPr="00E6597C">
        <w:rPr>
          <w:rFonts w:ascii="GHEA Grapalat" w:hAnsi="GHEA Grapalat" w:cs="Sylfaen"/>
          <w:sz w:val="20"/>
        </w:rPr>
        <w:t>կապիտալում</w:t>
      </w:r>
      <w:r w:rsidRPr="00E6597C">
        <w:rPr>
          <w:rFonts w:ascii="GHEA Grapalat" w:hAnsi="GHEA Grapalat" w:cs="Sylfaen"/>
          <w:sz w:val="20"/>
          <w:lang w:val="es-ES"/>
        </w:rPr>
        <w:t xml:space="preserve"> </w:t>
      </w:r>
      <w:r w:rsidRPr="00E6597C">
        <w:rPr>
          <w:rFonts w:ascii="GHEA Grapalat" w:hAnsi="GHEA Grapalat" w:cs="Sylfaen"/>
          <w:sz w:val="20"/>
        </w:rPr>
        <w:t>քվեարկող</w:t>
      </w:r>
      <w:r w:rsidRPr="00E6597C">
        <w:rPr>
          <w:rFonts w:ascii="GHEA Grapalat" w:hAnsi="GHEA Grapalat" w:cs="Sylfaen"/>
          <w:sz w:val="20"/>
          <w:lang w:val="es-ES"/>
        </w:rPr>
        <w:t xml:space="preserve"> </w:t>
      </w:r>
      <w:r w:rsidRPr="00E6597C">
        <w:rPr>
          <w:rFonts w:ascii="GHEA Grapalat" w:hAnsi="GHEA Grapalat" w:cs="Sylfaen"/>
          <w:sz w:val="20"/>
        </w:rPr>
        <w:t>բաժնետոմսերի</w:t>
      </w:r>
      <w:r w:rsidRPr="00E6597C">
        <w:rPr>
          <w:rFonts w:ascii="GHEA Grapalat" w:hAnsi="GHEA Grapalat" w:cs="Sylfaen"/>
          <w:sz w:val="20"/>
          <w:lang w:val="es-ES"/>
        </w:rPr>
        <w:t xml:space="preserve"> (</w:t>
      </w:r>
      <w:r w:rsidRPr="00E6597C">
        <w:rPr>
          <w:rFonts w:ascii="GHEA Grapalat" w:hAnsi="GHEA Grapalat" w:cs="Sylfaen"/>
          <w:sz w:val="20"/>
        </w:rPr>
        <w:t>բաժնեմասերի</w:t>
      </w:r>
      <w:r w:rsidRPr="00E6597C">
        <w:rPr>
          <w:rFonts w:ascii="GHEA Grapalat" w:hAnsi="GHEA Grapalat" w:cs="Sylfaen"/>
          <w:sz w:val="20"/>
          <w:lang w:val="es-ES"/>
        </w:rPr>
        <w:t xml:space="preserve">, </w:t>
      </w:r>
      <w:r w:rsidRPr="00E6597C">
        <w:rPr>
          <w:rFonts w:ascii="GHEA Grapalat" w:hAnsi="GHEA Grapalat" w:cs="Sylfaen"/>
          <w:sz w:val="20"/>
        </w:rPr>
        <w:t>փայերի</w:t>
      </w:r>
      <w:r w:rsidRPr="00E6597C">
        <w:rPr>
          <w:rFonts w:ascii="GHEA Grapalat" w:hAnsi="GHEA Grapalat" w:cs="Sylfaen"/>
          <w:sz w:val="20"/>
          <w:lang w:val="es-ES"/>
        </w:rPr>
        <w:t xml:space="preserve">) </w:t>
      </w:r>
      <w:r w:rsidRPr="00E6597C">
        <w:rPr>
          <w:rFonts w:ascii="GHEA Grapalat" w:hAnsi="GHEA Grapalat" w:cs="Sylfaen"/>
          <w:sz w:val="20"/>
        </w:rPr>
        <w:t>ավել</w:t>
      </w:r>
      <w:r w:rsidRPr="00E6597C">
        <w:rPr>
          <w:rFonts w:ascii="GHEA Grapalat" w:hAnsi="GHEA Grapalat" w:cs="Sylfaen"/>
          <w:sz w:val="20"/>
          <w:lang w:val="es-ES"/>
        </w:rPr>
        <w:t xml:space="preserve"> </w:t>
      </w:r>
      <w:r w:rsidRPr="00E6597C">
        <w:rPr>
          <w:rFonts w:ascii="GHEA Grapalat" w:hAnsi="GHEA Grapalat" w:cs="Sylfaen"/>
          <w:sz w:val="20"/>
        </w:rPr>
        <w:t>քան</w:t>
      </w:r>
      <w:r w:rsidRPr="00E6597C">
        <w:rPr>
          <w:rFonts w:ascii="GHEA Grapalat" w:hAnsi="GHEA Grapalat" w:cs="Sylfaen"/>
          <w:sz w:val="20"/>
          <w:lang w:val="es-ES"/>
        </w:rPr>
        <w:t xml:space="preserve"> </w:t>
      </w:r>
      <w:r w:rsidRPr="00E6597C">
        <w:rPr>
          <w:rFonts w:ascii="GHEA Grapalat" w:hAnsi="GHEA Grapalat" w:cs="Sylfaen"/>
          <w:sz w:val="20"/>
        </w:rPr>
        <w:t>տաս</w:t>
      </w:r>
      <w:r w:rsidRPr="00E6597C">
        <w:rPr>
          <w:rFonts w:ascii="GHEA Grapalat" w:hAnsi="GHEA Grapalat" w:cs="Sylfaen"/>
          <w:sz w:val="20"/>
          <w:lang w:val="es-ES"/>
        </w:rPr>
        <w:t xml:space="preserve"> </w:t>
      </w:r>
      <w:r w:rsidRPr="00E6597C">
        <w:rPr>
          <w:rFonts w:ascii="GHEA Grapalat" w:hAnsi="GHEA Grapalat" w:cs="Sylfaen"/>
          <w:sz w:val="20"/>
        </w:rPr>
        <w:t>տոկոսը</w:t>
      </w:r>
      <w:r w:rsidRPr="00E6597C">
        <w:rPr>
          <w:rFonts w:ascii="GHEA Grapalat" w:hAnsi="GHEA Grapalat" w:cs="Sylfaen"/>
          <w:sz w:val="20"/>
          <w:lang w:val="es-ES"/>
        </w:rPr>
        <w:t xml:space="preserve">, </w:t>
      </w:r>
      <w:r w:rsidRPr="00E6597C">
        <w:rPr>
          <w:rFonts w:ascii="GHEA Grapalat" w:hAnsi="GHEA Grapalat" w:cs="Sylfaen"/>
          <w:sz w:val="20"/>
        </w:rPr>
        <w:t>ներառյալ</w:t>
      </w:r>
      <w:r w:rsidRPr="00E6597C">
        <w:rPr>
          <w:rFonts w:ascii="GHEA Grapalat" w:hAnsi="GHEA Grapalat" w:cs="Sylfaen"/>
          <w:sz w:val="20"/>
          <w:lang w:val="es-ES"/>
        </w:rPr>
        <w:t xml:space="preserve"> </w:t>
      </w:r>
      <w:r w:rsidRPr="00E6597C">
        <w:rPr>
          <w:rFonts w:ascii="GHEA Grapalat" w:hAnsi="GHEA Grapalat" w:cs="Sylfaen"/>
          <w:sz w:val="20"/>
        </w:rPr>
        <w:t>ըստ</w:t>
      </w:r>
      <w:r w:rsidRPr="00E6597C">
        <w:rPr>
          <w:rFonts w:ascii="GHEA Grapalat" w:hAnsi="GHEA Grapalat" w:cs="Sylfaen"/>
          <w:sz w:val="20"/>
          <w:lang w:val="es-ES"/>
        </w:rPr>
        <w:t xml:space="preserve"> </w:t>
      </w:r>
      <w:r w:rsidRPr="00E6597C">
        <w:rPr>
          <w:rFonts w:ascii="GHEA Grapalat" w:hAnsi="GHEA Grapalat" w:cs="Sylfaen"/>
          <w:sz w:val="20"/>
        </w:rPr>
        <w:t>ներկայացնողի</w:t>
      </w:r>
      <w:r w:rsidRPr="00E6597C">
        <w:rPr>
          <w:rFonts w:ascii="GHEA Grapalat" w:hAnsi="GHEA Grapalat" w:cs="Sylfaen"/>
          <w:sz w:val="20"/>
          <w:lang w:val="es-ES"/>
        </w:rPr>
        <w:t xml:space="preserve"> </w:t>
      </w:r>
      <w:r w:rsidRPr="00E6597C">
        <w:rPr>
          <w:rFonts w:ascii="GHEA Grapalat" w:hAnsi="GHEA Grapalat" w:cs="Sylfaen"/>
          <w:sz w:val="20"/>
        </w:rPr>
        <w:t>բաժնետոմսերը</w:t>
      </w:r>
      <w:r w:rsidRPr="00E6597C">
        <w:rPr>
          <w:rFonts w:ascii="GHEA Grapalat" w:hAnsi="GHEA Grapalat" w:cs="Sylfaen"/>
          <w:sz w:val="20"/>
          <w:lang w:val="es-ES"/>
        </w:rPr>
        <w:t xml:space="preserve">, </w:t>
      </w:r>
      <w:r w:rsidRPr="00E6597C">
        <w:rPr>
          <w:rFonts w:ascii="GHEA Grapalat" w:hAnsi="GHEA Grapalat" w:cs="Sylfaen"/>
          <w:sz w:val="20"/>
        </w:rPr>
        <w:lastRenderedPageBreak/>
        <w:t>կամ</w:t>
      </w:r>
      <w:r w:rsidRPr="00E6597C">
        <w:rPr>
          <w:rFonts w:ascii="GHEA Grapalat" w:hAnsi="GHEA Grapalat" w:cs="Sylfaen"/>
          <w:sz w:val="20"/>
          <w:lang w:val="es-ES"/>
        </w:rPr>
        <w:t xml:space="preserve"> </w:t>
      </w:r>
      <w:r w:rsidRPr="00E6597C">
        <w:rPr>
          <w:rFonts w:ascii="GHEA Grapalat" w:hAnsi="GHEA Grapalat" w:cs="Sylfaen"/>
          <w:sz w:val="20"/>
        </w:rPr>
        <w:t>այն</w:t>
      </w:r>
      <w:r w:rsidRPr="00E6597C">
        <w:rPr>
          <w:rFonts w:ascii="GHEA Grapalat" w:hAnsi="GHEA Grapalat" w:cs="Sylfaen"/>
          <w:sz w:val="20"/>
          <w:lang w:val="es-ES"/>
        </w:rPr>
        <w:t xml:space="preserve"> </w:t>
      </w:r>
      <w:r w:rsidRPr="00E6597C">
        <w:rPr>
          <w:rFonts w:ascii="GHEA Grapalat" w:hAnsi="GHEA Grapalat" w:cs="Sylfaen"/>
          <w:sz w:val="20"/>
        </w:rPr>
        <w:t>անձի</w:t>
      </w:r>
      <w:r w:rsidRPr="00E6597C">
        <w:rPr>
          <w:rFonts w:ascii="GHEA Grapalat" w:hAnsi="GHEA Grapalat" w:cs="Sylfaen"/>
          <w:sz w:val="20"/>
          <w:lang w:val="es-ES"/>
        </w:rPr>
        <w:t xml:space="preserve"> (</w:t>
      </w:r>
      <w:r w:rsidRPr="00E6597C">
        <w:rPr>
          <w:rFonts w:ascii="GHEA Grapalat" w:hAnsi="GHEA Grapalat" w:cs="Sylfaen"/>
          <w:sz w:val="20"/>
        </w:rPr>
        <w:t>անձանց</w:t>
      </w:r>
      <w:r w:rsidRPr="00E6597C">
        <w:rPr>
          <w:rFonts w:ascii="GHEA Grapalat" w:hAnsi="GHEA Grapalat" w:cs="Sylfaen"/>
          <w:sz w:val="20"/>
          <w:lang w:val="es-ES"/>
        </w:rPr>
        <w:t xml:space="preserve">) </w:t>
      </w:r>
      <w:r w:rsidRPr="00E6597C">
        <w:rPr>
          <w:rFonts w:ascii="GHEA Grapalat" w:hAnsi="GHEA Grapalat" w:cs="Sylfaen"/>
          <w:sz w:val="20"/>
        </w:rPr>
        <w:t>տվյալները</w:t>
      </w:r>
      <w:r w:rsidRPr="00E6597C">
        <w:rPr>
          <w:rFonts w:ascii="GHEA Grapalat" w:hAnsi="GHEA Grapalat" w:cs="Sylfaen"/>
          <w:sz w:val="20"/>
          <w:lang w:val="es-ES"/>
        </w:rPr>
        <w:t xml:space="preserve">, </w:t>
      </w:r>
      <w:r w:rsidRPr="00E6597C">
        <w:rPr>
          <w:rFonts w:ascii="GHEA Grapalat" w:hAnsi="GHEA Grapalat" w:cs="Sylfaen"/>
          <w:sz w:val="20"/>
        </w:rPr>
        <w:t>ով</w:t>
      </w:r>
      <w:r w:rsidRPr="00E6597C">
        <w:rPr>
          <w:rFonts w:ascii="GHEA Grapalat" w:hAnsi="GHEA Grapalat" w:cs="Sylfaen"/>
          <w:sz w:val="20"/>
          <w:lang w:val="es-ES"/>
        </w:rPr>
        <w:t xml:space="preserve"> </w:t>
      </w:r>
      <w:r w:rsidRPr="00E6597C">
        <w:rPr>
          <w:rFonts w:ascii="GHEA Grapalat" w:hAnsi="GHEA Grapalat" w:cs="Sylfaen"/>
          <w:sz w:val="20"/>
        </w:rPr>
        <w:t>իրավունք</w:t>
      </w:r>
      <w:r w:rsidRPr="00E6597C">
        <w:rPr>
          <w:rFonts w:ascii="GHEA Grapalat" w:hAnsi="GHEA Grapalat" w:cs="Sylfaen"/>
          <w:sz w:val="20"/>
          <w:lang w:val="es-ES"/>
        </w:rPr>
        <w:t xml:space="preserve"> </w:t>
      </w:r>
      <w:r w:rsidRPr="00E6597C">
        <w:rPr>
          <w:rFonts w:ascii="GHEA Grapalat" w:hAnsi="GHEA Grapalat" w:cs="Sylfaen"/>
          <w:sz w:val="20"/>
        </w:rPr>
        <w:t>ունի</w:t>
      </w:r>
      <w:r w:rsidRPr="00E6597C">
        <w:rPr>
          <w:rFonts w:ascii="GHEA Grapalat" w:hAnsi="GHEA Grapalat" w:cs="Sylfaen"/>
          <w:sz w:val="20"/>
          <w:lang w:val="es-ES"/>
        </w:rPr>
        <w:t xml:space="preserve"> </w:t>
      </w:r>
      <w:r w:rsidRPr="00E6597C">
        <w:rPr>
          <w:rFonts w:ascii="GHEA Grapalat" w:hAnsi="GHEA Grapalat" w:cs="Sylfaen"/>
          <w:sz w:val="20"/>
        </w:rPr>
        <w:t>նշանակելու</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ազատելու</w:t>
      </w:r>
      <w:r w:rsidRPr="00E6597C">
        <w:rPr>
          <w:rFonts w:ascii="GHEA Grapalat" w:hAnsi="GHEA Grapalat" w:cs="Sylfaen"/>
          <w:sz w:val="20"/>
          <w:lang w:val="es-ES"/>
        </w:rPr>
        <w:t xml:space="preserve"> </w:t>
      </w:r>
      <w:r w:rsidRPr="00E6597C">
        <w:rPr>
          <w:rFonts w:ascii="GHEA Grapalat" w:hAnsi="GHEA Grapalat" w:cs="Sylfaen"/>
          <w:sz w:val="20"/>
        </w:rPr>
        <w:t>մասնակցի</w:t>
      </w:r>
      <w:r w:rsidRPr="00E6597C">
        <w:rPr>
          <w:rFonts w:ascii="GHEA Grapalat" w:hAnsi="GHEA Grapalat" w:cs="Sylfaen"/>
          <w:sz w:val="20"/>
          <w:lang w:val="es-ES"/>
        </w:rPr>
        <w:t xml:space="preserve"> </w:t>
      </w:r>
      <w:r w:rsidRPr="00E6597C">
        <w:rPr>
          <w:rFonts w:ascii="GHEA Grapalat" w:hAnsi="GHEA Grapalat" w:cs="Sylfaen"/>
          <w:sz w:val="20"/>
        </w:rPr>
        <w:t>գործադիր</w:t>
      </w:r>
      <w:r w:rsidRPr="00E6597C">
        <w:rPr>
          <w:rFonts w:ascii="GHEA Grapalat" w:hAnsi="GHEA Grapalat" w:cs="Sylfaen"/>
          <w:sz w:val="20"/>
          <w:lang w:val="es-ES"/>
        </w:rPr>
        <w:t xml:space="preserve"> </w:t>
      </w:r>
      <w:r w:rsidRPr="00E6597C">
        <w:rPr>
          <w:rFonts w:ascii="GHEA Grapalat" w:hAnsi="GHEA Grapalat" w:cs="Sylfaen"/>
          <w:sz w:val="20"/>
        </w:rPr>
        <w:t>մարմնի</w:t>
      </w:r>
      <w:r w:rsidRPr="00E6597C">
        <w:rPr>
          <w:rFonts w:ascii="GHEA Grapalat" w:hAnsi="GHEA Grapalat" w:cs="Sylfaen"/>
          <w:sz w:val="20"/>
          <w:lang w:val="es-ES"/>
        </w:rPr>
        <w:t xml:space="preserve"> </w:t>
      </w:r>
      <w:r w:rsidRPr="00E6597C">
        <w:rPr>
          <w:rFonts w:ascii="GHEA Grapalat" w:hAnsi="GHEA Grapalat" w:cs="Sylfaen"/>
          <w:sz w:val="20"/>
        </w:rPr>
        <w:t>անդամներին</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ստանում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մասնակցի</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իրականացվող</w:t>
      </w:r>
      <w:r w:rsidRPr="00E6597C">
        <w:rPr>
          <w:rFonts w:ascii="GHEA Grapalat" w:hAnsi="GHEA Grapalat" w:cs="Sylfaen"/>
          <w:sz w:val="20"/>
          <w:lang w:val="es-ES"/>
        </w:rPr>
        <w:t xml:space="preserve"> </w:t>
      </w:r>
      <w:r w:rsidRPr="00E6597C">
        <w:rPr>
          <w:rFonts w:ascii="GHEA Grapalat" w:hAnsi="GHEA Grapalat" w:cs="Sylfaen"/>
          <w:sz w:val="20"/>
        </w:rPr>
        <w:t>ձեռնարկատիրական</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այլ</w:t>
      </w:r>
      <w:r w:rsidRPr="00E6597C">
        <w:rPr>
          <w:rFonts w:ascii="GHEA Grapalat" w:hAnsi="GHEA Grapalat" w:cs="Sylfaen"/>
          <w:sz w:val="20"/>
          <w:lang w:val="es-ES"/>
        </w:rPr>
        <w:t xml:space="preserve"> </w:t>
      </w:r>
      <w:r w:rsidRPr="00E6597C">
        <w:rPr>
          <w:rFonts w:ascii="GHEA Grapalat" w:hAnsi="GHEA Grapalat" w:cs="Sylfaen"/>
          <w:sz w:val="20"/>
        </w:rPr>
        <w:t>գործունեության</w:t>
      </w:r>
      <w:r w:rsidRPr="00E6597C">
        <w:rPr>
          <w:rFonts w:ascii="GHEA Grapalat" w:hAnsi="GHEA Grapalat" w:cs="Sylfaen"/>
          <w:sz w:val="20"/>
          <w:lang w:val="es-ES"/>
        </w:rPr>
        <w:t xml:space="preserve"> </w:t>
      </w:r>
      <w:r w:rsidRPr="00E6597C">
        <w:rPr>
          <w:rFonts w:ascii="GHEA Grapalat" w:hAnsi="GHEA Grapalat" w:cs="Sylfaen"/>
          <w:sz w:val="20"/>
        </w:rPr>
        <w:t>արդյունքում</w:t>
      </w:r>
      <w:r w:rsidRPr="00E6597C">
        <w:rPr>
          <w:rFonts w:ascii="GHEA Grapalat" w:hAnsi="GHEA Grapalat" w:cs="Sylfaen"/>
          <w:sz w:val="20"/>
          <w:lang w:val="es-ES"/>
        </w:rPr>
        <w:t xml:space="preserve"> </w:t>
      </w:r>
      <w:r w:rsidRPr="00E6597C">
        <w:rPr>
          <w:rFonts w:ascii="GHEA Grapalat" w:hAnsi="GHEA Grapalat" w:cs="Sylfaen"/>
          <w:sz w:val="20"/>
        </w:rPr>
        <w:t>ստացված</w:t>
      </w:r>
      <w:r w:rsidRPr="00E6597C">
        <w:rPr>
          <w:rFonts w:ascii="GHEA Grapalat" w:hAnsi="GHEA Grapalat" w:cs="Sylfaen"/>
          <w:sz w:val="20"/>
          <w:lang w:val="es-ES"/>
        </w:rPr>
        <w:t xml:space="preserve"> </w:t>
      </w:r>
      <w:r w:rsidRPr="00E6597C">
        <w:rPr>
          <w:rFonts w:ascii="GHEA Grapalat" w:hAnsi="GHEA Grapalat" w:cs="Sylfaen"/>
          <w:sz w:val="20"/>
        </w:rPr>
        <w:t>շահույթի</w:t>
      </w:r>
      <w:r w:rsidRPr="00E6597C">
        <w:rPr>
          <w:rFonts w:ascii="GHEA Grapalat" w:hAnsi="GHEA Grapalat" w:cs="Sylfaen"/>
          <w:sz w:val="20"/>
          <w:lang w:val="es-ES"/>
        </w:rPr>
        <w:t xml:space="preserve"> </w:t>
      </w:r>
      <w:r w:rsidRPr="00E6597C">
        <w:rPr>
          <w:rFonts w:ascii="GHEA Grapalat" w:hAnsi="GHEA Grapalat" w:cs="Sylfaen"/>
          <w:sz w:val="20"/>
        </w:rPr>
        <w:t>տասնհինգ</w:t>
      </w:r>
      <w:r w:rsidRPr="00E6597C">
        <w:rPr>
          <w:rFonts w:ascii="GHEA Grapalat" w:hAnsi="GHEA Grapalat" w:cs="Sylfaen"/>
          <w:sz w:val="20"/>
          <w:lang w:val="es-ES"/>
        </w:rPr>
        <w:t xml:space="preserve"> </w:t>
      </w:r>
      <w:r w:rsidRPr="00E6597C">
        <w:rPr>
          <w:rFonts w:ascii="GHEA Grapalat" w:hAnsi="GHEA Grapalat" w:cs="Sylfaen"/>
          <w:sz w:val="20"/>
        </w:rPr>
        <w:t>տոկոսից</w:t>
      </w:r>
      <w:r w:rsidRPr="00E6597C">
        <w:rPr>
          <w:rFonts w:ascii="GHEA Grapalat" w:hAnsi="GHEA Grapalat" w:cs="Sylfaen"/>
          <w:sz w:val="20"/>
          <w:lang w:val="es-ES"/>
        </w:rPr>
        <w:t xml:space="preserve"> </w:t>
      </w:r>
      <w:r w:rsidRPr="00E6597C">
        <w:rPr>
          <w:rFonts w:ascii="GHEA Grapalat" w:hAnsi="GHEA Grapalat" w:cs="Sylfaen"/>
          <w:sz w:val="20"/>
        </w:rPr>
        <w:t>ավելին</w:t>
      </w:r>
      <w:r w:rsidRPr="00E6597C">
        <w:rPr>
          <w:rFonts w:ascii="GHEA Grapalat" w:hAnsi="GHEA Grapalat" w:cs="Sylfaen"/>
          <w:sz w:val="20"/>
          <w:lang w:val="es-ES"/>
        </w:rPr>
        <w:t xml:space="preserve"> (</w:t>
      </w:r>
      <w:r w:rsidRPr="00E6597C">
        <w:rPr>
          <w:rFonts w:ascii="GHEA Grapalat" w:hAnsi="GHEA Grapalat" w:cs="Sylfaen"/>
          <w:sz w:val="20"/>
        </w:rPr>
        <w:t>իրական</w:t>
      </w:r>
      <w:r w:rsidRPr="00E6597C">
        <w:rPr>
          <w:rFonts w:ascii="GHEA Grapalat" w:hAnsi="GHEA Grapalat" w:cs="Sylfaen"/>
          <w:sz w:val="20"/>
          <w:lang w:val="es-ES"/>
        </w:rPr>
        <w:t xml:space="preserve"> </w:t>
      </w:r>
      <w:r w:rsidRPr="00E6597C">
        <w:rPr>
          <w:rFonts w:ascii="GHEA Grapalat" w:hAnsi="GHEA Grapalat" w:cs="Sylfaen"/>
          <w:sz w:val="20"/>
        </w:rPr>
        <w:t>շահառուներ</w:t>
      </w:r>
      <w:r w:rsidRPr="00E6597C">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D43703" w:rsidRPr="007F7031" w:rsidTr="0070498E">
        <w:trPr>
          <w:jc w:val="center"/>
        </w:trPr>
        <w:tc>
          <w:tcPr>
            <w:tcW w:w="2570" w:type="dxa"/>
            <w:vAlign w:val="center"/>
          </w:tcPr>
          <w:p w:rsidR="00D43703" w:rsidRPr="00E6597C" w:rsidRDefault="00D43703" w:rsidP="0070498E">
            <w:pPr>
              <w:pStyle w:val="31"/>
              <w:spacing w:line="240" w:lineRule="auto"/>
              <w:ind w:firstLine="0"/>
              <w:jc w:val="center"/>
              <w:rPr>
                <w:rFonts w:ascii="GHEA Grapalat" w:hAnsi="GHEA Grapalat"/>
                <w:sz w:val="28"/>
                <w:vertAlign w:val="superscript"/>
                <w:lang w:val="es-ES"/>
              </w:rPr>
            </w:pPr>
            <w:r w:rsidRPr="00E6597C">
              <w:rPr>
                <w:rFonts w:ascii="GHEA Grapalat" w:hAnsi="GHEA Grapalat"/>
                <w:sz w:val="28"/>
                <w:vertAlign w:val="superscript"/>
              </w:rPr>
              <w:t>Անունը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Ազգանունը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Հայրանունը</w:t>
            </w:r>
          </w:p>
        </w:tc>
        <w:tc>
          <w:tcPr>
            <w:tcW w:w="3960" w:type="dxa"/>
            <w:vAlign w:val="center"/>
          </w:tcPr>
          <w:p w:rsidR="00D43703" w:rsidRPr="00E6597C" w:rsidRDefault="00D43703" w:rsidP="0070498E">
            <w:pPr>
              <w:pStyle w:val="31"/>
              <w:spacing w:line="240" w:lineRule="auto"/>
              <w:ind w:firstLine="0"/>
              <w:jc w:val="center"/>
              <w:rPr>
                <w:rFonts w:ascii="GHEA Grapalat" w:hAnsi="GHEA Grapalat"/>
                <w:sz w:val="28"/>
                <w:vertAlign w:val="superscript"/>
                <w:lang w:val="es-ES"/>
              </w:rPr>
            </w:pPr>
            <w:r w:rsidRPr="00E6597C">
              <w:rPr>
                <w:rFonts w:ascii="GHEA Grapalat" w:hAnsi="GHEA Grapalat"/>
                <w:sz w:val="28"/>
                <w:vertAlign w:val="superscript"/>
              </w:rPr>
              <w:t>ՀՀ</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քաղաքացիների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համար</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նույնականացման</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քարտի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կամ</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անձնագրի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կամ</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ՀՀ</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օրենսդրությամբ</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նախատեսված</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անձը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հաստատող</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փաստաթղթի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տեսակը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և</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համարը</w:t>
            </w:r>
            <w:r w:rsidRPr="00E6597C">
              <w:rPr>
                <w:rFonts w:ascii="GHEA Grapalat" w:hAnsi="GHEA Grapalat"/>
                <w:sz w:val="28"/>
                <w:vertAlign w:val="superscript"/>
                <w:lang w:val="es-ES"/>
              </w:rPr>
              <w:t xml:space="preserve"> </w:t>
            </w:r>
          </w:p>
        </w:tc>
        <w:tc>
          <w:tcPr>
            <w:tcW w:w="3370" w:type="dxa"/>
          </w:tcPr>
          <w:p w:rsidR="00D43703" w:rsidRPr="00E6597C" w:rsidRDefault="00D43703" w:rsidP="0070498E">
            <w:pPr>
              <w:pStyle w:val="31"/>
              <w:spacing w:line="240" w:lineRule="auto"/>
              <w:ind w:firstLine="0"/>
              <w:jc w:val="center"/>
              <w:rPr>
                <w:rFonts w:ascii="GHEA Grapalat" w:hAnsi="GHEA Grapalat"/>
                <w:sz w:val="28"/>
                <w:vertAlign w:val="superscript"/>
                <w:lang w:val="es-ES"/>
              </w:rPr>
            </w:pPr>
            <w:r w:rsidRPr="00E6597C">
              <w:rPr>
                <w:rFonts w:ascii="GHEA Grapalat" w:hAnsi="GHEA Grapalat"/>
                <w:sz w:val="28"/>
                <w:vertAlign w:val="superscript"/>
              </w:rPr>
              <w:t>Օտարերկրյա</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քաղաքացիների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համար</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համապատասխան</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երկրի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օրենսդրությամբ</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նախատեսված</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անձը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հաստատող</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փաստաթղթի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տեսակը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և</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համարը</w:t>
            </w:r>
            <w:r w:rsidRPr="00E6597C">
              <w:rPr>
                <w:rFonts w:ascii="GHEA Grapalat" w:hAnsi="GHEA Grapalat"/>
                <w:sz w:val="28"/>
                <w:vertAlign w:val="superscript"/>
                <w:lang w:val="es-ES"/>
              </w:rPr>
              <w:t xml:space="preserve"> </w:t>
            </w:r>
          </w:p>
        </w:tc>
      </w:tr>
      <w:tr w:rsidR="00D43703" w:rsidRPr="007F7031" w:rsidTr="0070498E">
        <w:trPr>
          <w:jc w:val="center"/>
        </w:trPr>
        <w:tc>
          <w:tcPr>
            <w:tcW w:w="2570" w:type="dxa"/>
            <w:vAlign w:val="center"/>
          </w:tcPr>
          <w:p w:rsidR="00D43703" w:rsidRPr="00E6597C" w:rsidRDefault="00D43703" w:rsidP="0070498E">
            <w:pPr>
              <w:pStyle w:val="31"/>
              <w:spacing w:line="240" w:lineRule="auto"/>
              <w:ind w:firstLine="0"/>
              <w:jc w:val="center"/>
              <w:rPr>
                <w:rFonts w:ascii="Sylfaen" w:hAnsi="Sylfaen"/>
                <w:sz w:val="26"/>
                <w:vertAlign w:val="superscript"/>
                <w:lang w:val="hy-AM"/>
              </w:rPr>
            </w:pPr>
          </w:p>
        </w:tc>
        <w:tc>
          <w:tcPr>
            <w:tcW w:w="3960" w:type="dxa"/>
            <w:vAlign w:val="center"/>
          </w:tcPr>
          <w:p w:rsidR="00D43703" w:rsidRPr="00E6597C" w:rsidRDefault="00D43703" w:rsidP="0070498E">
            <w:pPr>
              <w:pStyle w:val="31"/>
              <w:spacing w:line="240" w:lineRule="auto"/>
              <w:ind w:firstLine="0"/>
              <w:jc w:val="center"/>
              <w:rPr>
                <w:rFonts w:ascii="GHEA Grapalat" w:hAnsi="GHEA Grapalat"/>
                <w:sz w:val="26"/>
                <w:vertAlign w:val="superscript"/>
                <w:lang w:val="es-ES"/>
              </w:rPr>
            </w:pPr>
          </w:p>
        </w:tc>
        <w:tc>
          <w:tcPr>
            <w:tcW w:w="3370" w:type="dxa"/>
          </w:tcPr>
          <w:p w:rsidR="00D43703" w:rsidRPr="00E6597C" w:rsidRDefault="00D43703" w:rsidP="0070498E">
            <w:pPr>
              <w:pStyle w:val="31"/>
              <w:spacing w:line="240" w:lineRule="auto"/>
              <w:ind w:firstLine="0"/>
              <w:jc w:val="center"/>
              <w:rPr>
                <w:rFonts w:ascii="GHEA Grapalat" w:hAnsi="GHEA Grapalat"/>
                <w:sz w:val="26"/>
                <w:vertAlign w:val="superscript"/>
                <w:lang w:val="es-ES"/>
              </w:rPr>
            </w:pPr>
          </w:p>
        </w:tc>
      </w:tr>
      <w:tr w:rsidR="00D43703" w:rsidRPr="007F7031" w:rsidTr="0070498E">
        <w:trPr>
          <w:jc w:val="center"/>
        </w:trPr>
        <w:tc>
          <w:tcPr>
            <w:tcW w:w="2570" w:type="dxa"/>
            <w:vAlign w:val="center"/>
          </w:tcPr>
          <w:p w:rsidR="00D43703" w:rsidRPr="00E6597C" w:rsidRDefault="00D43703" w:rsidP="0070498E">
            <w:pPr>
              <w:pStyle w:val="31"/>
              <w:spacing w:line="240" w:lineRule="auto"/>
              <w:ind w:firstLine="0"/>
              <w:jc w:val="center"/>
              <w:rPr>
                <w:rFonts w:ascii="GHEA Grapalat" w:hAnsi="GHEA Grapalat"/>
                <w:sz w:val="26"/>
                <w:vertAlign w:val="superscript"/>
                <w:lang w:val="es-ES"/>
              </w:rPr>
            </w:pPr>
          </w:p>
        </w:tc>
        <w:tc>
          <w:tcPr>
            <w:tcW w:w="3960" w:type="dxa"/>
            <w:vAlign w:val="center"/>
          </w:tcPr>
          <w:p w:rsidR="00D43703" w:rsidRPr="00E6597C" w:rsidRDefault="00D43703" w:rsidP="0070498E">
            <w:pPr>
              <w:pStyle w:val="31"/>
              <w:spacing w:line="240" w:lineRule="auto"/>
              <w:ind w:firstLine="0"/>
              <w:jc w:val="center"/>
              <w:rPr>
                <w:rFonts w:ascii="GHEA Grapalat" w:hAnsi="GHEA Grapalat"/>
                <w:sz w:val="26"/>
                <w:vertAlign w:val="superscript"/>
                <w:lang w:val="es-ES"/>
              </w:rPr>
            </w:pPr>
          </w:p>
        </w:tc>
        <w:tc>
          <w:tcPr>
            <w:tcW w:w="3370" w:type="dxa"/>
          </w:tcPr>
          <w:p w:rsidR="00D43703" w:rsidRPr="00E6597C" w:rsidRDefault="00D43703" w:rsidP="0070498E">
            <w:pPr>
              <w:pStyle w:val="31"/>
              <w:spacing w:line="240" w:lineRule="auto"/>
              <w:ind w:firstLine="0"/>
              <w:jc w:val="center"/>
              <w:rPr>
                <w:rFonts w:ascii="GHEA Grapalat" w:hAnsi="GHEA Grapalat"/>
                <w:sz w:val="26"/>
                <w:vertAlign w:val="superscript"/>
                <w:lang w:val="es-ES"/>
              </w:rPr>
            </w:pPr>
          </w:p>
        </w:tc>
      </w:tr>
      <w:tr w:rsidR="00D43703" w:rsidRPr="007F7031" w:rsidTr="0070498E">
        <w:trPr>
          <w:jc w:val="center"/>
        </w:trPr>
        <w:tc>
          <w:tcPr>
            <w:tcW w:w="2570" w:type="dxa"/>
            <w:vAlign w:val="center"/>
          </w:tcPr>
          <w:p w:rsidR="00D43703" w:rsidRPr="00E6597C" w:rsidRDefault="00D43703" w:rsidP="0070498E">
            <w:pPr>
              <w:pStyle w:val="31"/>
              <w:spacing w:line="240" w:lineRule="auto"/>
              <w:ind w:firstLine="0"/>
              <w:jc w:val="center"/>
              <w:rPr>
                <w:rFonts w:ascii="GHEA Grapalat" w:hAnsi="GHEA Grapalat"/>
                <w:sz w:val="26"/>
                <w:vertAlign w:val="superscript"/>
                <w:lang w:val="es-ES"/>
              </w:rPr>
            </w:pPr>
          </w:p>
        </w:tc>
        <w:tc>
          <w:tcPr>
            <w:tcW w:w="3960" w:type="dxa"/>
            <w:vAlign w:val="center"/>
          </w:tcPr>
          <w:p w:rsidR="00D43703" w:rsidRPr="00E6597C" w:rsidRDefault="00D43703" w:rsidP="0070498E">
            <w:pPr>
              <w:pStyle w:val="31"/>
              <w:spacing w:line="240" w:lineRule="auto"/>
              <w:ind w:firstLine="0"/>
              <w:jc w:val="center"/>
              <w:rPr>
                <w:rFonts w:ascii="GHEA Grapalat" w:hAnsi="GHEA Grapalat"/>
                <w:sz w:val="26"/>
                <w:vertAlign w:val="superscript"/>
                <w:lang w:val="es-ES"/>
              </w:rPr>
            </w:pPr>
          </w:p>
        </w:tc>
        <w:tc>
          <w:tcPr>
            <w:tcW w:w="3370" w:type="dxa"/>
          </w:tcPr>
          <w:p w:rsidR="00D43703" w:rsidRPr="00E6597C" w:rsidRDefault="00D43703" w:rsidP="0070498E">
            <w:pPr>
              <w:pStyle w:val="31"/>
              <w:spacing w:line="240" w:lineRule="auto"/>
              <w:ind w:firstLine="0"/>
              <w:jc w:val="center"/>
              <w:rPr>
                <w:rFonts w:ascii="GHEA Grapalat" w:hAnsi="GHEA Grapalat"/>
                <w:sz w:val="26"/>
                <w:vertAlign w:val="superscript"/>
                <w:lang w:val="es-ES"/>
              </w:rPr>
            </w:pPr>
          </w:p>
        </w:tc>
      </w:tr>
    </w:tbl>
    <w:p w:rsidR="00D43703" w:rsidRPr="00E6597C" w:rsidRDefault="00D43703" w:rsidP="00D43703">
      <w:pPr>
        <w:jc w:val="right"/>
        <w:rPr>
          <w:rFonts w:ascii="GHEA Grapalat" w:hAnsi="GHEA Grapalat"/>
          <w:sz w:val="10"/>
          <w:szCs w:val="10"/>
          <w:lang w:val="es-ES"/>
        </w:rPr>
      </w:pPr>
    </w:p>
    <w:p w:rsidR="00D43703" w:rsidRPr="00E6597C" w:rsidRDefault="00D43703" w:rsidP="00D43703">
      <w:pPr>
        <w:ind w:firstLine="708"/>
        <w:jc w:val="both"/>
        <w:rPr>
          <w:rFonts w:ascii="GHEA Grapalat" w:hAnsi="GHEA Grapalat"/>
          <w:sz w:val="20"/>
          <w:lang w:val="es-ES"/>
        </w:rPr>
      </w:pPr>
      <w:r w:rsidRPr="00E6597C">
        <w:rPr>
          <w:rFonts w:ascii="GHEA Grapalat" w:hAnsi="GHEA Grapalat"/>
          <w:sz w:val="20"/>
          <w:lang w:val="es-ES"/>
        </w:rPr>
        <w:t>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p>
    <w:p w:rsidR="00D43703" w:rsidRPr="00E6597C" w:rsidRDefault="00D43703" w:rsidP="00D43703">
      <w:pPr>
        <w:ind w:firstLine="708"/>
        <w:jc w:val="both"/>
        <w:rPr>
          <w:rFonts w:ascii="GHEA Grapalat" w:hAnsi="GHEA Grapalat"/>
          <w:sz w:val="20"/>
          <w:lang w:val="es-ES"/>
        </w:rPr>
      </w:pPr>
    </w:p>
    <w:p w:rsidR="00D43703" w:rsidRPr="00E6597C" w:rsidRDefault="00D43703" w:rsidP="00D43703">
      <w:pPr>
        <w:ind w:firstLine="708"/>
        <w:jc w:val="both"/>
        <w:rPr>
          <w:rFonts w:ascii="GHEA Grapalat" w:hAnsi="GHEA Grapalat"/>
          <w:sz w:val="20"/>
          <w:lang w:val="es-ES"/>
        </w:rPr>
      </w:pPr>
    </w:p>
    <w:p w:rsidR="00D43703" w:rsidRPr="00E6597C" w:rsidRDefault="00D43703" w:rsidP="00D43703">
      <w:pPr>
        <w:ind w:firstLine="708"/>
        <w:jc w:val="both"/>
        <w:rPr>
          <w:rFonts w:ascii="GHEA Grapalat" w:hAnsi="GHEA Grapalat"/>
          <w:sz w:val="20"/>
          <w:lang w:val="es-ES"/>
        </w:rPr>
      </w:pPr>
    </w:p>
    <w:p w:rsidR="00D43703" w:rsidRPr="00E6597C" w:rsidRDefault="00D43703" w:rsidP="00D43703">
      <w:pPr>
        <w:jc w:val="both"/>
        <w:rPr>
          <w:rFonts w:ascii="GHEA Grapalat" w:hAnsi="GHEA Grapalat"/>
          <w:sz w:val="20"/>
          <w:lang w:val="es-ES"/>
        </w:rPr>
      </w:pPr>
    </w:p>
    <w:p w:rsidR="00D43703" w:rsidRPr="00E6597C" w:rsidRDefault="00D43703" w:rsidP="00D43703">
      <w:pPr>
        <w:jc w:val="both"/>
        <w:rPr>
          <w:rFonts w:ascii="GHEA Grapalat" w:hAnsi="GHEA Grapalat"/>
          <w:sz w:val="20"/>
          <w:lang w:val="es-ES"/>
        </w:rPr>
      </w:pPr>
    </w:p>
    <w:p w:rsidR="00D43703" w:rsidRPr="00E6597C" w:rsidRDefault="00D43703" w:rsidP="00D43703">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rsidR="00D43703" w:rsidRPr="00E6597C" w:rsidRDefault="00D43703" w:rsidP="00D43703">
      <w:pPr>
        <w:jc w:val="both"/>
        <w:rPr>
          <w:rFonts w:ascii="GHEA Grapalat" w:hAnsi="GHEA Grapalat" w:cs="Arial"/>
          <w:sz w:val="20"/>
          <w:vertAlign w:val="superscript"/>
          <w:lang w:val="es-ES"/>
        </w:rPr>
      </w:pPr>
    </w:p>
    <w:p w:rsidR="00D43703" w:rsidRPr="00E6597C" w:rsidRDefault="00D43703" w:rsidP="00D43703">
      <w:pPr>
        <w:jc w:val="both"/>
        <w:rPr>
          <w:rFonts w:ascii="GHEA Grapalat" w:hAnsi="GHEA Grapalat"/>
          <w:sz w:val="20"/>
          <w:lang w:val="hy-AM"/>
        </w:rPr>
      </w:pPr>
      <w:r w:rsidRPr="00E6597C">
        <w:rPr>
          <w:rFonts w:ascii="GHEA Grapalat" w:hAnsi="GHEA Grapalat"/>
          <w:sz w:val="20"/>
          <w:lang w:val="hy-AM"/>
        </w:rPr>
        <w:t xml:space="preserve">    </w:t>
      </w:r>
    </w:p>
    <w:p w:rsidR="00D43703" w:rsidRPr="00E6597C" w:rsidRDefault="00D43703" w:rsidP="00D43703">
      <w:pPr>
        <w:jc w:val="right"/>
        <w:rPr>
          <w:rFonts w:ascii="GHEA Grapalat" w:hAnsi="GHEA Grapalat" w:cs="Arial"/>
          <w:sz w:val="20"/>
          <w:lang w:val="hy-AM"/>
        </w:rPr>
      </w:pPr>
      <w:r w:rsidRPr="00E6597C">
        <w:rPr>
          <w:rFonts w:ascii="GHEA Grapalat" w:hAnsi="GHEA Grapalat" w:cs="Sylfaen"/>
          <w:sz w:val="20"/>
          <w:lang w:val="hy-AM"/>
        </w:rPr>
        <w:t>Կ</w:t>
      </w:r>
      <w:r w:rsidRPr="00E6597C">
        <w:rPr>
          <w:rFonts w:ascii="GHEA Grapalat" w:hAnsi="GHEA Grapalat" w:cs="Arial"/>
          <w:sz w:val="20"/>
          <w:lang w:val="hy-AM"/>
        </w:rPr>
        <w:t xml:space="preserve">. </w:t>
      </w:r>
      <w:r w:rsidRPr="00E6597C">
        <w:rPr>
          <w:rFonts w:ascii="GHEA Grapalat" w:hAnsi="GHEA Grapalat" w:cs="Sylfaen"/>
          <w:sz w:val="20"/>
          <w:lang w:val="hy-AM"/>
        </w:rPr>
        <w:t>Տ</w:t>
      </w:r>
      <w:r w:rsidRPr="00E6597C">
        <w:rPr>
          <w:rFonts w:ascii="GHEA Grapalat" w:hAnsi="GHEA Grapalat" w:cs="Arial"/>
          <w:sz w:val="20"/>
          <w:lang w:val="hy-AM"/>
        </w:rPr>
        <w:t>.</w:t>
      </w:r>
      <w:r w:rsidRPr="00E6597C">
        <w:rPr>
          <w:rStyle w:val="af6"/>
          <w:rFonts w:ascii="GHEA Grapalat" w:hAnsi="GHEA Grapalat" w:cs="Arial"/>
          <w:color w:val="FFFFFF"/>
          <w:sz w:val="20"/>
          <w:lang w:val="hy-AM"/>
        </w:rPr>
        <w:footnoteReference w:id="14"/>
      </w:r>
      <w:r w:rsidRPr="00E6597C">
        <w:rPr>
          <w:rFonts w:ascii="GHEA Grapalat" w:hAnsi="GHEA Grapalat" w:cs="Arial"/>
          <w:sz w:val="20"/>
          <w:lang w:val="hy-AM"/>
        </w:rPr>
        <w:tab/>
      </w:r>
      <w:r w:rsidRPr="00E6597C">
        <w:rPr>
          <w:rFonts w:ascii="GHEA Grapalat" w:hAnsi="GHEA Grapalat" w:cs="Arial"/>
          <w:sz w:val="20"/>
          <w:lang w:val="hy-AM"/>
        </w:rPr>
        <w:tab/>
        <w:t xml:space="preserve"> </w:t>
      </w:r>
    </w:p>
    <w:p w:rsidR="00D43703" w:rsidRPr="00E6597C" w:rsidRDefault="00D43703" w:rsidP="00D43703">
      <w:pPr>
        <w:pStyle w:val="31"/>
        <w:spacing w:line="240" w:lineRule="auto"/>
        <w:jc w:val="right"/>
        <w:rPr>
          <w:rFonts w:ascii="GHEA Grapalat" w:hAnsi="GHEA Grapalat"/>
          <w:b/>
          <w:lang w:val="hy-AM"/>
        </w:rPr>
      </w:pPr>
    </w:p>
    <w:p w:rsidR="00D43703" w:rsidRPr="00E6597C" w:rsidRDefault="00D43703" w:rsidP="00D43703">
      <w:pPr>
        <w:pStyle w:val="31"/>
        <w:spacing w:line="240" w:lineRule="auto"/>
        <w:jc w:val="right"/>
        <w:rPr>
          <w:rFonts w:ascii="GHEA Grapalat" w:hAnsi="GHEA Grapalat"/>
          <w:b/>
          <w:lang w:val="hy-AM"/>
        </w:rPr>
      </w:pPr>
    </w:p>
    <w:p w:rsidR="00D43703" w:rsidRPr="00E6597C" w:rsidRDefault="00D43703" w:rsidP="00D43703">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rsidR="00D43703" w:rsidRPr="0070498E" w:rsidRDefault="00D43703" w:rsidP="00D43703">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Pr="0070498E">
        <w:rPr>
          <w:rFonts w:ascii="GHEA Grapalat" w:hAnsi="GHEA Grapalat" w:cs="Arial"/>
          <w:b/>
          <w:i w:val="0"/>
          <w:lang w:val="hy-AM"/>
        </w:rPr>
        <w:t>1.1</w:t>
      </w:r>
    </w:p>
    <w:p w:rsidR="00D43703" w:rsidRPr="007B5542" w:rsidRDefault="00D43703" w:rsidP="00D43703">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D825FF" w:rsidRPr="00D825FF">
        <w:rPr>
          <w:rFonts w:ascii="Sylfaen" w:hAnsi="Sylfaen"/>
          <w:b/>
          <w:lang w:val="hy-AM"/>
        </w:rPr>
        <w:t xml:space="preserve">ԳՀԱՇՁԲ </w:t>
      </w:r>
      <w:r w:rsidRPr="007B5542">
        <w:rPr>
          <w:rFonts w:ascii="GHEA Grapalat" w:hAnsi="GHEA Grapalat" w:cs="Arial"/>
          <w:b/>
          <w:lang w:val="hy-AM"/>
        </w:rPr>
        <w:t>-</w:t>
      </w:r>
      <w:r w:rsidR="002E0B3B">
        <w:rPr>
          <w:rFonts w:ascii="GHEA Grapalat" w:hAnsi="GHEA Grapalat" w:cs="Arial"/>
          <w:b/>
          <w:lang w:val="hy-AM"/>
        </w:rPr>
        <w:t>20/</w:t>
      </w:r>
      <w:r w:rsidR="002E0B3B" w:rsidRPr="00D3117B">
        <w:rPr>
          <w:rFonts w:ascii="GHEA Grapalat" w:hAnsi="GHEA Grapalat" w:cs="Arial"/>
          <w:b/>
          <w:lang w:val="hy-AM"/>
        </w:rPr>
        <w:t>4</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rsidR="00D43703" w:rsidRPr="007B5542" w:rsidRDefault="00D825FF" w:rsidP="00D43703">
      <w:pPr>
        <w:pStyle w:val="31"/>
        <w:spacing w:line="240" w:lineRule="auto"/>
        <w:jc w:val="right"/>
        <w:rPr>
          <w:rFonts w:ascii="GHEA Grapalat" w:hAnsi="GHEA Grapalat" w:cs="Arial"/>
          <w:b/>
          <w:lang w:val="hy-AM"/>
        </w:rPr>
      </w:pPr>
      <w:r w:rsidRPr="00D825FF">
        <w:rPr>
          <w:rFonts w:ascii="Sylfaen" w:hAnsi="Sylfaen" w:cs="Sylfaen"/>
          <w:b/>
          <w:lang w:val="hy-AM"/>
        </w:rPr>
        <w:t xml:space="preserve">Գնանշման  հարցման  ընթացակարգի </w:t>
      </w:r>
      <w:r w:rsidR="00D43703" w:rsidRPr="007B5542">
        <w:rPr>
          <w:rFonts w:ascii="GHEA Grapalat" w:hAnsi="GHEA Grapalat" w:cs="Arial"/>
          <w:b/>
          <w:lang w:val="hy-AM"/>
        </w:rPr>
        <w:t xml:space="preserve"> </w:t>
      </w:r>
      <w:r w:rsidR="00D43703" w:rsidRPr="007B5542">
        <w:rPr>
          <w:rFonts w:ascii="GHEA Grapalat" w:hAnsi="GHEA Grapalat" w:cs="Sylfaen"/>
          <w:b/>
          <w:lang w:val="hy-AM"/>
        </w:rPr>
        <w:t>հրավերի</w:t>
      </w:r>
    </w:p>
    <w:p w:rsidR="00D43703" w:rsidRPr="007B5542" w:rsidRDefault="00D43703" w:rsidP="00D43703">
      <w:pPr>
        <w:ind w:left="-66"/>
        <w:jc w:val="center"/>
        <w:rPr>
          <w:rFonts w:ascii="GHEA Grapalat" w:hAnsi="GHEA Grapalat"/>
          <w:b/>
          <w:lang w:val="hy-AM"/>
        </w:rPr>
      </w:pPr>
    </w:p>
    <w:p w:rsidR="00D43703" w:rsidRPr="007B5542" w:rsidRDefault="00D43703" w:rsidP="00D43703">
      <w:pPr>
        <w:pStyle w:val="3"/>
        <w:spacing w:line="240" w:lineRule="auto"/>
        <w:ind w:firstLine="567"/>
        <w:jc w:val="left"/>
        <w:rPr>
          <w:rFonts w:ascii="GHEA Grapalat" w:hAnsi="GHEA Grapalat"/>
          <w:b/>
          <w:lang w:val="hy-AM"/>
        </w:rPr>
      </w:pPr>
    </w:p>
    <w:p w:rsidR="00D43703" w:rsidRPr="007B5542" w:rsidRDefault="00D43703" w:rsidP="00D43703">
      <w:pPr>
        <w:pStyle w:val="3"/>
        <w:spacing w:line="240" w:lineRule="auto"/>
        <w:ind w:firstLine="567"/>
        <w:rPr>
          <w:rFonts w:ascii="GHEA Grapalat" w:hAnsi="GHEA Grapalat"/>
          <w:b/>
          <w:i w:val="0"/>
          <w:lang w:val="hy-AM"/>
        </w:rPr>
      </w:pPr>
      <w:r w:rsidRPr="007B5542">
        <w:rPr>
          <w:rFonts w:ascii="GHEA Grapalat" w:hAnsi="GHEA Grapalat"/>
          <w:b/>
          <w:i w:val="0"/>
          <w:lang w:val="hy-AM"/>
        </w:rPr>
        <w:t>ՆԿԱՐԱԳԻՐ</w:t>
      </w:r>
    </w:p>
    <w:p w:rsidR="00D43703" w:rsidRPr="007B5542" w:rsidRDefault="00D43703" w:rsidP="00D43703">
      <w:pPr>
        <w:pStyle w:val="3"/>
        <w:spacing w:line="240" w:lineRule="auto"/>
        <w:ind w:firstLine="567"/>
        <w:rPr>
          <w:rFonts w:ascii="GHEA Grapalat" w:hAnsi="GHEA Grapalat" w:cs="Arial"/>
          <w:lang w:val="es-ES"/>
        </w:rPr>
      </w:pPr>
      <w:r w:rsidRPr="0070498E">
        <w:rPr>
          <w:rFonts w:ascii="GHEA Grapalat" w:hAnsi="GHEA Grapalat"/>
          <w:b/>
          <w:i w:val="0"/>
          <w:lang w:val="hy-AM"/>
        </w:rPr>
        <w:t xml:space="preserve">սարքերի և սարքավորումների </w:t>
      </w:r>
    </w:p>
    <w:p w:rsidR="00D43703" w:rsidRPr="007B5542" w:rsidRDefault="00D43703" w:rsidP="00D43703">
      <w:pPr>
        <w:ind w:firstLine="567"/>
        <w:jc w:val="both"/>
        <w:rPr>
          <w:rFonts w:ascii="GHEA Grapalat" w:hAnsi="GHEA Grapalat" w:cs="Arial"/>
          <w:sz w:val="20"/>
          <w:szCs w:val="20"/>
          <w:lang w:val="es-ES"/>
        </w:rPr>
      </w:pP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t xml:space="preserve">      </w:t>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00D825FF">
        <w:rPr>
          <w:rFonts w:ascii="GHEA Grapalat" w:hAnsi="GHEA Grapalat" w:cs="Arial"/>
          <w:sz w:val="20"/>
          <w:szCs w:val="20"/>
          <w:lang w:val="es-ES"/>
        </w:rPr>
        <w:t>-ն «</w:t>
      </w:r>
      <w:r w:rsidR="00D825FF" w:rsidRPr="007C377C">
        <w:rPr>
          <w:rFonts w:ascii="Sylfaen" w:hAnsi="Sylfaen" w:cs="Arial"/>
          <w:sz w:val="20"/>
          <w:szCs w:val="20"/>
          <w:lang w:val="hy-AM"/>
        </w:rPr>
        <w:t xml:space="preserve">ԳՀԱՇՁԲ </w:t>
      </w:r>
      <w:r w:rsidR="00C920E3">
        <w:rPr>
          <w:rFonts w:ascii="GHEA Grapalat" w:hAnsi="GHEA Grapalat" w:cs="Arial"/>
          <w:sz w:val="20"/>
          <w:szCs w:val="20"/>
          <w:lang w:val="es-ES"/>
        </w:rPr>
        <w:t>-</w:t>
      </w:r>
      <w:r w:rsidR="002E0B3B">
        <w:rPr>
          <w:rFonts w:ascii="GHEA Grapalat" w:hAnsi="GHEA Grapalat" w:cs="Arial"/>
          <w:sz w:val="20"/>
          <w:szCs w:val="20"/>
          <w:lang w:val="hy-AM"/>
        </w:rPr>
        <w:t>20/</w:t>
      </w:r>
      <w:r w:rsidR="002E0B3B" w:rsidRPr="00D3117B">
        <w:rPr>
          <w:rFonts w:ascii="GHEA Grapalat" w:hAnsi="GHEA Grapalat" w:cs="Arial"/>
          <w:sz w:val="20"/>
          <w:szCs w:val="20"/>
          <w:lang w:val="hy-AM"/>
        </w:rPr>
        <w:t>4</w:t>
      </w:r>
      <w:r w:rsidRPr="007B5542">
        <w:rPr>
          <w:rFonts w:ascii="GHEA Grapalat" w:hAnsi="GHEA Grapalat" w:cs="Arial"/>
          <w:sz w:val="20"/>
          <w:szCs w:val="20"/>
          <w:lang w:val="es-ES"/>
        </w:rPr>
        <w:t>»</w:t>
      </w:r>
      <w:r w:rsidRPr="007B5542">
        <w:rPr>
          <w:rStyle w:val="af6"/>
          <w:rFonts w:ascii="GHEA Grapalat" w:hAnsi="GHEA Grapalat" w:cs="Arial"/>
          <w:sz w:val="20"/>
          <w:szCs w:val="20"/>
          <w:lang w:val="es-ES"/>
        </w:rPr>
        <w:t>*</w:t>
      </w:r>
      <w:r w:rsidRPr="007B5542">
        <w:rPr>
          <w:rFonts w:ascii="GHEA Grapalat" w:hAnsi="GHEA Grapalat" w:cs="Arial"/>
          <w:sz w:val="20"/>
          <w:szCs w:val="20"/>
          <w:lang w:val="es-ES"/>
        </w:rPr>
        <w:t xml:space="preserve"> </w:t>
      </w:r>
    </w:p>
    <w:p w:rsidR="00D43703" w:rsidRPr="007B5542" w:rsidRDefault="00D43703" w:rsidP="00D43703">
      <w:pPr>
        <w:jc w:val="both"/>
        <w:rPr>
          <w:rFonts w:ascii="GHEA Grapalat" w:hAnsi="GHEA Grapalat" w:cs="Arial"/>
          <w:sz w:val="20"/>
          <w:szCs w:val="20"/>
          <w:u w:val="single"/>
          <w:lang w:val="es-ES"/>
        </w:rPr>
      </w:pPr>
      <w:r w:rsidRPr="007B5542">
        <w:rPr>
          <w:rFonts w:ascii="GHEA Grapalat" w:hAnsi="GHEA Grapalat"/>
          <w:sz w:val="20"/>
          <w:vertAlign w:val="superscript"/>
          <w:lang w:val="es-ES"/>
        </w:rPr>
        <w:t xml:space="preserve">                                                    </w:t>
      </w:r>
      <w:r w:rsidRPr="007B5542">
        <w:rPr>
          <w:rFonts w:ascii="GHEA Grapalat" w:hAnsi="GHEA Grapalat"/>
          <w:sz w:val="20"/>
          <w:vertAlign w:val="superscript"/>
        </w:rPr>
        <w:t>մ</w:t>
      </w:r>
      <w:r w:rsidRPr="007B5542">
        <w:rPr>
          <w:rFonts w:ascii="GHEA Grapalat" w:hAnsi="GHEA Grapalat"/>
          <w:sz w:val="20"/>
          <w:vertAlign w:val="superscript"/>
          <w:lang w:val="hy-AM"/>
        </w:rPr>
        <w:t>ասնակցի անվանումը</w:t>
      </w:r>
    </w:p>
    <w:p w:rsidR="00D43703" w:rsidRPr="007B5542" w:rsidRDefault="00D825FF" w:rsidP="00D43703">
      <w:pPr>
        <w:jc w:val="both"/>
        <w:rPr>
          <w:rFonts w:ascii="GHEA Grapalat" w:hAnsi="GHEA Grapalat"/>
          <w:lang w:val="hy-AM"/>
        </w:rPr>
      </w:pPr>
      <w:r>
        <w:rPr>
          <w:rFonts w:ascii="GHEA Grapalat" w:hAnsi="GHEA Grapalat" w:cs="Arial"/>
          <w:sz w:val="20"/>
          <w:szCs w:val="20"/>
          <w:lang w:val="es-ES"/>
        </w:rPr>
        <w:t xml:space="preserve">ծածկագրով </w:t>
      </w:r>
      <w:r>
        <w:rPr>
          <w:rFonts w:ascii="Sylfaen" w:hAnsi="Sylfaen" w:cs="Arial"/>
          <w:sz w:val="20"/>
          <w:szCs w:val="20"/>
          <w:lang w:val="ru-RU"/>
        </w:rPr>
        <w:t>գնանշման</w:t>
      </w:r>
      <w:r w:rsidRPr="00D825FF">
        <w:rPr>
          <w:rFonts w:ascii="Sylfaen" w:hAnsi="Sylfaen" w:cs="Arial"/>
          <w:sz w:val="20"/>
          <w:szCs w:val="20"/>
          <w:lang w:val="es-ES"/>
        </w:rPr>
        <w:t xml:space="preserve">  </w:t>
      </w:r>
      <w:r>
        <w:rPr>
          <w:rFonts w:ascii="Sylfaen" w:hAnsi="Sylfaen" w:cs="Arial"/>
          <w:sz w:val="20"/>
          <w:szCs w:val="20"/>
          <w:lang w:val="ru-RU"/>
        </w:rPr>
        <w:t>հարցման</w:t>
      </w:r>
      <w:r w:rsidRPr="00D825FF">
        <w:rPr>
          <w:rFonts w:ascii="Sylfaen" w:hAnsi="Sylfaen" w:cs="Arial"/>
          <w:sz w:val="20"/>
          <w:szCs w:val="20"/>
          <w:lang w:val="es-ES"/>
        </w:rPr>
        <w:t xml:space="preserve">  </w:t>
      </w:r>
      <w:r>
        <w:rPr>
          <w:rFonts w:ascii="Sylfaen" w:hAnsi="Sylfaen" w:cs="Arial"/>
          <w:sz w:val="20"/>
          <w:szCs w:val="20"/>
          <w:lang w:val="ru-RU"/>
        </w:rPr>
        <w:t>ընթացակարգի</w:t>
      </w:r>
      <w:r w:rsidR="00D43703" w:rsidRPr="007B5542">
        <w:rPr>
          <w:rFonts w:ascii="GHEA Grapalat" w:hAnsi="GHEA Grapalat" w:cs="Arial"/>
          <w:sz w:val="20"/>
          <w:szCs w:val="20"/>
          <w:lang w:val="es-ES"/>
        </w:rPr>
        <w:t xml:space="preserve"> շրջանակում  ըստ չափաբաժինների ստորև ներկայացնում է իր կողմից առաջարկվող սարքերի և սարքավորումների նկարագիրը </w:t>
      </w:r>
    </w:p>
    <w:p w:rsidR="00D43703" w:rsidRPr="007B5542" w:rsidRDefault="00D43703" w:rsidP="00D43703">
      <w:pPr>
        <w:pStyle w:val="3"/>
        <w:spacing w:line="240" w:lineRule="auto"/>
        <w:ind w:firstLine="567"/>
        <w:rPr>
          <w:rFonts w:ascii="GHEA Grapalat" w:hAnsi="GHEA Grapalat" w:cs="Arial"/>
          <w:lang w:val="es-ES"/>
        </w:rPr>
      </w:pPr>
    </w:p>
    <w:p w:rsidR="00D43703" w:rsidRPr="007B5542" w:rsidRDefault="00D43703" w:rsidP="00D43703">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323"/>
        <w:gridCol w:w="1304"/>
      </w:tblGrid>
      <w:tr w:rsidR="00D43703" w:rsidRPr="007B5542" w:rsidTr="0070498E">
        <w:tc>
          <w:tcPr>
            <w:tcW w:w="1368" w:type="dxa"/>
            <w:vMerge w:val="restart"/>
            <w:vAlign w:val="center"/>
          </w:tcPr>
          <w:p w:rsidR="00D43703" w:rsidRPr="007B5542" w:rsidRDefault="00D43703" w:rsidP="0070498E">
            <w:pPr>
              <w:jc w:val="center"/>
              <w:rPr>
                <w:rFonts w:ascii="GHEA Grapalat" w:hAnsi="GHEA Grapalat"/>
                <w:b/>
                <w:bCs/>
                <w:sz w:val="16"/>
                <w:szCs w:val="18"/>
                <w:lang w:val="es-ES"/>
              </w:rPr>
            </w:pPr>
            <w:r w:rsidRPr="007B5542">
              <w:rPr>
                <w:rFonts w:ascii="GHEA Grapalat" w:hAnsi="GHEA Grapalat"/>
                <w:b/>
                <w:bCs/>
                <w:sz w:val="16"/>
                <w:szCs w:val="18"/>
                <w:lang w:val="es-ES"/>
              </w:rPr>
              <w:t>Չափաբաժնի համար</w:t>
            </w:r>
          </w:p>
        </w:tc>
        <w:tc>
          <w:tcPr>
            <w:tcW w:w="8973" w:type="dxa"/>
            <w:gridSpan w:val="6"/>
            <w:vAlign w:val="center"/>
          </w:tcPr>
          <w:p w:rsidR="00D43703" w:rsidRPr="007B5542" w:rsidRDefault="00D43703" w:rsidP="0070498E">
            <w:pPr>
              <w:jc w:val="center"/>
              <w:rPr>
                <w:rFonts w:ascii="GHEA Grapalat" w:hAnsi="GHEA Grapalat"/>
                <w:b/>
                <w:bCs/>
                <w:sz w:val="16"/>
                <w:szCs w:val="18"/>
                <w:lang w:val="es-ES"/>
              </w:rPr>
            </w:pPr>
            <w:r w:rsidRPr="007B5542">
              <w:rPr>
                <w:rFonts w:ascii="GHEA Grapalat" w:hAnsi="GHEA Grapalat"/>
                <w:b/>
                <w:bCs/>
                <w:sz w:val="16"/>
                <w:szCs w:val="18"/>
                <w:lang w:val="es-ES"/>
              </w:rPr>
              <w:t xml:space="preserve">Առաջարկվող սարքերի և սարքավորումների </w:t>
            </w:r>
          </w:p>
        </w:tc>
      </w:tr>
      <w:tr w:rsidR="00D43703" w:rsidRPr="007B5542" w:rsidTr="0070498E">
        <w:tc>
          <w:tcPr>
            <w:tcW w:w="1368" w:type="dxa"/>
            <w:vMerge/>
            <w:vAlign w:val="center"/>
          </w:tcPr>
          <w:p w:rsidR="00D43703" w:rsidRPr="007B5542" w:rsidRDefault="00D43703" w:rsidP="0070498E">
            <w:pPr>
              <w:jc w:val="center"/>
              <w:rPr>
                <w:rFonts w:ascii="GHEA Grapalat" w:hAnsi="GHEA Grapalat"/>
                <w:b/>
                <w:bCs/>
                <w:sz w:val="16"/>
                <w:szCs w:val="18"/>
                <w:lang w:val="es-ES"/>
              </w:rPr>
            </w:pPr>
          </w:p>
        </w:tc>
        <w:tc>
          <w:tcPr>
            <w:tcW w:w="1460" w:type="dxa"/>
            <w:vAlign w:val="center"/>
          </w:tcPr>
          <w:p w:rsidR="00D43703" w:rsidRPr="007B5542" w:rsidRDefault="00D43703" w:rsidP="0070498E">
            <w:pPr>
              <w:jc w:val="center"/>
              <w:rPr>
                <w:rFonts w:ascii="GHEA Grapalat" w:hAnsi="GHEA Grapalat"/>
                <w:b/>
                <w:bCs/>
                <w:sz w:val="16"/>
                <w:szCs w:val="18"/>
                <w:lang w:val="es-ES"/>
              </w:rPr>
            </w:pPr>
            <w:r w:rsidRPr="007B5542">
              <w:rPr>
                <w:rFonts w:ascii="GHEA Grapalat" w:hAnsi="GHEA Grapalat"/>
                <w:b/>
                <w:bCs/>
                <w:sz w:val="16"/>
                <w:szCs w:val="18"/>
              </w:rPr>
              <w:t>ֆ</w:t>
            </w:r>
            <w:r w:rsidRPr="007B5542">
              <w:rPr>
                <w:rFonts w:ascii="GHEA Grapalat" w:hAnsi="GHEA Grapalat"/>
                <w:b/>
                <w:bCs/>
                <w:sz w:val="16"/>
                <w:szCs w:val="18"/>
                <w:lang w:val="hy-AM"/>
              </w:rPr>
              <w:t>իրմային անվանումը</w:t>
            </w:r>
          </w:p>
        </w:tc>
        <w:tc>
          <w:tcPr>
            <w:tcW w:w="2003" w:type="dxa"/>
            <w:vAlign w:val="center"/>
          </w:tcPr>
          <w:p w:rsidR="00D43703" w:rsidRPr="007B5542" w:rsidRDefault="00D43703" w:rsidP="0070498E">
            <w:pPr>
              <w:jc w:val="center"/>
              <w:rPr>
                <w:rFonts w:ascii="GHEA Grapalat" w:hAnsi="GHEA Grapalat"/>
                <w:b/>
                <w:bCs/>
                <w:sz w:val="16"/>
                <w:szCs w:val="18"/>
                <w:lang w:val="es-ES"/>
              </w:rPr>
            </w:pPr>
            <w:r w:rsidRPr="007B5542">
              <w:rPr>
                <w:rFonts w:ascii="GHEA Grapalat" w:hAnsi="GHEA Grapalat"/>
                <w:b/>
                <w:bCs/>
                <w:sz w:val="16"/>
                <w:szCs w:val="18"/>
                <w:lang w:val="es-ES"/>
              </w:rPr>
              <w:t>ապրանքային նշանը</w:t>
            </w:r>
          </w:p>
        </w:tc>
        <w:tc>
          <w:tcPr>
            <w:tcW w:w="1757" w:type="dxa"/>
            <w:vAlign w:val="center"/>
          </w:tcPr>
          <w:p w:rsidR="00D43703" w:rsidRPr="007B5542" w:rsidRDefault="00D43703" w:rsidP="0070498E">
            <w:pPr>
              <w:jc w:val="center"/>
              <w:rPr>
                <w:rFonts w:ascii="GHEA Grapalat" w:hAnsi="GHEA Grapalat"/>
                <w:b/>
                <w:bCs/>
                <w:sz w:val="16"/>
                <w:szCs w:val="18"/>
                <w:lang w:val="hy-AM"/>
              </w:rPr>
            </w:pPr>
            <w:r w:rsidRPr="007B5542">
              <w:rPr>
                <w:rFonts w:ascii="GHEA Grapalat" w:hAnsi="GHEA Grapalat"/>
                <w:b/>
                <w:bCs/>
                <w:sz w:val="16"/>
                <w:szCs w:val="18"/>
                <w:lang w:val="hy-AM"/>
              </w:rPr>
              <w:t>մակնիշը</w:t>
            </w:r>
          </w:p>
        </w:tc>
        <w:tc>
          <w:tcPr>
            <w:tcW w:w="1530" w:type="dxa"/>
            <w:vAlign w:val="center"/>
          </w:tcPr>
          <w:p w:rsidR="00D43703" w:rsidRPr="007B5542" w:rsidRDefault="00D43703" w:rsidP="0070498E">
            <w:pPr>
              <w:jc w:val="center"/>
              <w:rPr>
                <w:rFonts w:ascii="GHEA Grapalat" w:hAnsi="GHEA Grapalat"/>
                <w:b/>
                <w:bCs/>
                <w:sz w:val="16"/>
                <w:szCs w:val="18"/>
                <w:lang w:val="es-ES"/>
              </w:rPr>
            </w:pPr>
            <w:r w:rsidRPr="007B5542">
              <w:rPr>
                <w:rFonts w:ascii="GHEA Grapalat" w:hAnsi="GHEA Grapalat"/>
                <w:b/>
                <w:bCs/>
                <w:sz w:val="16"/>
                <w:szCs w:val="18"/>
                <w:lang w:val="es-ES"/>
              </w:rPr>
              <w:t>արտադրողի անվանումը</w:t>
            </w:r>
          </w:p>
        </w:tc>
        <w:tc>
          <w:tcPr>
            <w:tcW w:w="1323" w:type="dxa"/>
            <w:vAlign w:val="center"/>
          </w:tcPr>
          <w:p w:rsidR="00D43703" w:rsidRPr="007B5542" w:rsidRDefault="00D43703" w:rsidP="0070498E">
            <w:pPr>
              <w:jc w:val="center"/>
              <w:rPr>
                <w:rFonts w:ascii="GHEA Grapalat" w:hAnsi="GHEA Grapalat"/>
                <w:b/>
                <w:bCs/>
                <w:sz w:val="16"/>
                <w:szCs w:val="18"/>
                <w:lang w:val="es-ES"/>
              </w:rPr>
            </w:pPr>
            <w:r w:rsidRPr="007B5542">
              <w:rPr>
                <w:rFonts w:ascii="GHEA Grapalat" w:hAnsi="GHEA Grapalat"/>
                <w:b/>
                <w:bCs/>
                <w:sz w:val="16"/>
                <w:szCs w:val="18"/>
                <w:lang w:val="es-ES"/>
              </w:rPr>
              <w:t>տեխնիկական բնութագրերը</w:t>
            </w:r>
          </w:p>
        </w:tc>
        <w:tc>
          <w:tcPr>
            <w:tcW w:w="900" w:type="dxa"/>
            <w:vAlign w:val="center"/>
          </w:tcPr>
          <w:p w:rsidR="00D43703" w:rsidRPr="007B5542" w:rsidRDefault="00D43703" w:rsidP="0070498E">
            <w:pPr>
              <w:jc w:val="center"/>
              <w:rPr>
                <w:rFonts w:ascii="GHEA Grapalat" w:hAnsi="GHEA Grapalat"/>
                <w:b/>
                <w:bCs/>
                <w:sz w:val="16"/>
                <w:szCs w:val="18"/>
                <w:lang w:val="es-ES"/>
              </w:rPr>
            </w:pPr>
            <w:r w:rsidRPr="007B5542">
              <w:rPr>
                <w:rFonts w:ascii="GHEA Grapalat" w:hAnsi="GHEA Grapalat"/>
                <w:b/>
                <w:bCs/>
                <w:sz w:val="16"/>
                <w:szCs w:val="18"/>
                <w:lang w:val="es-ES"/>
              </w:rPr>
              <w:t>երաշխիքային ժամկետները</w:t>
            </w:r>
          </w:p>
        </w:tc>
      </w:tr>
      <w:tr w:rsidR="00D43703" w:rsidRPr="007B5542" w:rsidTr="0070498E">
        <w:tc>
          <w:tcPr>
            <w:tcW w:w="1368" w:type="dxa"/>
            <w:vAlign w:val="center"/>
          </w:tcPr>
          <w:p w:rsidR="00D43703" w:rsidRPr="007B5542" w:rsidRDefault="00D43703" w:rsidP="0070498E">
            <w:pPr>
              <w:jc w:val="center"/>
              <w:rPr>
                <w:rFonts w:ascii="GHEA Grapalat" w:hAnsi="GHEA Grapalat"/>
                <w:b/>
                <w:bCs/>
                <w:sz w:val="16"/>
                <w:szCs w:val="18"/>
                <w:lang w:val="es-ES"/>
              </w:rPr>
            </w:pPr>
          </w:p>
        </w:tc>
        <w:tc>
          <w:tcPr>
            <w:tcW w:w="1460" w:type="dxa"/>
            <w:vAlign w:val="center"/>
          </w:tcPr>
          <w:p w:rsidR="00D43703" w:rsidRPr="007B5542" w:rsidDel="00E968EF" w:rsidRDefault="00D43703" w:rsidP="0070498E">
            <w:pPr>
              <w:jc w:val="center"/>
              <w:rPr>
                <w:rFonts w:ascii="GHEA Grapalat" w:hAnsi="GHEA Grapalat"/>
                <w:b/>
                <w:bCs/>
                <w:sz w:val="16"/>
                <w:szCs w:val="18"/>
                <w:lang w:val="hy-AM"/>
              </w:rPr>
            </w:pPr>
          </w:p>
        </w:tc>
        <w:tc>
          <w:tcPr>
            <w:tcW w:w="2003" w:type="dxa"/>
            <w:vAlign w:val="center"/>
          </w:tcPr>
          <w:p w:rsidR="00D43703" w:rsidRPr="007B5542" w:rsidRDefault="00D43703" w:rsidP="0070498E">
            <w:pPr>
              <w:jc w:val="center"/>
              <w:rPr>
                <w:rFonts w:ascii="GHEA Grapalat" w:hAnsi="GHEA Grapalat"/>
                <w:b/>
                <w:bCs/>
                <w:sz w:val="16"/>
                <w:szCs w:val="18"/>
                <w:lang w:val="es-ES"/>
              </w:rPr>
            </w:pPr>
          </w:p>
        </w:tc>
        <w:tc>
          <w:tcPr>
            <w:tcW w:w="1757" w:type="dxa"/>
            <w:vAlign w:val="center"/>
          </w:tcPr>
          <w:p w:rsidR="00D43703" w:rsidRPr="007B5542" w:rsidRDefault="00D43703" w:rsidP="0070498E">
            <w:pPr>
              <w:jc w:val="center"/>
              <w:rPr>
                <w:rFonts w:ascii="GHEA Grapalat" w:hAnsi="GHEA Grapalat"/>
                <w:b/>
                <w:bCs/>
                <w:sz w:val="16"/>
                <w:szCs w:val="18"/>
                <w:lang w:val="hy-AM"/>
              </w:rPr>
            </w:pPr>
          </w:p>
        </w:tc>
        <w:tc>
          <w:tcPr>
            <w:tcW w:w="1530" w:type="dxa"/>
            <w:vAlign w:val="center"/>
          </w:tcPr>
          <w:p w:rsidR="00D43703" w:rsidRPr="007B5542" w:rsidRDefault="00D43703" w:rsidP="0070498E">
            <w:pPr>
              <w:jc w:val="center"/>
              <w:rPr>
                <w:rFonts w:ascii="GHEA Grapalat" w:hAnsi="GHEA Grapalat"/>
                <w:b/>
                <w:bCs/>
                <w:sz w:val="16"/>
                <w:szCs w:val="18"/>
                <w:lang w:val="es-ES"/>
              </w:rPr>
            </w:pPr>
          </w:p>
        </w:tc>
        <w:tc>
          <w:tcPr>
            <w:tcW w:w="1323" w:type="dxa"/>
            <w:vAlign w:val="center"/>
          </w:tcPr>
          <w:p w:rsidR="00D43703" w:rsidRPr="007B5542" w:rsidRDefault="00D43703" w:rsidP="0070498E">
            <w:pPr>
              <w:jc w:val="center"/>
              <w:rPr>
                <w:rFonts w:ascii="GHEA Grapalat" w:hAnsi="GHEA Grapalat"/>
                <w:b/>
                <w:bCs/>
                <w:sz w:val="16"/>
                <w:szCs w:val="18"/>
                <w:lang w:val="es-ES"/>
              </w:rPr>
            </w:pPr>
          </w:p>
        </w:tc>
        <w:tc>
          <w:tcPr>
            <w:tcW w:w="900" w:type="dxa"/>
            <w:vAlign w:val="center"/>
          </w:tcPr>
          <w:p w:rsidR="00D43703" w:rsidRPr="007B5542" w:rsidRDefault="00D43703" w:rsidP="0070498E">
            <w:pPr>
              <w:jc w:val="center"/>
              <w:rPr>
                <w:rFonts w:ascii="GHEA Grapalat" w:hAnsi="GHEA Grapalat"/>
                <w:b/>
                <w:bCs/>
                <w:sz w:val="16"/>
                <w:szCs w:val="18"/>
                <w:lang w:val="es-ES"/>
              </w:rPr>
            </w:pPr>
          </w:p>
        </w:tc>
      </w:tr>
      <w:tr w:rsidR="00D43703" w:rsidRPr="007B5542" w:rsidTr="0070498E">
        <w:tc>
          <w:tcPr>
            <w:tcW w:w="1368" w:type="dxa"/>
            <w:vAlign w:val="center"/>
          </w:tcPr>
          <w:p w:rsidR="00D43703" w:rsidRPr="007B5542" w:rsidRDefault="00D43703" w:rsidP="0070498E">
            <w:pPr>
              <w:jc w:val="center"/>
              <w:rPr>
                <w:rFonts w:ascii="GHEA Grapalat" w:hAnsi="GHEA Grapalat"/>
                <w:b/>
                <w:bCs/>
                <w:sz w:val="16"/>
                <w:szCs w:val="18"/>
                <w:lang w:val="es-ES"/>
              </w:rPr>
            </w:pPr>
          </w:p>
        </w:tc>
        <w:tc>
          <w:tcPr>
            <w:tcW w:w="1460" w:type="dxa"/>
            <w:vAlign w:val="center"/>
          </w:tcPr>
          <w:p w:rsidR="00D43703" w:rsidRPr="007B5542" w:rsidDel="00E968EF" w:rsidRDefault="00D43703" w:rsidP="0070498E">
            <w:pPr>
              <w:jc w:val="center"/>
              <w:rPr>
                <w:rFonts w:ascii="GHEA Grapalat" w:hAnsi="GHEA Grapalat"/>
                <w:b/>
                <w:bCs/>
                <w:sz w:val="16"/>
                <w:szCs w:val="18"/>
                <w:lang w:val="hy-AM"/>
              </w:rPr>
            </w:pPr>
          </w:p>
        </w:tc>
        <w:tc>
          <w:tcPr>
            <w:tcW w:w="2003" w:type="dxa"/>
            <w:vAlign w:val="center"/>
          </w:tcPr>
          <w:p w:rsidR="00D43703" w:rsidRPr="007B5542" w:rsidRDefault="00D43703" w:rsidP="0070498E">
            <w:pPr>
              <w:jc w:val="center"/>
              <w:rPr>
                <w:rFonts w:ascii="GHEA Grapalat" w:hAnsi="GHEA Grapalat"/>
                <w:b/>
                <w:bCs/>
                <w:sz w:val="16"/>
                <w:szCs w:val="18"/>
                <w:lang w:val="es-ES"/>
              </w:rPr>
            </w:pPr>
          </w:p>
        </w:tc>
        <w:tc>
          <w:tcPr>
            <w:tcW w:w="1757" w:type="dxa"/>
            <w:vAlign w:val="center"/>
          </w:tcPr>
          <w:p w:rsidR="00D43703" w:rsidRPr="007B5542" w:rsidRDefault="00D43703" w:rsidP="0070498E">
            <w:pPr>
              <w:jc w:val="center"/>
              <w:rPr>
                <w:rFonts w:ascii="GHEA Grapalat" w:hAnsi="GHEA Grapalat"/>
                <w:b/>
                <w:bCs/>
                <w:sz w:val="16"/>
                <w:szCs w:val="18"/>
                <w:lang w:val="hy-AM"/>
              </w:rPr>
            </w:pPr>
          </w:p>
        </w:tc>
        <w:tc>
          <w:tcPr>
            <w:tcW w:w="1530" w:type="dxa"/>
            <w:vAlign w:val="center"/>
          </w:tcPr>
          <w:p w:rsidR="00D43703" w:rsidRPr="007B5542" w:rsidRDefault="00D43703" w:rsidP="0070498E">
            <w:pPr>
              <w:jc w:val="center"/>
              <w:rPr>
                <w:rFonts w:ascii="GHEA Grapalat" w:hAnsi="GHEA Grapalat"/>
                <w:b/>
                <w:bCs/>
                <w:sz w:val="16"/>
                <w:szCs w:val="18"/>
                <w:lang w:val="es-ES"/>
              </w:rPr>
            </w:pPr>
          </w:p>
        </w:tc>
        <w:tc>
          <w:tcPr>
            <w:tcW w:w="1323" w:type="dxa"/>
            <w:vAlign w:val="center"/>
          </w:tcPr>
          <w:p w:rsidR="00D43703" w:rsidRPr="007B5542" w:rsidRDefault="00D43703" w:rsidP="0070498E">
            <w:pPr>
              <w:jc w:val="center"/>
              <w:rPr>
                <w:rFonts w:ascii="GHEA Grapalat" w:hAnsi="GHEA Grapalat"/>
                <w:b/>
                <w:bCs/>
                <w:sz w:val="16"/>
                <w:szCs w:val="18"/>
                <w:lang w:val="es-ES"/>
              </w:rPr>
            </w:pPr>
          </w:p>
        </w:tc>
        <w:tc>
          <w:tcPr>
            <w:tcW w:w="900" w:type="dxa"/>
            <w:vAlign w:val="center"/>
          </w:tcPr>
          <w:p w:rsidR="00D43703" w:rsidRPr="007B5542" w:rsidRDefault="00D43703" w:rsidP="0070498E">
            <w:pPr>
              <w:jc w:val="center"/>
              <w:rPr>
                <w:rFonts w:ascii="GHEA Grapalat" w:hAnsi="GHEA Grapalat"/>
                <w:b/>
                <w:bCs/>
                <w:sz w:val="16"/>
                <w:szCs w:val="18"/>
                <w:lang w:val="es-ES"/>
              </w:rPr>
            </w:pPr>
          </w:p>
        </w:tc>
      </w:tr>
      <w:tr w:rsidR="00D43703" w:rsidRPr="007B5542" w:rsidTr="0070498E">
        <w:tc>
          <w:tcPr>
            <w:tcW w:w="1368" w:type="dxa"/>
            <w:vAlign w:val="center"/>
          </w:tcPr>
          <w:p w:rsidR="00D43703" w:rsidRPr="007B5542" w:rsidRDefault="00D43703" w:rsidP="0070498E">
            <w:pPr>
              <w:jc w:val="center"/>
              <w:rPr>
                <w:rFonts w:ascii="GHEA Grapalat" w:hAnsi="GHEA Grapalat"/>
                <w:b/>
                <w:bCs/>
                <w:sz w:val="16"/>
                <w:szCs w:val="18"/>
                <w:lang w:val="es-ES"/>
              </w:rPr>
            </w:pPr>
          </w:p>
        </w:tc>
        <w:tc>
          <w:tcPr>
            <w:tcW w:w="1460" w:type="dxa"/>
            <w:vAlign w:val="center"/>
          </w:tcPr>
          <w:p w:rsidR="00D43703" w:rsidRPr="007B5542" w:rsidDel="00E968EF" w:rsidRDefault="00D43703" w:rsidP="0070498E">
            <w:pPr>
              <w:jc w:val="center"/>
              <w:rPr>
                <w:rFonts w:ascii="GHEA Grapalat" w:hAnsi="GHEA Grapalat"/>
                <w:b/>
                <w:bCs/>
                <w:sz w:val="16"/>
                <w:szCs w:val="18"/>
                <w:lang w:val="hy-AM"/>
              </w:rPr>
            </w:pPr>
          </w:p>
        </w:tc>
        <w:tc>
          <w:tcPr>
            <w:tcW w:w="2003" w:type="dxa"/>
            <w:vAlign w:val="center"/>
          </w:tcPr>
          <w:p w:rsidR="00D43703" w:rsidRPr="007B5542" w:rsidRDefault="00D43703" w:rsidP="0070498E">
            <w:pPr>
              <w:jc w:val="center"/>
              <w:rPr>
                <w:rFonts w:ascii="GHEA Grapalat" w:hAnsi="GHEA Grapalat"/>
                <w:b/>
                <w:bCs/>
                <w:sz w:val="16"/>
                <w:szCs w:val="18"/>
                <w:lang w:val="es-ES"/>
              </w:rPr>
            </w:pPr>
          </w:p>
        </w:tc>
        <w:tc>
          <w:tcPr>
            <w:tcW w:w="1757" w:type="dxa"/>
            <w:vAlign w:val="center"/>
          </w:tcPr>
          <w:p w:rsidR="00D43703" w:rsidRPr="007B5542" w:rsidRDefault="00D43703" w:rsidP="0070498E">
            <w:pPr>
              <w:jc w:val="center"/>
              <w:rPr>
                <w:rFonts w:ascii="GHEA Grapalat" w:hAnsi="GHEA Grapalat"/>
                <w:b/>
                <w:bCs/>
                <w:sz w:val="16"/>
                <w:szCs w:val="18"/>
                <w:lang w:val="hy-AM"/>
              </w:rPr>
            </w:pPr>
          </w:p>
        </w:tc>
        <w:tc>
          <w:tcPr>
            <w:tcW w:w="1530" w:type="dxa"/>
            <w:vAlign w:val="center"/>
          </w:tcPr>
          <w:p w:rsidR="00D43703" w:rsidRPr="007B5542" w:rsidRDefault="00D43703" w:rsidP="0070498E">
            <w:pPr>
              <w:jc w:val="center"/>
              <w:rPr>
                <w:rFonts w:ascii="GHEA Grapalat" w:hAnsi="GHEA Grapalat"/>
                <w:b/>
                <w:bCs/>
                <w:sz w:val="16"/>
                <w:szCs w:val="18"/>
                <w:lang w:val="es-ES"/>
              </w:rPr>
            </w:pPr>
          </w:p>
        </w:tc>
        <w:tc>
          <w:tcPr>
            <w:tcW w:w="1323" w:type="dxa"/>
            <w:vAlign w:val="center"/>
          </w:tcPr>
          <w:p w:rsidR="00D43703" w:rsidRPr="007B5542" w:rsidRDefault="00D43703" w:rsidP="0070498E">
            <w:pPr>
              <w:jc w:val="center"/>
              <w:rPr>
                <w:rFonts w:ascii="GHEA Grapalat" w:hAnsi="GHEA Grapalat"/>
                <w:b/>
                <w:bCs/>
                <w:sz w:val="16"/>
                <w:szCs w:val="18"/>
                <w:lang w:val="es-ES"/>
              </w:rPr>
            </w:pPr>
          </w:p>
        </w:tc>
        <w:tc>
          <w:tcPr>
            <w:tcW w:w="900" w:type="dxa"/>
            <w:vAlign w:val="center"/>
          </w:tcPr>
          <w:p w:rsidR="00D43703" w:rsidRPr="007B5542" w:rsidRDefault="00D43703" w:rsidP="0070498E">
            <w:pPr>
              <w:jc w:val="center"/>
              <w:rPr>
                <w:rFonts w:ascii="GHEA Grapalat" w:hAnsi="GHEA Grapalat"/>
                <w:b/>
                <w:bCs/>
                <w:sz w:val="16"/>
                <w:szCs w:val="18"/>
                <w:lang w:val="es-ES"/>
              </w:rPr>
            </w:pPr>
          </w:p>
        </w:tc>
      </w:tr>
    </w:tbl>
    <w:p w:rsidR="00D43703" w:rsidRPr="007B5542" w:rsidRDefault="00D43703" w:rsidP="00D43703">
      <w:pPr>
        <w:pStyle w:val="3"/>
        <w:spacing w:line="240" w:lineRule="auto"/>
        <w:ind w:firstLine="567"/>
        <w:jc w:val="left"/>
        <w:rPr>
          <w:rFonts w:ascii="GHEA Grapalat" w:hAnsi="GHEA Grapalat"/>
          <w:b/>
          <w:lang w:val="en-US"/>
        </w:rPr>
      </w:pPr>
    </w:p>
    <w:p w:rsidR="00D43703" w:rsidRPr="007B5542" w:rsidRDefault="00D43703" w:rsidP="00D43703">
      <w:pPr>
        <w:pStyle w:val="3"/>
        <w:spacing w:line="240" w:lineRule="auto"/>
        <w:ind w:firstLine="567"/>
        <w:jc w:val="left"/>
        <w:rPr>
          <w:rFonts w:ascii="GHEA Grapalat" w:hAnsi="GHEA Grapalat"/>
          <w:b/>
          <w:lang w:val="en-US"/>
        </w:rPr>
      </w:pPr>
    </w:p>
    <w:p w:rsidR="00D43703" w:rsidRPr="007B5542" w:rsidRDefault="00D43703" w:rsidP="00D43703">
      <w:pPr>
        <w:pStyle w:val="3"/>
        <w:spacing w:line="240" w:lineRule="auto"/>
        <w:ind w:firstLine="567"/>
        <w:jc w:val="left"/>
        <w:rPr>
          <w:rFonts w:ascii="GHEA Grapalat" w:hAnsi="GHEA Grapalat"/>
          <w:b/>
          <w:lang w:val="en-US"/>
        </w:rPr>
      </w:pPr>
    </w:p>
    <w:p w:rsidR="00D43703" w:rsidRPr="007B5542" w:rsidRDefault="00D43703" w:rsidP="00D43703">
      <w:pPr>
        <w:pStyle w:val="3"/>
        <w:spacing w:line="240" w:lineRule="auto"/>
        <w:ind w:firstLine="567"/>
        <w:jc w:val="left"/>
        <w:rPr>
          <w:rFonts w:ascii="GHEA Grapalat" w:hAnsi="GHEA Grapalat"/>
          <w:b/>
          <w:lang w:val="en-US"/>
        </w:rPr>
      </w:pPr>
    </w:p>
    <w:p w:rsidR="00D43703" w:rsidRPr="007B5542" w:rsidRDefault="00D43703" w:rsidP="00D43703">
      <w:pPr>
        <w:rPr>
          <w:rFonts w:ascii="GHEA Grapalat" w:hAnsi="GHEA Grapalat"/>
          <w:sz w:val="20"/>
          <w:lang w:val="es-ES"/>
        </w:rPr>
      </w:pPr>
    </w:p>
    <w:p w:rsidR="00D43703" w:rsidRPr="007B5542" w:rsidRDefault="00D43703" w:rsidP="00D43703">
      <w:pPr>
        <w:jc w:val="both"/>
        <w:rPr>
          <w:rFonts w:ascii="GHEA Grapalat" w:hAnsi="GHEA Grapalat"/>
          <w:sz w:val="20"/>
          <w:u w:val="single"/>
        </w:rPr>
      </w:pP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t xml:space="preserve">    </w:t>
      </w:r>
    </w:p>
    <w:p w:rsidR="00D43703" w:rsidRPr="007B5542" w:rsidRDefault="00D43703" w:rsidP="00D43703">
      <w:pPr>
        <w:jc w:val="both"/>
        <w:rPr>
          <w:rFonts w:ascii="GHEA Grapalat" w:hAnsi="GHEA Grapalat"/>
          <w:sz w:val="20"/>
          <w:u w:val="single"/>
        </w:rPr>
      </w:pPr>
      <w:r w:rsidRPr="007B5542">
        <w:rPr>
          <w:rFonts w:ascii="GHEA Grapalat" w:hAnsi="GHEA Grapalat" w:cs="Sylfaen"/>
          <w:sz w:val="20"/>
          <w:vertAlign w:val="superscript"/>
        </w:rPr>
        <w:t xml:space="preserve">     </w:t>
      </w:r>
      <w:r w:rsidRPr="007B5542">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7B5542">
        <w:rPr>
          <w:rFonts w:ascii="GHEA Grapalat" w:hAnsi="GHEA Grapalat" w:cs="Sylfaen"/>
          <w:sz w:val="20"/>
          <w:vertAlign w:val="superscript"/>
        </w:rPr>
        <w:t xml:space="preserve">  </w:t>
      </w:r>
      <w:r w:rsidRPr="007B5542">
        <w:rPr>
          <w:rFonts w:ascii="GHEA Grapalat" w:hAnsi="GHEA Grapalat" w:cs="Sylfaen"/>
          <w:sz w:val="20"/>
          <w:vertAlign w:val="superscript"/>
        </w:rPr>
        <w:tab/>
      </w:r>
      <w:r w:rsidRPr="007B5542">
        <w:rPr>
          <w:rFonts w:ascii="GHEA Grapalat" w:hAnsi="GHEA Grapalat" w:cs="Sylfaen"/>
          <w:sz w:val="20"/>
          <w:vertAlign w:val="superscript"/>
        </w:rPr>
        <w:tab/>
      </w:r>
      <w:r w:rsidRPr="007B5542">
        <w:rPr>
          <w:rFonts w:ascii="GHEA Grapalat" w:hAnsi="GHEA Grapalat" w:cs="Sylfaen"/>
          <w:vertAlign w:val="superscript"/>
        </w:rPr>
        <w:t xml:space="preserve">                           </w:t>
      </w:r>
      <w:r w:rsidRPr="007B5542">
        <w:rPr>
          <w:rFonts w:ascii="GHEA Grapalat" w:hAnsi="GHEA Grapalat" w:cs="Sylfaen"/>
          <w:sz w:val="20"/>
          <w:vertAlign w:val="superscript"/>
          <w:lang w:val="hy-AM"/>
        </w:rPr>
        <w:t>ստորագրությո</w:t>
      </w:r>
      <w:r w:rsidRPr="007B5542">
        <w:rPr>
          <w:rFonts w:ascii="GHEA Grapalat" w:hAnsi="GHEA Grapalat" w:cs="Sylfaen"/>
          <w:sz w:val="20"/>
          <w:vertAlign w:val="superscript"/>
        </w:rPr>
        <w:t>ւն</w:t>
      </w:r>
      <w:r w:rsidRPr="007B5542">
        <w:rPr>
          <w:rFonts w:ascii="GHEA Grapalat" w:hAnsi="GHEA Grapalat" w:cs="Sylfaen"/>
          <w:sz w:val="20"/>
          <w:lang w:val="hy-AM"/>
        </w:rPr>
        <w:t xml:space="preserve"> </w:t>
      </w:r>
    </w:p>
    <w:p w:rsidR="00D43703" w:rsidRPr="007B5542" w:rsidRDefault="00D43703" w:rsidP="00D43703">
      <w:pPr>
        <w:jc w:val="right"/>
        <w:rPr>
          <w:rFonts w:ascii="GHEA Grapalat" w:hAnsi="GHEA Grapalat" w:cs="Sylfaen"/>
          <w:sz w:val="20"/>
        </w:rPr>
      </w:pPr>
    </w:p>
    <w:p w:rsidR="00D43703" w:rsidRPr="007B5542" w:rsidRDefault="00D43703" w:rsidP="00D43703">
      <w:pPr>
        <w:jc w:val="right"/>
        <w:rPr>
          <w:rFonts w:ascii="GHEA Grapalat" w:hAnsi="GHEA Grapalat" w:cs="Sylfaen"/>
          <w:sz w:val="20"/>
        </w:rPr>
      </w:pPr>
    </w:p>
    <w:p w:rsidR="00D43703" w:rsidRPr="007B5542" w:rsidRDefault="00D43703" w:rsidP="00D43703">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rsidR="00D43703" w:rsidRPr="007B5542" w:rsidRDefault="00D43703" w:rsidP="00D43703">
      <w:pPr>
        <w:jc w:val="right"/>
        <w:rPr>
          <w:rFonts w:ascii="GHEA Grapalat" w:hAnsi="GHEA Grapalat"/>
          <w:sz w:val="20"/>
          <w:lang w:val="hy-AM"/>
        </w:rPr>
      </w:pPr>
    </w:p>
    <w:p w:rsidR="00D43703" w:rsidRPr="007B5542" w:rsidRDefault="00D43703" w:rsidP="00D43703">
      <w:pPr>
        <w:jc w:val="right"/>
        <w:rPr>
          <w:rFonts w:ascii="GHEA Grapalat" w:hAnsi="GHEA Grapalat"/>
          <w:sz w:val="20"/>
          <w:lang w:val="hy-AM"/>
        </w:rPr>
      </w:pPr>
    </w:p>
    <w:p w:rsidR="00D43703" w:rsidRPr="00E6597C" w:rsidRDefault="00D43703" w:rsidP="00D43703">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rsidR="00D43703" w:rsidRPr="00E6597C" w:rsidRDefault="00D43703" w:rsidP="00D43703">
      <w:pPr>
        <w:pStyle w:val="31"/>
        <w:spacing w:line="240" w:lineRule="auto"/>
        <w:ind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70498E">
        <w:rPr>
          <w:rFonts w:ascii="GHEA Grapalat" w:hAnsi="GHEA Grapalat" w:cs="Arial"/>
          <w:b/>
          <w:lang w:val="hy-AM"/>
        </w:rPr>
        <w:t>2</w:t>
      </w:r>
    </w:p>
    <w:p w:rsidR="00D43703" w:rsidRPr="00E6597C" w:rsidRDefault="00D43703" w:rsidP="00D43703">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D825FF" w:rsidRPr="00D825FF">
        <w:rPr>
          <w:rFonts w:ascii="Sylfaen" w:hAnsi="Sylfaen"/>
          <w:b/>
          <w:lang w:val="hy-AM"/>
        </w:rPr>
        <w:t xml:space="preserve">ԳՀԱՇՁԲ </w:t>
      </w:r>
      <w:r w:rsidRPr="00E6597C">
        <w:rPr>
          <w:rFonts w:ascii="GHEA Grapalat" w:hAnsi="GHEA Grapalat" w:cs="Arial"/>
          <w:b/>
          <w:lang w:val="hy-AM"/>
        </w:rPr>
        <w:t>-</w:t>
      </w:r>
      <w:r w:rsidR="002E0B3B">
        <w:rPr>
          <w:rFonts w:ascii="GHEA Grapalat" w:hAnsi="GHEA Grapalat" w:cs="Arial"/>
          <w:b/>
          <w:lang w:val="hy-AM"/>
        </w:rPr>
        <w:t>20/</w:t>
      </w:r>
      <w:r w:rsidR="002E0B3B" w:rsidRPr="00D3117B">
        <w:rPr>
          <w:rFonts w:ascii="GHEA Grapalat" w:hAnsi="GHEA Grapalat" w:cs="Arial"/>
          <w:b/>
          <w:lang w:val="hy-AM"/>
        </w:rPr>
        <w:t>4</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D43703" w:rsidRPr="00E6597C" w:rsidRDefault="00D825FF" w:rsidP="00D43703">
      <w:pPr>
        <w:pStyle w:val="31"/>
        <w:spacing w:line="240" w:lineRule="auto"/>
        <w:jc w:val="right"/>
        <w:rPr>
          <w:rFonts w:ascii="GHEA Grapalat" w:hAnsi="GHEA Grapalat" w:cs="Arial"/>
          <w:b/>
          <w:lang w:val="hy-AM"/>
        </w:rPr>
      </w:pPr>
      <w:r w:rsidRPr="00D825FF">
        <w:rPr>
          <w:rFonts w:ascii="Sylfaen" w:hAnsi="Sylfaen" w:cs="Arial"/>
          <w:b/>
          <w:lang w:val="hy-AM"/>
        </w:rPr>
        <w:t xml:space="preserve">Գնանշման հարցման ընթացակարգի </w:t>
      </w:r>
      <w:r w:rsidR="00D43703" w:rsidRPr="00E6597C">
        <w:rPr>
          <w:rFonts w:ascii="GHEA Grapalat" w:hAnsi="GHEA Grapalat" w:cs="Arial"/>
          <w:b/>
          <w:lang w:val="hy-AM"/>
        </w:rPr>
        <w:t xml:space="preserve"> </w:t>
      </w:r>
      <w:r w:rsidR="00D43703" w:rsidRPr="00E6597C">
        <w:rPr>
          <w:rFonts w:ascii="GHEA Grapalat" w:hAnsi="GHEA Grapalat" w:cs="Sylfaen"/>
          <w:b/>
          <w:lang w:val="hy-AM"/>
        </w:rPr>
        <w:t>հրավերի</w:t>
      </w:r>
    </w:p>
    <w:p w:rsidR="00D43703" w:rsidRPr="00E6597C" w:rsidRDefault="00D43703" w:rsidP="00D43703">
      <w:pPr>
        <w:rPr>
          <w:rFonts w:ascii="GHEA Grapalat" w:hAnsi="GHEA Grapalat"/>
          <w:lang w:val="hy-AM"/>
        </w:rPr>
      </w:pPr>
    </w:p>
    <w:p w:rsidR="00D43703" w:rsidRPr="00E6597C" w:rsidRDefault="00D43703" w:rsidP="00D43703">
      <w:pPr>
        <w:ind w:firstLine="567"/>
        <w:jc w:val="center"/>
        <w:rPr>
          <w:rFonts w:ascii="GHEA Grapalat" w:hAnsi="GHEA Grapalat"/>
          <w:sz w:val="20"/>
          <w:lang w:val="hy-AM"/>
        </w:rPr>
      </w:pPr>
    </w:p>
    <w:p w:rsidR="00D43703" w:rsidRPr="00E6597C" w:rsidRDefault="00D43703" w:rsidP="00D43703">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rsidR="00D43703" w:rsidRPr="00E6597C" w:rsidRDefault="00D43703" w:rsidP="00D43703">
      <w:pPr>
        <w:ind w:firstLine="567"/>
        <w:rPr>
          <w:rFonts w:ascii="GHEA Grapalat" w:hAnsi="GHEA Grapalat"/>
          <w:lang w:val="hy-AM"/>
        </w:rPr>
      </w:pPr>
    </w:p>
    <w:p w:rsidR="00D43703" w:rsidRPr="00E6597C" w:rsidRDefault="00D43703" w:rsidP="00D43703">
      <w:pPr>
        <w:ind w:firstLine="567"/>
        <w:jc w:val="both"/>
        <w:rPr>
          <w:rFonts w:ascii="GHEA Grapalat" w:hAnsi="GHEA Grapalat" w:cs="Arial"/>
          <w:lang w:val="hy-AM"/>
        </w:rPr>
      </w:pPr>
      <w:r w:rsidRPr="00E6597C">
        <w:rPr>
          <w:rFonts w:ascii="GHEA Grapalat" w:hAnsi="GHEA Grapalat" w:cs="Arial"/>
          <w:sz w:val="20"/>
          <w:szCs w:val="20"/>
          <w:lang w:val="es-ES"/>
        </w:rPr>
        <w:t>Ո</w:t>
      </w:r>
      <w:r w:rsidR="00D825FF">
        <w:rPr>
          <w:rFonts w:ascii="GHEA Grapalat" w:hAnsi="GHEA Grapalat" w:cs="Arial"/>
          <w:sz w:val="20"/>
          <w:szCs w:val="20"/>
          <w:lang w:val="es-ES"/>
        </w:rPr>
        <w:t>ւսումնասիրելով «</w:t>
      </w:r>
      <w:r w:rsidR="00D825FF" w:rsidRPr="00D825FF">
        <w:rPr>
          <w:rFonts w:ascii="Sylfaen" w:hAnsi="Sylfaen" w:cs="Arial"/>
          <w:sz w:val="20"/>
          <w:szCs w:val="20"/>
          <w:lang w:val="hy-AM"/>
        </w:rPr>
        <w:t>ԳՀԱՇՁԲ</w:t>
      </w:r>
      <w:r w:rsidR="00C920E3">
        <w:rPr>
          <w:rFonts w:ascii="GHEA Grapalat" w:hAnsi="GHEA Grapalat" w:cs="Arial"/>
          <w:sz w:val="20"/>
          <w:szCs w:val="20"/>
          <w:lang w:val="es-ES"/>
        </w:rPr>
        <w:t>-</w:t>
      </w:r>
      <w:r w:rsidR="002E0B3B">
        <w:rPr>
          <w:rFonts w:ascii="GHEA Grapalat" w:hAnsi="GHEA Grapalat" w:cs="Arial"/>
          <w:sz w:val="20"/>
          <w:szCs w:val="20"/>
          <w:lang w:val="hy-AM"/>
        </w:rPr>
        <w:t>20/</w:t>
      </w:r>
      <w:r w:rsidR="002E0B3B" w:rsidRPr="002E0B3B">
        <w:rPr>
          <w:rFonts w:ascii="GHEA Grapalat" w:hAnsi="GHEA Grapalat" w:cs="Arial"/>
          <w:sz w:val="20"/>
          <w:szCs w:val="20"/>
          <w:lang w:val="hy-AM"/>
        </w:rPr>
        <w:t>4</w:t>
      </w:r>
      <w:r w:rsidR="00D825FF">
        <w:rPr>
          <w:rFonts w:ascii="GHEA Grapalat" w:hAnsi="GHEA Grapalat" w:cs="Arial"/>
          <w:sz w:val="20"/>
          <w:szCs w:val="20"/>
          <w:lang w:val="es-ES"/>
        </w:rPr>
        <w:t xml:space="preserve">»* ծածկագրով </w:t>
      </w:r>
      <w:r w:rsidR="00D825FF" w:rsidRPr="00D825FF">
        <w:rPr>
          <w:rFonts w:ascii="Sylfaen" w:hAnsi="Sylfaen" w:cs="Arial"/>
          <w:sz w:val="20"/>
          <w:szCs w:val="20"/>
          <w:lang w:val="hy-AM"/>
        </w:rPr>
        <w:t xml:space="preserve">գնանշման  </w:t>
      </w:r>
      <w:r w:rsidR="00C13964" w:rsidRPr="00C13964">
        <w:rPr>
          <w:rFonts w:ascii="Sylfaen" w:hAnsi="Sylfaen" w:cs="Arial"/>
          <w:sz w:val="20"/>
          <w:szCs w:val="20"/>
          <w:lang w:val="hy-AM"/>
        </w:rPr>
        <w:t>հարցման ընթացակարգի</w:t>
      </w:r>
      <w:r w:rsidRPr="00E6597C">
        <w:rPr>
          <w:rFonts w:ascii="GHEA Grapalat" w:hAnsi="GHEA Grapalat" w:cs="Arial"/>
          <w:sz w:val="20"/>
          <w:szCs w:val="20"/>
          <w:lang w:val="es-ES"/>
        </w:rPr>
        <w:t xml:space="preserve">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rsidR="00D43703" w:rsidRPr="00E6597C" w:rsidRDefault="00D43703" w:rsidP="00D43703">
      <w:pPr>
        <w:ind w:firstLine="567"/>
        <w:jc w:val="both"/>
        <w:rPr>
          <w:rFonts w:ascii="GHEA Grapalat" w:hAnsi="GHEA Grapalat" w:cs="Arial"/>
        </w:rPr>
      </w:pPr>
      <w:bookmarkStart w:id="13" w:name="_Hlk23147299"/>
      <w:r w:rsidRPr="00E6597C">
        <w:rPr>
          <w:rFonts w:ascii="GHEA Grapalat" w:hAnsi="GHEA Grapalat" w:cs="Sylfaen"/>
          <w:vertAlign w:val="superscript"/>
          <w:lang w:val="hy-AM"/>
        </w:rPr>
        <w:t xml:space="preserve">                                                                                     մասնակցի անվանումը</w:t>
      </w:r>
    </w:p>
    <w:bookmarkEnd w:id="13"/>
    <w:p w:rsidR="00D43703" w:rsidRPr="00E6597C" w:rsidRDefault="00D43703" w:rsidP="00D43703">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rsidR="00D43703" w:rsidRPr="00E6597C" w:rsidRDefault="00D43703" w:rsidP="00D43703">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10066"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191"/>
        <w:gridCol w:w="1063"/>
        <w:gridCol w:w="1057"/>
        <w:gridCol w:w="2360"/>
      </w:tblGrid>
      <w:tr w:rsidR="00D43703" w:rsidRPr="007F7031" w:rsidTr="0070498E">
        <w:trPr>
          <w:cantSplit/>
          <w:trHeight w:val="916"/>
          <w:jc w:val="center"/>
        </w:trPr>
        <w:tc>
          <w:tcPr>
            <w:tcW w:w="1136" w:type="dxa"/>
            <w:tcBorders>
              <w:top w:val="single" w:sz="4" w:space="0" w:color="auto"/>
              <w:left w:val="single" w:sz="4" w:space="0" w:color="auto"/>
              <w:right w:val="single" w:sz="4" w:space="0" w:color="auto"/>
            </w:tcBorders>
            <w:vAlign w:val="center"/>
          </w:tcPr>
          <w:p w:rsidR="00D43703" w:rsidRPr="00E6597C" w:rsidRDefault="00D43703" w:rsidP="0070498E">
            <w:pPr>
              <w:jc w:val="center"/>
              <w:rPr>
                <w:rFonts w:ascii="GHEA Grapalat" w:hAnsi="GHEA Grapalat"/>
                <w:b/>
                <w:bCs/>
                <w:sz w:val="16"/>
                <w:szCs w:val="18"/>
                <w:lang w:val="es-ES"/>
              </w:rPr>
            </w:pPr>
            <w:r w:rsidRPr="00E6597C">
              <w:rPr>
                <w:rFonts w:ascii="GHEA Grapalat" w:hAnsi="GHEA Grapalat"/>
                <w:b/>
                <w:bCs/>
                <w:sz w:val="16"/>
                <w:szCs w:val="18"/>
                <w:lang w:val="es-ES"/>
              </w:rPr>
              <w:t>Չափա-</w:t>
            </w:r>
          </w:p>
          <w:p w:rsidR="00D43703" w:rsidRPr="00E6597C" w:rsidRDefault="00D43703" w:rsidP="0070498E">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D43703" w:rsidRPr="00E6597C" w:rsidRDefault="00D43703" w:rsidP="0070498E">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191" w:type="dxa"/>
            <w:tcBorders>
              <w:top w:val="single" w:sz="4" w:space="0" w:color="auto"/>
              <w:left w:val="single" w:sz="4" w:space="0" w:color="auto"/>
              <w:right w:val="single" w:sz="4" w:space="0" w:color="auto"/>
            </w:tcBorders>
            <w:vAlign w:val="center"/>
          </w:tcPr>
          <w:p w:rsidR="00D43703" w:rsidRPr="00E6597C" w:rsidRDefault="00D43703" w:rsidP="0070498E">
            <w:pPr>
              <w:jc w:val="center"/>
              <w:rPr>
                <w:rFonts w:ascii="GHEA Grapalat" w:hAnsi="GHEA Grapalat"/>
                <w:b/>
                <w:bCs/>
                <w:sz w:val="16"/>
                <w:szCs w:val="18"/>
                <w:lang w:val="es-ES"/>
              </w:rPr>
            </w:pPr>
            <w:r w:rsidRPr="00E6597C">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D43703" w:rsidRPr="00E6597C" w:rsidRDefault="00D43703" w:rsidP="0070498E">
            <w:pPr>
              <w:jc w:val="center"/>
              <w:rPr>
                <w:rFonts w:ascii="GHEA Grapalat" w:hAnsi="GHEA Grapalat"/>
                <w:b/>
                <w:bCs/>
                <w:sz w:val="16"/>
                <w:szCs w:val="18"/>
                <w:lang w:val="es-ES"/>
              </w:rPr>
            </w:pPr>
            <w:r w:rsidRPr="00E6597C">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D43703" w:rsidRPr="00E6597C" w:rsidRDefault="00D43703" w:rsidP="0070498E">
            <w:pPr>
              <w:jc w:val="center"/>
              <w:rPr>
                <w:rFonts w:ascii="GHEA Grapalat" w:hAnsi="GHEA Grapalat"/>
                <w:b/>
                <w:bCs/>
                <w:sz w:val="16"/>
                <w:szCs w:val="18"/>
                <w:lang w:val="es-ES"/>
              </w:rPr>
            </w:pPr>
            <w:r w:rsidRPr="00E6597C">
              <w:rPr>
                <w:rFonts w:ascii="GHEA Grapalat" w:hAnsi="GHEA Grapalat"/>
                <w:b/>
                <w:bCs/>
                <w:sz w:val="16"/>
                <w:szCs w:val="18"/>
                <w:lang w:val="es-ES"/>
              </w:rPr>
              <w:t>ԱԱՀ**</w:t>
            </w:r>
          </w:p>
          <w:p w:rsidR="00D43703" w:rsidRPr="00E6597C" w:rsidRDefault="00D43703" w:rsidP="0070498E">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D43703" w:rsidRPr="00E6597C" w:rsidRDefault="00D43703" w:rsidP="0070498E">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rsidR="00D43703" w:rsidRPr="00E6597C" w:rsidRDefault="00D43703" w:rsidP="0070498E">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D43703" w:rsidRPr="00E6597C" w:rsidTr="0070498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D43703" w:rsidRPr="00E6597C" w:rsidRDefault="00D43703" w:rsidP="0070498E">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D43703" w:rsidRPr="00E6597C" w:rsidRDefault="00D43703" w:rsidP="0070498E">
            <w:pPr>
              <w:jc w:val="center"/>
              <w:rPr>
                <w:rFonts w:ascii="GHEA Grapalat" w:hAnsi="GHEA Grapalat"/>
                <w:b/>
                <w:i/>
                <w:sz w:val="16"/>
                <w:lang w:val="es-ES"/>
              </w:rPr>
            </w:pPr>
            <w:r w:rsidRPr="00E6597C">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D43703" w:rsidRPr="00E6597C" w:rsidRDefault="00D43703" w:rsidP="0070498E">
            <w:pPr>
              <w:jc w:val="center"/>
              <w:rPr>
                <w:rFonts w:ascii="GHEA Grapalat" w:hAnsi="GHEA Grapalat"/>
                <w:i/>
                <w:sz w:val="16"/>
                <w:lang w:val="es-ES"/>
              </w:rPr>
            </w:pPr>
            <w:r w:rsidRPr="00E6597C">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D43703" w:rsidRPr="00E6597C" w:rsidRDefault="00D43703" w:rsidP="0070498E">
            <w:pPr>
              <w:jc w:val="center"/>
              <w:rPr>
                <w:rFonts w:ascii="GHEA Grapalat" w:hAnsi="GHEA Grapalat"/>
                <w:i/>
                <w:sz w:val="16"/>
                <w:lang w:val="es-ES"/>
              </w:rPr>
            </w:pPr>
            <w:r w:rsidRPr="00E6597C">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D43703" w:rsidRPr="00E6597C" w:rsidRDefault="00D43703" w:rsidP="0070498E">
            <w:pPr>
              <w:jc w:val="center"/>
              <w:rPr>
                <w:rFonts w:ascii="GHEA Grapalat" w:hAnsi="GHEA Grapalat"/>
                <w:i/>
                <w:sz w:val="16"/>
                <w:lang w:val="es-ES"/>
              </w:rPr>
            </w:pPr>
            <w:r w:rsidRPr="00E6597C">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D43703" w:rsidRPr="00E6597C" w:rsidRDefault="00D43703" w:rsidP="0070498E">
            <w:pPr>
              <w:jc w:val="center"/>
              <w:rPr>
                <w:rFonts w:ascii="GHEA Grapalat" w:hAnsi="GHEA Grapalat"/>
                <w:i/>
                <w:sz w:val="16"/>
                <w:lang w:val="es-ES"/>
              </w:rPr>
            </w:pPr>
            <w:r w:rsidRPr="00E6597C">
              <w:rPr>
                <w:rFonts w:ascii="GHEA Grapalat" w:hAnsi="GHEA Grapalat"/>
                <w:b/>
                <w:i/>
                <w:sz w:val="16"/>
                <w:lang w:val="es-ES"/>
              </w:rPr>
              <w:t>6=3+4+5</w:t>
            </w:r>
          </w:p>
        </w:tc>
      </w:tr>
      <w:tr w:rsidR="00D43703" w:rsidRPr="007F7031" w:rsidTr="0070498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D43703" w:rsidRPr="00E6597C" w:rsidRDefault="00D43703" w:rsidP="0070498E">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D43703" w:rsidRPr="00E6597C" w:rsidRDefault="00D43703" w:rsidP="0070498E">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D43703" w:rsidRPr="00E6597C" w:rsidRDefault="00D43703" w:rsidP="0070498E">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D43703" w:rsidRPr="00E6597C" w:rsidRDefault="00D43703" w:rsidP="0070498E">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D43703" w:rsidRPr="00E6597C" w:rsidRDefault="00D43703" w:rsidP="0070498E">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D43703" w:rsidRPr="00E6597C" w:rsidRDefault="00D43703" w:rsidP="0070498E">
            <w:pPr>
              <w:jc w:val="center"/>
              <w:rPr>
                <w:rFonts w:ascii="GHEA Grapalat" w:hAnsi="GHEA Grapalat"/>
                <w:lang w:val="es-ES"/>
              </w:rPr>
            </w:pPr>
          </w:p>
        </w:tc>
      </w:tr>
      <w:tr w:rsidR="00D43703" w:rsidRPr="007F7031" w:rsidTr="0070498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D43703" w:rsidRPr="00E6597C" w:rsidRDefault="00D43703" w:rsidP="0070498E">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D43703" w:rsidRPr="00E6597C" w:rsidRDefault="00D43703" w:rsidP="0070498E">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D43703" w:rsidRPr="00E6597C" w:rsidRDefault="00D43703" w:rsidP="0070498E">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D43703" w:rsidRPr="00E6597C" w:rsidRDefault="00D43703" w:rsidP="0070498E">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D43703" w:rsidRPr="00E6597C" w:rsidRDefault="00D43703" w:rsidP="0070498E">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D43703" w:rsidRPr="00E6597C" w:rsidRDefault="00D43703" w:rsidP="0070498E">
            <w:pPr>
              <w:rPr>
                <w:rFonts w:ascii="GHEA Grapalat" w:hAnsi="GHEA Grapalat"/>
                <w:lang w:val="es-ES"/>
              </w:rPr>
            </w:pPr>
          </w:p>
        </w:tc>
      </w:tr>
      <w:tr w:rsidR="00D43703" w:rsidRPr="007F7031" w:rsidTr="0070498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D43703" w:rsidRPr="00E6597C" w:rsidRDefault="00D43703" w:rsidP="0070498E">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D43703" w:rsidRPr="00E6597C" w:rsidRDefault="00D43703" w:rsidP="0070498E">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D43703" w:rsidRPr="00E6597C" w:rsidRDefault="00D43703" w:rsidP="0070498E">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D43703" w:rsidRPr="00E6597C" w:rsidRDefault="00D43703" w:rsidP="0070498E">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D43703" w:rsidRPr="00E6597C" w:rsidRDefault="00D43703" w:rsidP="0070498E">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D43703" w:rsidRPr="00E6597C" w:rsidRDefault="00D43703" w:rsidP="0070498E">
            <w:pPr>
              <w:jc w:val="center"/>
              <w:rPr>
                <w:rFonts w:ascii="GHEA Grapalat" w:hAnsi="GHEA Grapalat"/>
                <w:lang w:val="es-ES"/>
              </w:rPr>
            </w:pPr>
          </w:p>
        </w:tc>
      </w:tr>
      <w:tr w:rsidR="00D43703" w:rsidRPr="00E6597C" w:rsidTr="0070498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D43703" w:rsidRPr="00E6597C" w:rsidRDefault="00D43703" w:rsidP="0070498E">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D43703" w:rsidRPr="00E6597C" w:rsidRDefault="00D43703" w:rsidP="0070498E">
            <w:pPr>
              <w:rPr>
                <w:rFonts w:ascii="GHEA Grapalat" w:hAnsi="GHEA Grapalat"/>
                <w:sz w:val="18"/>
                <w:lang w:val="es-ES"/>
              </w:rPr>
            </w:pPr>
            <w:r w:rsidRPr="00E6597C">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D43703" w:rsidRPr="00E6597C" w:rsidRDefault="00D43703" w:rsidP="0070498E">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D43703" w:rsidRPr="00E6597C" w:rsidRDefault="00D43703" w:rsidP="0070498E">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D43703" w:rsidRPr="00E6597C" w:rsidRDefault="00D43703" w:rsidP="0070498E">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D43703" w:rsidRPr="00E6597C" w:rsidRDefault="00D43703" w:rsidP="0070498E">
            <w:pPr>
              <w:jc w:val="center"/>
              <w:rPr>
                <w:rFonts w:ascii="GHEA Grapalat" w:hAnsi="GHEA Grapalat"/>
                <w:lang w:val="es-ES"/>
              </w:rPr>
            </w:pPr>
          </w:p>
        </w:tc>
      </w:tr>
      <w:tr w:rsidR="00D43703" w:rsidRPr="00E6597C" w:rsidTr="0070498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D43703" w:rsidRPr="00E6597C" w:rsidRDefault="00D43703" w:rsidP="0070498E">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D43703" w:rsidRPr="00E6597C" w:rsidRDefault="00D43703" w:rsidP="0070498E">
            <w:pPr>
              <w:rPr>
                <w:rFonts w:ascii="GHEA Grapalat" w:hAnsi="GHEA Grapalat"/>
                <w:sz w:val="18"/>
                <w:lang w:val="es-ES"/>
              </w:rPr>
            </w:pPr>
            <w:r w:rsidRPr="00E6597C">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D43703" w:rsidRPr="00E6597C" w:rsidRDefault="00D43703" w:rsidP="0070498E">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D43703" w:rsidRPr="00E6597C" w:rsidRDefault="00D43703" w:rsidP="0070498E">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D43703" w:rsidRPr="00E6597C" w:rsidRDefault="00D43703" w:rsidP="0070498E">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D43703" w:rsidRPr="00E6597C" w:rsidRDefault="00D43703" w:rsidP="0070498E">
            <w:pPr>
              <w:jc w:val="center"/>
              <w:rPr>
                <w:rFonts w:ascii="GHEA Grapalat" w:hAnsi="GHEA Grapalat"/>
                <w:sz w:val="20"/>
                <w:lang w:val="es-ES"/>
              </w:rPr>
            </w:pPr>
          </w:p>
        </w:tc>
      </w:tr>
    </w:tbl>
    <w:p w:rsidR="00D43703" w:rsidRPr="00E6597C" w:rsidRDefault="00D43703" w:rsidP="00D43703">
      <w:pPr>
        <w:rPr>
          <w:rFonts w:ascii="GHEA Grapalat" w:hAnsi="GHEA Grapalat"/>
          <w:sz w:val="18"/>
          <w:szCs w:val="18"/>
          <w:lang w:val="es-ES"/>
        </w:rPr>
      </w:pPr>
    </w:p>
    <w:p w:rsidR="00D43703" w:rsidRPr="00E6597C" w:rsidRDefault="00D43703" w:rsidP="00D43703">
      <w:pPr>
        <w:rPr>
          <w:rFonts w:ascii="GHEA Grapalat" w:hAnsi="GHEA Grapalat"/>
          <w:sz w:val="18"/>
          <w:szCs w:val="18"/>
          <w:lang w:val="es-ES"/>
        </w:rPr>
      </w:pPr>
    </w:p>
    <w:p w:rsidR="00D43703" w:rsidRPr="00E6597C" w:rsidRDefault="00D43703" w:rsidP="00D43703">
      <w:pPr>
        <w:rPr>
          <w:rFonts w:ascii="GHEA Grapalat" w:hAnsi="GHEA Grapalat"/>
          <w:sz w:val="18"/>
          <w:szCs w:val="18"/>
          <w:lang w:val="hy-AM"/>
        </w:rPr>
      </w:pPr>
    </w:p>
    <w:p w:rsidR="00D43703" w:rsidRPr="00E6597C" w:rsidRDefault="00D43703" w:rsidP="00D43703">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rsidR="00D43703" w:rsidRPr="00E6597C" w:rsidRDefault="00D43703" w:rsidP="00D43703">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6597C">
        <w:rPr>
          <w:rFonts w:ascii="GHEA Grapalat" w:hAnsi="GHEA Grapalat"/>
          <w:sz w:val="20"/>
          <w:vertAlign w:val="superscript"/>
          <w:lang w:val="hy-AM"/>
        </w:rPr>
        <w:tab/>
      </w:r>
    </w:p>
    <w:p w:rsidR="00D43703" w:rsidRPr="00E6597C" w:rsidRDefault="00D43703" w:rsidP="00D43703">
      <w:pPr>
        <w:jc w:val="right"/>
        <w:rPr>
          <w:rFonts w:ascii="GHEA Grapalat" w:hAnsi="GHEA Grapalat"/>
          <w:sz w:val="20"/>
          <w:lang w:val="hy-AM"/>
        </w:rPr>
      </w:pPr>
      <w:r w:rsidRPr="00E6597C">
        <w:rPr>
          <w:rFonts w:ascii="GHEA Grapalat" w:hAnsi="GHEA Grapalat"/>
          <w:sz w:val="20"/>
          <w:lang w:val="hy-AM"/>
        </w:rPr>
        <w:t xml:space="preserve">    </w:t>
      </w:r>
    </w:p>
    <w:p w:rsidR="00D43703" w:rsidRPr="00E6597C" w:rsidRDefault="00D43703" w:rsidP="00D43703">
      <w:pPr>
        <w:jc w:val="right"/>
        <w:rPr>
          <w:rFonts w:ascii="GHEA Grapalat" w:hAnsi="GHEA Grapalat"/>
          <w:sz w:val="20"/>
          <w:lang w:val="hy-AM"/>
        </w:rPr>
      </w:pPr>
      <w:r w:rsidRPr="00E6597C">
        <w:rPr>
          <w:rFonts w:ascii="GHEA Grapalat" w:hAnsi="GHEA Grapalat"/>
          <w:sz w:val="20"/>
          <w:lang w:val="hy-AM"/>
        </w:rPr>
        <w:t>Կ. Տ.</w:t>
      </w:r>
      <w:r w:rsidRPr="00E6597C">
        <w:rPr>
          <w:rStyle w:val="af6"/>
          <w:rFonts w:ascii="GHEA Grapalat" w:hAnsi="GHEA Grapalat"/>
          <w:color w:val="FFFFFF"/>
          <w:sz w:val="20"/>
          <w:lang w:val="hy-AM"/>
        </w:rPr>
        <w:footnoteReference w:id="15"/>
      </w:r>
      <w:r w:rsidRPr="00E6597C">
        <w:rPr>
          <w:rFonts w:ascii="GHEA Grapalat" w:hAnsi="GHEA Grapalat"/>
          <w:sz w:val="20"/>
          <w:lang w:val="hy-AM"/>
        </w:rPr>
        <w:tab/>
      </w:r>
      <w:r w:rsidRPr="00E6597C">
        <w:rPr>
          <w:rFonts w:ascii="GHEA Grapalat" w:hAnsi="GHEA Grapalat"/>
          <w:sz w:val="20"/>
          <w:lang w:val="hy-AM"/>
        </w:rPr>
        <w:tab/>
        <w:t xml:space="preserve"> </w:t>
      </w:r>
    </w:p>
    <w:p w:rsidR="00D43703" w:rsidRPr="00E6597C" w:rsidRDefault="00D43703" w:rsidP="00D43703">
      <w:pPr>
        <w:jc w:val="right"/>
        <w:rPr>
          <w:rFonts w:ascii="GHEA Grapalat" w:hAnsi="GHEA Grapalat"/>
          <w:sz w:val="20"/>
          <w:lang w:val="hy-AM"/>
        </w:rPr>
      </w:pPr>
    </w:p>
    <w:p w:rsidR="00D43703" w:rsidRPr="00E6597C" w:rsidRDefault="00D43703" w:rsidP="00D43703">
      <w:pPr>
        <w:rPr>
          <w:rFonts w:ascii="GHEA Grapalat" w:hAnsi="GHEA Grapalat" w:cs="Sylfaen"/>
          <w:i/>
          <w:sz w:val="16"/>
          <w:szCs w:val="16"/>
          <w:lang w:val="hy-AM" w:eastAsia="ru-RU"/>
        </w:rPr>
      </w:pPr>
    </w:p>
    <w:p w:rsidR="00D43703" w:rsidRPr="00E6597C" w:rsidRDefault="00D43703" w:rsidP="00D43703">
      <w:pPr>
        <w:rPr>
          <w:rFonts w:ascii="GHEA Grapalat" w:hAnsi="GHEA Grapalat" w:cs="Sylfaen"/>
          <w:i/>
          <w:sz w:val="16"/>
          <w:szCs w:val="16"/>
          <w:lang w:val="hy-AM" w:eastAsia="ru-RU"/>
        </w:rPr>
      </w:pPr>
    </w:p>
    <w:p w:rsidR="00D43703" w:rsidRPr="00E6597C" w:rsidRDefault="00D43703" w:rsidP="00D43703">
      <w:pPr>
        <w:rPr>
          <w:rFonts w:ascii="GHEA Grapalat" w:hAnsi="GHEA Grapalat" w:cs="Sylfaen"/>
          <w:i/>
          <w:sz w:val="16"/>
          <w:szCs w:val="16"/>
          <w:lang w:val="hy-AM" w:eastAsia="ru-RU"/>
        </w:rPr>
      </w:pPr>
    </w:p>
    <w:p w:rsidR="00D43703" w:rsidRPr="00E6597C" w:rsidRDefault="00D43703" w:rsidP="00D43703">
      <w:pPr>
        <w:rPr>
          <w:rFonts w:ascii="GHEA Grapalat" w:hAnsi="GHEA Grapalat" w:cs="Sylfaen"/>
          <w:i/>
          <w:sz w:val="16"/>
          <w:szCs w:val="16"/>
          <w:lang w:val="hy-AM" w:eastAsia="ru-RU"/>
        </w:rPr>
      </w:pPr>
    </w:p>
    <w:p w:rsidR="00D43703" w:rsidRPr="00E6597C" w:rsidRDefault="00D43703" w:rsidP="00D43703">
      <w:pPr>
        <w:rPr>
          <w:rFonts w:ascii="GHEA Grapalat" w:hAnsi="GHEA Grapalat" w:cs="Sylfaen"/>
          <w:i/>
          <w:sz w:val="16"/>
          <w:szCs w:val="16"/>
          <w:lang w:val="hy-AM" w:eastAsia="ru-RU"/>
        </w:rPr>
      </w:pPr>
    </w:p>
    <w:p w:rsidR="00D43703" w:rsidRPr="00E6597C" w:rsidRDefault="00D43703" w:rsidP="00D43703">
      <w:pPr>
        <w:rPr>
          <w:rFonts w:ascii="GHEA Grapalat" w:hAnsi="GHEA Grapalat" w:cs="Sylfaen"/>
          <w:i/>
          <w:sz w:val="16"/>
          <w:szCs w:val="16"/>
          <w:lang w:val="hy-AM" w:eastAsia="ru-RU"/>
        </w:rPr>
      </w:pPr>
    </w:p>
    <w:p w:rsidR="00D43703" w:rsidRPr="00E6597C" w:rsidRDefault="00D43703" w:rsidP="00D43703">
      <w:pPr>
        <w:rPr>
          <w:rFonts w:ascii="GHEA Grapalat" w:hAnsi="GHEA Grapalat" w:cs="Sylfaen"/>
          <w:i/>
          <w:sz w:val="16"/>
          <w:szCs w:val="16"/>
          <w:lang w:val="hy-AM" w:eastAsia="ru-RU"/>
        </w:rPr>
      </w:pPr>
    </w:p>
    <w:p w:rsidR="00D43703" w:rsidRPr="00E6597C" w:rsidRDefault="00D43703" w:rsidP="00D43703">
      <w:pPr>
        <w:rPr>
          <w:rFonts w:ascii="GHEA Grapalat" w:hAnsi="GHEA Grapalat" w:cs="Sylfaen"/>
          <w:i/>
          <w:sz w:val="16"/>
          <w:szCs w:val="16"/>
          <w:lang w:val="hy-AM" w:eastAsia="ru-RU"/>
        </w:rPr>
      </w:pPr>
    </w:p>
    <w:p w:rsidR="00D43703" w:rsidRPr="00E6597C" w:rsidRDefault="00D43703" w:rsidP="00D43703">
      <w:pPr>
        <w:rPr>
          <w:rFonts w:ascii="GHEA Grapalat" w:hAnsi="GHEA Grapalat" w:cs="Sylfaen"/>
          <w:i/>
          <w:sz w:val="16"/>
          <w:szCs w:val="16"/>
          <w:lang w:val="hy-AM" w:eastAsia="ru-RU"/>
        </w:rPr>
      </w:pPr>
    </w:p>
    <w:p w:rsidR="00D43703" w:rsidRPr="00E6597C" w:rsidRDefault="00D43703" w:rsidP="00D43703">
      <w:pPr>
        <w:rPr>
          <w:rFonts w:ascii="GHEA Grapalat" w:hAnsi="GHEA Grapalat" w:cs="Sylfaen"/>
          <w:i/>
          <w:sz w:val="16"/>
          <w:szCs w:val="16"/>
          <w:lang w:val="hy-AM" w:eastAsia="ru-RU"/>
        </w:rPr>
      </w:pPr>
    </w:p>
    <w:p w:rsidR="00D43703" w:rsidRPr="00E6597C" w:rsidRDefault="00D43703" w:rsidP="00D43703">
      <w:pPr>
        <w:rPr>
          <w:rFonts w:ascii="GHEA Grapalat" w:hAnsi="GHEA Grapalat" w:cs="Sylfaen"/>
          <w:i/>
          <w:sz w:val="16"/>
          <w:szCs w:val="16"/>
          <w:lang w:val="hy-AM" w:eastAsia="ru-RU"/>
        </w:rPr>
      </w:pPr>
    </w:p>
    <w:p w:rsidR="00D43703" w:rsidRPr="00E6597C" w:rsidRDefault="00D43703" w:rsidP="00D43703">
      <w:pPr>
        <w:rPr>
          <w:rFonts w:ascii="GHEA Grapalat" w:hAnsi="GHEA Grapalat" w:cs="Sylfaen"/>
          <w:i/>
          <w:sz w:val="16"/>
          <w:szCs w:val="16"/>
          <w:lang w:val="hy-AM" w:eastAsia="ru-RU"/>
        </w:rPr>
      </w:pPr>
    </w:p>
    <w:p w:rsidR="00D43703" w:rsidRPr="00E6597C" w:rsidRDefault="00D43703" w:rsidP="00D43703">
      <w:pPr>
        <w:pStyle w:val="31"/>
        <w:spacing w:line="240" w:lineRule="auto"/>
        <w:jc w:val="right"/>
        <w:rPr>
          <w:rFonts w:ascii="GHEA Grapalat" w:hAnsi="GHEA Grapalat"/>
          <w:i/>
          <w:lang w:val="hy-AM"/>
        </w:rPr>
      </w:pPr>
    </w:p>
    <w:p w:rsidR="00D43703" w:rsidRPr="00E6597C" w:rsidRDefault="00D43703" w:rsidP="00D43703">
      <w:pPr>
        <w:pStyle w:val="31"/>
        <w:spacing w:line="240" w:lineRule="auto"/>
        <w:jc w:val="right"/>
        <w:rPr>
          <w:rFonts w:ascii="GHEA Grapalat" w:hAnsi="GHEA Grapalat"/>
          <w:i/>
          <w:lang w:val="hy-AM"/>
        </w:rPr>
      </w:pPr>
    </w:p>
    <w:p w:rsidR="00D43703" w:rsidRPr="00E6597C" w:rsidRDefault="00D43703" w:rsidP="00D43703">
      <w:pPr>
        <w:pStyle w:val="31"/>
        <w:spacing w:line="240" w:lineRule="auto"/>
        <w:jc w:val="right"/>
        <w:rPr>
          <w:rFonts w:ascii="GHEA Grapalat" w:hAnsi="GHEA Grapalat"/>
          <w:i/>
          <w:lang w:val="hy-AM"/>
        </w:rPr>
      </w:pPr>
    </w:p>
    <w:p w:rsidR="00D43703" w:rsidRPr="00E6597C" w:rsidRDefault="00D43703" w:rsidP="00D43703">
      <w:pPr>
        <w:pStyle w:val="31"/>
        <w:spacing w:line="240" w:lineRule="auto"/>
        <w:jc w:val="right"/>
        <w:rPr>
          <w:rFonts w:ascii="GHEA Grapalat" w:hAnsi="GHEA Grapalat"/>
          <w:i/>
          <w:lang w:val="es-ES" w:eastAsia="ru-RU"/>
        </w:rPr>
      </w:pPr>
    </w:p>
    <w:p w:rsidR="00D43703" w:rsidRPr="00E6597C" w:rsidDel="000B1088" w:rsidRDefault="00D43703" w:rsidP="00D43703">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rsidR="00D43703" w:rsidRPr="00E6597C" w:rsidRDefault="00D43703" w:rsidP="00D43703">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3</w:t>
      </w:r>
    </w:p>
    <w:p w:rsidR="00D43703" w:rsidRPr="00E6597C" w:rsidRDefault="00D43703" w:rsidP="00D43703">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C13964" w:rsidRPr="007C377C">
        <w:rPr>
          <w:rFonts w:ascii="Sylfaen" w:hAnsi="Sylfaen"/>
          <w:b/>
          <w:lang w:val="hy-AM"/>
        </w:rPr>
        <w:t xml:space="preserve">ԳՀԱՇՁԲ </w:t>
      </w:r>
      <w:r w:rsidRPr="00E6597C">
        <w:rPr>
          <w:rFonts w:ascii="GHEA Grapalat" w:hAnsi="GHEA Grapalat" w:cs="Arial"/>
          <w:b/>
          <w:lang w:val="hy-AM"/>
        </w:rPr>
        <w:t>-</w:t>
      </w:r>
      <w:r w:rsidR="002E0B3B">
        <w:rPr>
          <w:rFonts w:ascii="GHEA Grapalat" w:hAnsi="GHEA Grapalat" w:cs="Arial"/>
          <w:b/>
          <w:lang w:val="hy-AM"/>
        </w:rPr>
        <w:t>20/</w:t>
      </w:r>
      <w:r w:rsidR="002E0B3B" w:rsidRPr="00D3117B">
        <w:rPr>
          <w:rFonts w:ascii="GHEA Grapalat" w:hAnsi="GHEA Grapalat" w:cs="Arial"/>
          <w:b/>
          <w:lang w:val="hy-AM"/>
        </w:rPr>
        <w:t>4</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D43703" w:rsidRPr="00E6597C" w:rsidRDefault="00C13964" w:rsidP="00D43703">
      <w:pPr>
        <w:pStyle w:val="31"/>
        <w:spacing w:line="240" w:lineRule="auto"/>
        <w:jc w:val="right"/>
        <w:rPr>
          <w:rFonts w:ascii="GHEA Grapalat" w:hAnsi="GHEA Grapalat" w:cs="Sylfaen"/>
          <w:b/>
          <w:lang w:val="hy-AM"/>
        </w:rPr>
      </w:pPr>
      <w:r w:rsidRPr="007C377C">
        <w:rPr>
          <w:rFonts w:ascii="Sylfaen" w:hAnsi="Sylfaen" w:cs="Sylfaen"/>
          <w:b/>
          <w:lang w:val="hy-AM"/>
        </w:rPr>
        <w:t xml:space="preserve">Գնանշման  հարցման  ընթացակարգի </w:t>
      </w:r>
      <w:r w:rsidR="00D43703" w:rsidRPr="00E6597C">
        <w:rPr>
          <w:rFonts w:ascii="GHEA Grapalat" w:hAnsi="GHEA Grapalat" w:cs="Arial"/>
          <w:b/>
          <w:lang w:val="hy-AM"/>
        </w:rPr>
        <w:t xml:space="preserve"> </w:t>
      </w:r>
      <w:r w:rsidR="00D43703" w:rsidRPr="00E6597C">
        <w:rPr>
          <w:rFonts w:ascii="GHEA Grapalat" w:hAnsi="GHEA Grapalat" w:cs="Sylfaen"/>
          <w:b/>
          <w:lang w:val="hy-AM"/>
        </w:rPr>
        <w:t>հրավերի</w:t>
      </w:r>
    </w:p>
    <w:p w:rsidR="00D43703" w:rsidRPr="00E6597C" w:rsidRDefault="00D43703" w:rsidP="00D43703">
      <w:pPr>
        <w:pStyle w:val="31"/>
        <w:spacing w:line="240" w:lineRule="auto"/>
        <w:jc w:val="right"/>
        <w:rPr>
          <w:rFonts w:ascii="GHEA Grapalat" w:hAnsi="GHEA Grapalat" w:cs="Sylfaen"/>
          <w:b/>
          <w:lang w:val="hy-AM"/>
        </w:rPr>
      </w:pPr>
    </w:p>
    <w:p w:rsidR="00D43703" w:rsidRPr="0070498E" w:rsidRDefault="00D43703" w:rsidP="00D43703">
      <w:pPr>
        <w:pStyle w:val="af4"/>
        <w:shd w:val="clear" w:color="auto" w:fill="FFFFFF"/>
        <w:spacing w:before="0" w:beforeAutospacing="0" w:after="0" w:afterAutospacing="0"/>
        <w:ind w:firstLine="375"/>
        <w:jc w:val="center"/>
        <w:rPr>
          <w:rStyle w:val="af5"/>
          <w:rFonts w:ascii="GHEA Grapalat" w:hAnsi="GHEA Grapalat"/>
          <w:color w:val="000000"/>
          <w:lang w:val="hy-AM"/>
        </w:rPr>
      </w:pPr>
      <w:r w:rsidRPr="0070498E">
        <w:rPr>
          <w:rStyle w:val="af5"/>
          <w:rFonts w:ascii="GHEA Grapalat" w:hAnsi="GHEA Grapalat"/>
          <w:color w:val="000000"/>
          <w:lang w:val="hy-AM"/>
        </w:rPr>
        <w:t>ԵՐԱՇԽԻՔ N __________</w:t>
      </w:r>
    </w:p>
    <w:p w:rsidR="00D43703" w:rsidRPr="0070498E" w:rsidRDefault="00D43703" w:rsidP="00D43703">
      <w:pPr>
        <w:pStyle w:val="af4"/>
        <w:shd w:val="clear" w:color="auto" w:fill="FFFFFF"/>
        <w:spacing w:before="0" w:beforeAutospacing="0" w:after="0" w:afterAutospacing="0"/>
        <w:ind w:firstLine="375"/>
        <w:rPr>
          <w:rStyle w:val="af5"/>
          <w:lang w:val="hy-AM"/>
        </w:rPr>
      </w:pPr>
    </w:p>
    <w:p w:rsidR="00D43703" w:rsidRPr="0070498E" w:rsidRDefault="00D43703" w:rsidP="00D43703">
      <w:pPr>
        <w:pStyle w:val="af4"/>
        <w:shd w:val="clear" w:color="auto" w:fill="FFFFFF"/>
        <w:spacing w:before="0" w:beforeAutospacing="0" w:after="0" w:afterAutospacing="0"/>
        <w:ind w:firstLine="375"/>
        <w:rPr>
          <w:rStyle w:val="af5"/>
          <w:rFonts w:ascii="GHEA Grapalat" w:hAnsi="GHEA Grapalat"/>
          <w:b w:val="0"/>
          <w:bCs w:val="0"/>
          <w:u w:val="single"/>
          <w:lang w:val="hy-AM"/>
        </w:rPr>
      </w:pPr>
      <w:r w:rsidRPr="0070498E">
        <w:rPr>
          <w:rStyle w:val="af5"/>
          <w:rFonts w:ascii="GHEA Grapalat" w:hAnsi="GHEA Grapalat"/>
          <w:b w:val="0"/>
          <w:bCs w:val="0"/>
          <w:lang w:val="hy-AM"/>
        </w:rPr>
        <w:tab/>
        <w:t xml:space="preserve">1.Սույն երաշխիքը (այսուհետ՝ երաշխիք) հանդիսանում է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p>
    <w:p w:rsidR="00D43703" w:rsidRPr="0070498E" w:rsidRDefault="00D43703" w:rsidP="00D43703">
      <w:pPr>
        <w:pStyle w:val="af4"/>
        <w:shd w:val="clear" w:color="auto" w:fill="FFFFFF"/>
        <w:spacing w:before="0" w:beforeAutospacing="0" w:after="0" w:afterAutospacing="0"/>
        <w:ind w:left="5664" w:firstLine="708"/>
        <w:rPr>
          <w:rStyle w:val="af5"/>
          <w:lang w:val="hy-AM"/>
        </w:rPr>
      </w:pPr>
      <w:r w:rsidRPr="0070498E">
        <w:rPr>
          <w:rFonts w:ascii="GHEA Grapalat" w:hAnsi="GHEA Grapalat" w:cs="Sylfaen"/>
          <w:vertAlign w:val="superscript"/>
          <w:lang w:val="hy-AM"/>
        </w:rPr>
        <w:t xml:space="preserve">          պատվիրատուի անվանումը</w:t>
      </w:r>
    </w:p>
    <w:p w:rsidR="00D43703" w:rsidRPr="00E6597C" w:rsidRDefault="00D43703" w:rsidP="00D43703">
      <w:pPr>
        <w:pStyle w:val="af4"/>
        <w:shd w:val="clear" w:color="auto" w:fill="FFFFFF"/>
        <w:spacing w:before="0" w:beforeAutospacing="0" w:after="0" w:afterAutospacing="0"/>
        <w:rPr>
          <w:rFonts w:ascii="GHEA Grapalat" w:hAnsi="GHEA Grapalat" w:cs="Sylfaen"/>
          <w:vertAlign w:val="superscript"/>
          <w:lang w:val="hy-AM"/>
        </w:rPr>
      </w:pPr>
      <w:r w:rsidRPr="0070498E">
        <w:rPr>
          <w:rStyle w:val="af5"/>
          <w:rFonts w:ascii="GHEA Grapalat" w:hAnsi="GHEA Grapalat"/>
          <w:b w:val="0"/>
          <w:bCs w:val="0"/>
          <w:lang w:val="hy-AM"/>
        </w:rPr>
        <w:t xml:space="preserve">(այսուհետ՝ բենեֆիցիար) կողմից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lang w:val="hy-AM"/>
        </w:rPr>
        <w:t xml:space="preserve"> ծածկագրով կազմակերպված</w:t>
      </w:r>
      <w:r w:rsidRPr="0070498E">
        <w:rPr>
          <w:rFonts w:cs="Sylfaen"/>
          <w:vertAlign w:val="superscript"/>
          <w:lang w:val="hy-AM"/>
        </w:rPr>
        <w:t xml:space="preserve">                       </w:t>
      </w:r>
      <w:r w:rsidRPr="0070498E">
        <w:rPr>
          <w:rFonts w:cs="Sylfaen"/>
          <w:vertAlign w:val="superscript"/>
          <w:lang w:val="hy-AM"/>
        </w:rPr>
        <w:tab/>
      </w:r>
      <w:r w:rsidRPr="0070498E">
        <w:rPr>
          <w:rFonts w:cs="Sylfaen"/>
          <w:vertAlign w:val="superscript"/>
          <w:lang w:val="hy-AM"/>
        </w:rPr>
        <w:tab/>
      </w:r>
      <w:r w:rsidRPr="0070498E">
        <w:rPr>
          <w:rFonts w:cs="Sylfaen"/>
          <w:vertAlign w:val="superscript"/>
          <w:lang w:val="hy-AM"/>
        </w:rPr>
        <w:tab/>
      </w:r>
      <w:r w:rsidRPr="0070498E">
        <w:rPr>
          <w:rFonts w:cs="Sylfaen"/>
          <w:vertAlign w:val="superscript"/>
          <w:lang w:val="hy-AM"/>
        </w:rPr>
        <w:tab/>
      </w:r>
      <w:r w:rsidRPr="0070498E">
        <w:rPr>
          <w:rFonts w:cs="Sylfaen"/>
          <w:vertAlign w:val="superscript"/>
          <w:lang w:val="hy-AM"/>
        </w:rPr>
        <w:tab/>
      </w:r>
      <w:r w:rsidRPr="0070498E">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rsidR="00D43703" w:rsidRPr="0070498E" w:rsidRDefault="00D43703" w:rsidP="00D43703">
      <w:pPr>
        <w:pStyle w:val="af4"/>
        <w:shd w:val="clear" w:color="auto" w:fill="FFFFFF"/>
        <w:spacing w:before="0" w:beforeAutospacing="0" w:after="0" w:afterAutospacing="0"/>
        <w:rPr>
          <w:rStyle w:val="af5"/>
          <w:rFonts w:ascii="GHEA Grapalat" w:hAnsi="GHEA Grapalat"/>
          <w:b w:val="0"/>
          <w:bCs w:val="0"/>
          <w:lang w:val="hy-AM"/>
        </w:rPr>
      </w:pPr>
      <w:r w:rsidRPr="0070498E">
        <w:rPr>
          <w:rStyle w:val="af5"/>
          <w:rFonts w:ascii="GHEA Grapalat" w:hAnsi="GHEA Grapalat"/>
          <w:b w:val="0"/>
          <w:bCs w:val="0"/>
          <w:lang w:val="hy-AM"/>
        </w:rPr>
        <w:t xml:space="preserve">գնման ընթացակարգին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lang w:val="hy-AM"/>
        </w:rPr>
        <w:t xml:space="preserve"> (այսուհետ՝ պրիցիպալ) մասնակցելուց </w:t>
      </w:r>
    </w:p>
    <w:p w:rsidR="00D43703" w:rsidRPr="0070498E" w:rsidRDefault="00D43703" w:rsidP="00D43703">
      <w:pPr>
        <w:pStyle w:val="af4"/>
        <w:shd w:val="clear" w:color="auto" w:fill="FFFFFF"/>
        <w:spacing w:before="0" w:beforeAutospacing="0" w:after="0" w:afterAutospacing="0"/>
        <w:ind w:left="2832" w:firstLine="708"/>
        <w:rPr>
          <w:rStyle w:val="af5"/>
          <w:rFonts w:ascii="GHEA Grapalat" w:hAnsi="GHEA Grapalat"/>
          <w:b w:val="0"/>
          <w:bCs w:val="0"/>
          <w:lang w:val="hy-AM"/>
        </w:rPr>
      </w:pPr>
      <w:r w:rsidRPr="0070498E">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rsidR="00D43703" w:rsidRPr="0070498E" w:rsidRDefault="00D43703" w:rsidP="00D43703">
      <w:pPr>
        <w:pStyle w:val="af4"/>
        <w:shd w:val="clear" w:color="auto" w:fill="FFFFFF"/>
        <w:spacing w:before="0" w:beforeAutospacing="0" w:after="0" w:afterAutospacing="0"/>
        <w:rPr>
          <w:rStyle w:val="af5"/>
          <w:rFonts w:ascii="GHEA Grapalat" w:hAnsi="GHEA Grapalat"/>
          <w:b w:val="0"/>
          <w:bCs w:val="0"/>
          <w:lang w:val="hy-AM"/>
        </w:rPr>
      </w:pPr>
      <w:r w:rsidRPr="0070498E">
        <w:rPr>
          <w:rStyle w:val="af5"/>
          <w:rFonts w:ascii="GHEA Grapalat" w:hAnsi="GHEA Grapalat"/>
          <w:b w:val="0"/>
          <w:bCs w:val="0"/>
          <w:lang w:val="hy-AM"/>
        </w:rPr>
        <w:t xml:space="preserve">բխող՝ նույն ծածկագրով հրավերով սահմանված պարտավորությունների (այսուհետ՝ երաշխավորված պարտավորություններ) կատարման ապահով: </w:t>
      </w:r>
    </w:p>
    <w:p w:rsidR="00D43703" w:rsidRPr="0070498E" w:rsidRDefault="00D43703" w:rsidP="00D43703">
      <w:pPr>
        <w:pStyle w:val="af4"/>
        <w:shd w:val="clear" w:color="auto" w:fill="FFFFFF"/>
        <w:spacing w:before="0" w:beforeAutospacing="0" w:after="0" w:afterAutospacing="0"/>
        <w:ind w:firstLine="708"/>
        <w:rPr>
          <w:rStyle w:val="af5"/>
          <w:rFonts w:ascii="GHEA Grapalat" w:hAnsi="GHEA Grapalat"/>
          <w:b w:val="0"/>
          <w:bCs w:val="0"/>
          <w:lang w:val="hy-AM"/>
        </w:rPr>
      </w:pPr>
      <w:r w:rsidRPr="0070498E">
        <w:rPr>
          <w:rStyle w:val="af5"/>
          <w:rFonts w:ascii="GHEA Grapalat" w:hAnsi="GHEA Grapalat"/>
          <w:b w:val="0"/>
          <w:bCs w:val="0"/>
          <w:lang w:val="hy-AM"/>
        </w:rPr>
        <w:t xml:space="preserve">2. Երաշխիքով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lang w:val="hy-AM"/>
        </w:rPr>
        <w:t xml:space="preserve"> (այսուհետ՝ երաշխիք տվող </w:t>
      </w:r>
    </w:p>
    <w:p w:rsidR="00D43703" w:rsidRPr="0070498E" w:rsidRDefault="00D43703" w:rsidP="00D43703">
      <w:pPr>
        <w:pStyle w:val="af4"/>
        <w:shd w:val="clear" w:color="auto" w:fill="FFFFFF"/>
        <w:spacing w:before="0" w:beforeAutospacing="0" w:after="0" w:afterAutospacing="0"/>
        <w:ind w:firstLine="375"/>
        <w:rPr>
          <w:rStyle w:val="af5"/>
          <w:rFonts w:ascii="GHEA Grapalat" w:hAnsi="GHEA Grapalat"/>
          <w:b w:val="0"/>
          <w:bCs w:val="0"/>
          <w:lang w:val="hy-AM"/>
        </w:rPr>
      </w:pP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70498E">
        <w:rPr>
          <w:rStyle w:val="af5"/>
          <w:rFonts w:ascii="GHEA Grapalat" w:hAnsi="GHEA Grapalat"/>
          <w:b w:val="0"/>
          <w:bCs w:val="0"/>
          <w:lang w:val="hy-AM"/>
        </w:rPr>
        <w:tab/>
        <w:t xml:space="preserve">                         </w:t>
      </w:r>
      <w:r w:rsidRPr="0070498E">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D43703" w:rsidRPr="0070498E" w:rsidRDefault="00D43703" w:rsidP="00D43703">
      <w:pPr>
        <w:pStyle w:val="af4"/>
        <w:shd w:val="clear" w:color="auto" w:fill="FFFFFF"/>
        <w:spacing w:before="0" w:beforeAutospacing="0" w:after="0" w:afterAutospacing="0"/>
        <w:rPr>
          <w:rStyle w:val="af5"/>
          <w:rFonts w:ascii="GHEA Grapalat" w:hAnsi="GHEA Grapalat"/>
          <w:b w:val="0"/>
          <w:bCs w:val="0"/>
          <w:u w:val="single"/>
          <w:lang w:val="hy-AM"/>
        </w:rPr>
      </w:pPr>
      <w:r w:rsidRPr="0070498E">
        <w:rPr>
          <w:rStyle w:val="af5"/>
          <w:rFonts w:ascii="GHEA Grapalat" w:hAnsi="GHEA Grapalat"/>
          <w:b w:val="0"/>
          <w:bCs w:val="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p>
    <w:p w:rsidR="00D43703" w:rsidRPr="0070498E" w:rsidRDefault="00D43703" w:rsidP="00D43703">
      <w:pPr>
        <w:pStyle w:val="af4"/>
        <w:shd w:val="clear" w:color="auto" w:fill="FFFFFF"/>
        <w:spacing w:before="0" w:beforeAutospacing="0" w:after="0" w:afterAutospacing="0"/>
        <w:ind w:left="7080" w:firstLine="708"/>
        <w:rPr>
          <w:rStyle w:val="af5"/>
          <w:rFonts w:ascii="GHEA Grapalat" w:hAnsi="GHEA Grapalat"/>
          <w:b w:val="0"/>
          <w:bCs w:val="0"/>
          <w:u w:val="single"/>
          <w:lang w:val="hy-AM"/>
        </w:rPr>
      </w:pPr>
      <w:r w:rsidRPr="0070498E">
        <w:rPr>
          <w:rFonts w:ascii="GHEA Grapalat" w:hAnsi="GHEA Grapalat" w:cs="Sylfaen"/>
          <w:vertAlign w:val="superscript"/>
          <w:lang w:val="hy-AM"/>
        </w:rPr>
        <w:t xml:space="preserve">  գումարը թվերով և տառերով</w:t>
      </w:r>
    </w:p>
    <w:p w:rsidR="00D43703" w:rsidRPr="0070498E" w:rsidRDefault="00D43703" w:rsidP="00D43703">
      <w:pPr>
        <w:pStyle w:val="af4"/>
        <w:shd w:val="clear" w:color="auto" w:fill="FFFFFF"/>
        <w:spacing w:before="0" w:beforeAutospacing="0" w:after="0" w:afterAutospacing="0"/>
        <w:rPr>
          <w:rStyle w:val="af5"/>
          <w:rFonts w:ascii="GHEA Grapalat" w:hAnsi="GHEA Grapalat"/>
          <w:b w:val="0"/>
          <w:bCs w:val="0"/>
          <w:lang w:val="hy-AM"/>
        </w:rPr>
      </w:pPr>
      <w:r w:rsidRPr="0070498E">
        <w:rPr>
          <w:rStyle w:val="af5"/>
          <w:rFonts w:ascii="GHEA Grapalat" w:hAnsi="GHEA Grapalat"/>
          <w:b w:val="0"/>
          <w:bCs w:val="0"/>
          <w:lang w:val="hy-AM"/>
        </w:rPr>
        <w:t xml:space="preserve">(այսուհետ՝ երաշխիքի գումար)՝ պահանջն ստանալուց տասը աշխատանքային օրվա ընթացքում:   Վճարումը  կատարվում է բենեֆիցիարի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t xml:space="preserve">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lang w:val="hy-AM"/>
        </w:rPr>
        <w:t xml:space="preserve"> հաշվեհամարին փոխանցման միջոցով:</w:t>
      </w:r>
    </w:p>
    <w:p w:rsidR="00D43703" w:rsidRPr="0070498E" w:rsidRDefault="00D43703" w:rsidP="00D43703">
      <w:pPr>
        <w:pStyle w:val="af4"/>
        <w:shd w:val="clear" w:color="auto" w:fill="FFFFFF"/>
        <w:spacing w:before="0" w:beforeAutospacing="0" w:after="0" w:afterAutospacing="0"/>
        <w:rPr>
          <w:rStyle w:val="af5"/>
          <w:rFonts w:ascii="GHEA Grapalat" w:hAnsi="GHEA Grapalat"/>
          <w:b w:val="0"/>
          <w:bCs w:val="0"/>
          <w:lang w:val="hy-AM"/>
        </w:rPr>
      </w:pPr>
      <w:r w:rsidRPr="0070498E">
        <w:rPr>
          <w:rFonts w:ascii="GHEA Grapalat" w:hAnsi="GHEA Grapalat" w:cs="Sylfaen"/>
          <w:vertAlign w:val="superscript"/>
          <w:lang w:val="hy-AM"/>
        </w:rPr>
        <w:t xml:space="preserve">                                                                                               հաշվեհամարը  </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3. Սույն երաշխիքն անհետկանչելի է:</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 xml:space="preserve">5. Երաշխիքը գործում է բենեֆիցիարի կողմից </w:t>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lang w:val="hy-AM"/>
        </w:rPr>
        <w:t xml:space="preserve"> ծածկագրով </w:t>
      </w:r>
    </w:p>
    <w:p w:rsidR="00D43703" w:rsidRPr="00E6597C" w:rsidRDefault="00D43703" w:rsidP="00D43703">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rsidR="00D43703" w:rsidRPr="0070498E" w:rsidRDefault="00D43703" w:rsidP="00D43703">
      <w:pPr>
        <w:pStyle w:val="af4"/>
        <w:shd w:val="clear" w:color="auto" w:fill="FFFFFF"/>
        <w:spacing w:before="0" w:beforeAutospacing="0" w:after="0" w:afterAutospacing="0"/>
        <w:jc w:val="both"/>
        <w:rPr>
          <w:rFonts w:ascii="GHEA Grapalat" w:hAnsi="GHEA Grapalat"/>
          <w:color w:val="000000"/>
          <w:sz w:val="20"/>
          <w:szCs w:val="20"/>
          <w:lang w:val="hy-AM"/>
        </w:rPr>
      </w:pPr>
      <w:r w:rsidRPr="0070498E">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1) հայտը մերժելու մասին գնահատող հանձնաժողովի նիստի արձանագրության պատճենը.</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2) սույն երաշխիքը:</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8. Երաշխիք տվող անձը մերժում է բենեֆիցիարի պահանջը, եթե`</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2) պահանջը ներկայացվել է երաշխիքով սահմանված ժամկետի ավարտից հետո:</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70498E">
        <w:rPr>
          <w:rFonts w:ascii="GHEA Grapalat" w:hAnsi="GHEA Grapalat"/>
          <w:color w:val="000000"/>
          <w:sz w:val="20"/>
          <w:szCs w:val="20"/>
          <w:lang w:val="hy-AM"/>
        </w:rPr>
        <w:t xml:space="preserve">Գործադիր մարմնի ղեկավար  </w:t>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p>
    <w:p w:rsidR="00D43703" w:rsidRPr="00E6597C" w:rsidRDefault="00D43703" w:rsidP="00D43703">
      <w:pPr>
        <w:pStyle w:val="af4"/>
        <w:shd w:val="clear" w:color="auto" w:fill="FFFFFF"/>
        <w:spacing w:before="0" w:beforeAutospacing="0" w:after="0" w:afterAutospacing="0"/>
        <w:rPr>
          <w:rFonts w:ascii="GHEA Grapalat" w:hAnsi="GHEA Grapalat" w:cs="Sylfaen"/>
          <w:vertAlign w:val="superscript"/>
          <w:lang w:val="hy-AM"/>
        </w:rPr>
      </w:pPr>
      <w:r w:rsidRPr="0070498E">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D43703" w:rsidRPr="00E6597C" w:rsidRDefault="00D43703" w:rsidP="00D43703">
      <w:pPr>
        <w:pStyle w:val="31"/>
        <w:spacing w:line="240" w:lineRule="auto"/>
        <w:jc w:val="center"/>
        <w:rPr>
          <w:rFonts w:ascii="GHEA Grapalat" w:hAnsi="GHEA Grapalat" w:cs="Arial"/>
          <w:b/>
          <w:lang w:val="hy-AM"/>
        </w:rPr>
      </w:pPr>
    </w:p>
    <w:p w:rsidR="00D43703" w:rsidRPr="00E6597C" w:rsidRDefault="00D43703" w:rsidP="00D43703">
      <w:pPr>
        <w:pStyle w:val="31"/>
        <w:spacing w:line="240" w:lineRule="auto"/>
        <w:jc w:val="right"/>
        <w:rPr>
          <w:rFonts w:ascii="GHEA Grapalat" w:hAnsi="GHEA Grapalat"/>
          <w:szCs w:val="24"/>
          <w:lang w:val="hy-AM"/>
        </w:rPr>
      </w:pPr>
    </w:p>
    <w:p w:rsidR="00D43703" w:rsidRPr="0070498E" w:rsidRDefault="00D43703" w:rsidP="00D43703">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70498E">
        <w:rPr>
          <w:rFonts w:ascii="GHEA Grapalat" w:hAnsi="GHEA Grapalat" w:cs="Arial"/>
          <w:b/>
          <w:lang w:val="hy-AM"/>
        </w:rPr>
        <w:t>4</w:t>
      </w:r>
    </w:p>
    <w:p w:rsidR="007C377C" w:rsidRPr="00E6597C" w:rsidRDefault="007C377C" w:rsidP="007C377C">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Pr="007C377C">
        <w:rPr>
          <w:rFonts w:ascii="Sylfaen" w:hAnsi="Sylfaen"/>
          <w:b/>
          <w:lang w:val="hy-AM"/>
        </w:rPr>
        <w:t xml:space="preserve">ԳՀԱՇՁԲ </w:t>
      </w:r>
      <w:r w:rsidRPr="00E6597C">
        <w:rPr>
          <w:rFonts w:ascii="GHEA Grapalat" w:hAnsi="GHEA Grapalat" w:cs="Arial"/>
          <w:b/>
          <w:lang w:val="hy-AM"/>
        </w:rPr>
        <w:t>-</w:t>
      </w:r>
      <w:r w:rsidR="002E0B3B">
        <w:rPr>
          <w:rFonts w:ascii="GHEA Grapalat" w:hAnsi="GHEA Grapalat" w:cs="Arial"/>
          <w:b/>
          <w:lang w:val="hy-AM"/>
        </w:rPr>
        <w:t>20/</w:t>
      </w:r>
      <w:r w:rsidR="002E0B3B" w:rsidRPr="00D3117B">
        <w:rPr>
          <w:rFonts w:ascii="GHEA Grapalat" w:hAnsi="GHEA Grapalat" w:cs="Arial"/>
          <w:b/>
          <w:lang w:val="hy-AM"/>
        </w:rPr>
        <w:t>4</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7C377C" w:rsidRPr="00E6597C" w:rsidRDefault="007C377C" w:rsidP="007C377C">
      <w:pPr>
        <w:pStyle w:val="31"/>
        <w:spacing w:line="240" w:lineRule="auto"/>
        <w:jc w:val="right"/>
        <w:rPr>
          <w:rFonts w:ascii="GHEA Grapalat" w:hAnsi="GHEA Grapalat" w:cs="Sylfaen"/>
          <w:b/>
          <w:lang w:val="hy-AM"/>
        </w:rPr>
      </w:pPr>
      <w:r w:rsidRPr="007C377C">
        <w:rPr>
          <w:rFonts w:ascii="Sylfaen" w:hAnsi="Sylfaen" w:cs="Sylfaen"/>
          <w:b/>
          <w:lang w:val="hy-AM"/>
        </w:rPr>
        <w:t xml:space="preserve">Գնանշման  հարցման  ընթացակարգի </w:t>
      </w:r>
      <w:r w:rsidRPr="00E6597C">
        <w:rPr>
          <w:rFonts w:ascii="GHEA Grapalat" w:hAnsi="GHEA Grapalat" w:cs="Arial"/>
          <w:b/>
          <w:lang w:val="hy-AM"/>
        </w:rPr>
        <w:t xml:space="preserve"> </w:t>
      </w:r>
      <w:r w:rsidRPr="00E6597C">
        <w:rPr>
          <w:rFonts w:ascii="GHEA Grapalat" w:hAnsi="GHEA Grapalat" w:cs="Sylfaen"/>
          <w:b/>
          <w:lang w:val="hy-AM"/>
        </w:rPr>
        <w:t>հրավերի</w:t>
      </w:r>
    </w:p>
    <w:p w:rsidR="00D43703" w:rsidRPr="0070498E" w:rsidRDefault="00D43703" w:rsidP="00D43703">
      <w:pPr>
        <w:pStyle w:val="af4"/>
        <w:shd w:val="clear" w:color="auto" w:fill="FFFFFF"/>
        <w:spacing w:before="0" w:beforeAutospacing="0" w:after="0" w:afterAutospacing="0"/>
        <w:ind w:firstLine="375"/>
        <w:jc w:val="center"/>
        <w:rPr>
          <w:rStyle w:val="af5"/>
          <w:rFonts w:ascii="GHEA Grapalat" w:hAnsi="GHEA Grapalat"/>
          <w:color w:val="000000"/>
          <w:lang w:val="hy-AM"/>
        </w:rPr>
      </w:pPr>
      <w:r w:rsidRPr="0070498E">
        <w:rPr>
          <w:rStyle w:val="af5"/>
          <w:rFonts w:ascii="GHEA Grapalat" w:hAnsi="GHEA Grapalat"/>
          <w:color w:val="000000"/>
          <w:lang w:val="hy-AM"/>
        </w:rPr>
        <w:t>ԵՐԱՇԽԻՔ N __________</w:t>
      </w:r>
    </w:p>
    <w:p w:rsidR="00D43703" w:rsidRPr="0070498E" w:rsidRDefault="00D43703" w:rsidP="00D43703">
      <w:pPr>
        <w:pStyle w:val="af4"/>
        <w:shd w:val="clear" w:color="auto" w:fill="FFFFFF"/>
        <w:spacing w:before="0" w:beforeAutospacing="0" w:after="0" w:afterAutospacing="0"/>
        <w:ind w:firstLine="375"/>
        <w:jc w:val="center"/>
        <w:rPr>
          <w:rStyle w:val="af5"/>
          <w:rFonts w:ascii="GHEA Grapalat" w:hAnsi="GHEA Grapalat"/>
          <w:color w:val="000000"/>
          <w:lang w:val="hy-AM"/>
        </w:rPr>
      </w:pPr>
      <w:r w:rsidRPr="0070498E">
        <w:rPr>
          <w:rStyle w:val="af5"/>
          <w:rFonts w:ascii="GHEA Grapalat" w:hAnsi="GHEA Grapalat"/>
          <w:color w:val="000000"/>
          <w:lang w:val="hy-AM"/>
        </w:rPr>
        <w:t>(որակավորման ապահովում)</w:t>
      </w:r>
    </w:p>
    <w:p w:rsidR="00D43703" w:rsidRPr="0070498E" w:rsidRDefault="00D43703" w:rsidP="00D43703">
      <w:pPr>
        <w:pStyle w:val="af4"/>
        <w:shd w:val="clear" w:color="auto" w:fill="FFFFFF"/>
        <w:spacing w:before="0" w:beforeAutospacing="0" w:after="0" w:afterAutospacing="0"/>
        <w:ind w:firstLine="375"/>
        <w:rPr>
          <w:rStyle w:val="af5"/>
          <w:lang w:val="hy-AM"/>
        </w:rPr>
      </w:pPr>
    </w:p>
    <w:p w:rsidR="00D43703" w:rsidRPr="0070498E" w:rsidRDefault="00D43703" w:rsidP="00D43703">
      <w:pPr>
        <w:pStyle w:val="af4"/>
        <w:shd w:val="clear" w:color="auto" w:fill="FFFFFF"/>
        <w:spacing w:before="0" w:beforeAutospacing="0" w:after="0" w:afterAutospacing="0"/>
        <w:ind w:firstLine="375"/>
        <w:rPr>
          <w:rStyle w:val="af5"/>
          <w:rFonts w:ascii="GHEA Grapalat" w:hAnsi="GHEA Grapalat"/>
          <w:b w:val="0"/>
          <w:bCs w:val="0"/>
          <w:u w:val="single"/>
          <w:lang w:val="hy-AM"/>
        </w:rPr>
      </w:pPr>
      <w:r w:rsidRPr="0070498E">
        <w:rPr>
          <w:rStyle w:val="af5"/>
          <w:rFonts w:ascii="GHEA Grapalat" w:hAnsi="GHEA Grapalat"/>
          <w:b w:val="0"/>
          <w:bCs w:val="0"/>
          <w:lang w:val="hy-AM"/>
        </w:rPr>
        <w:tab/>
        <w:t xml:space="preserve">1.Սույն երաշխիքը (այսուհետ՝ երաշխիք) հանդիսանում է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p>
    <w:p w:rsidR="00D43703" w:rsidRPr="0070498E" w:rsidRDefault="00D43703" w:rsidP="00D43703">
      <w:pPr>
        <w:pStyle w:val="af4"/>
        <w:shd w:val="clear" w:color="auto" w:fill="FFFFFF"/>
        <w:spacing w:before="0" w:beforeAutospacing="0" w:after="0" w:afterAutospacing="0"/>
        <w:ind w:left="5664" w:firstLine="708"/>
        <w:rPr>
          <w:rStyle w:val="af5"/>
          <w:lang w:val="hy-AM"/>
        </w:rPr>
      </w:pPr>
      <w:r w:rsidRPr="0070498E">
        <w:rPr>
          <w:rFonts w:ascii="GHEA Grapalat" w:hAnsi="GHEA Grapalat" w:cs="Sylfaen"/>
          <w:vertAlign w:val="superscript"/>
          <w:lang w:val="hy-AM"/>
        </w:rPr>
        <w:t xml:space="preserve">          պատվիրատուի անվանումը</w:t>
      </w:r>
    </w:p>
    <w:p w:rsidR="00D43703" w:rsidRPr="00E6597C" w:rsidRDefault="00D43703" w:rsidP="00D43703">
      <w:pPr>
        <w:pStyle w:val="af4"/>
        <w:shd w:val="clear" w:color="auto" w:fill="FFFFFF"/>
        <w:spacing w:before="0" w:beforeAutospacing="0" w:after="0" w:afterAutospacing="0"/>
        <w:rPr>
          <w:rFonts w:ascii="GHEA Grapalat" w:hAnsi="GHEA Grapalat" w:cs="Sylfaen"/>
          <w:vertAlign w:val="superscript"/>
          <w:lang w:val="hy-AM"/>
        </w:rPr>
      </w:pPr>
      <w:r w:rsidRPr="0070498E">
        <w:rPr>
          <w:rStyle w:val="af5"/>
          <w:rFonts w:ascii="GHEA Grapalat" w:hAnsi="GHEA Grapalat"/>
          <w:b w:val="0"/>
          <w:bCs w:val="0"/>
          <w:lang w:val="hy-AM"/>
        </w:rPr>
        <w:t xml:space="preserve">(այսուհետ՝ բենեֆիցիար) կողմից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lang w:val="hy-AM"/>
        </w:rPr>
        <w:t xml:space="preserve"> ծածկագրով կազմակերպված</w:t>
      </w:r>
      <w:r w:rsidRPr="0070498E">
        <w:rPr>
          <w:rFonts w:cs="Sylfaen"/>
          <w:vertAlign w:val="superscript"/>
          <w:lang w:val="hy-AM"/>
        </w:rPr>
        <w:t xml:space="preserve">                       </w:t>
      </w:r>
      <w:r w:rsidRPr="0070498E">
        <w:rPr>
          <w:rFonts w:cs="Sylfaen"/>
          <w:vertAlign w:val="superscript"/>
          <w:lang w:val="hy-AM"/>
        </w:rPr>
        <w:tab/>
      </w:r>
      <w:r w:rsidRPr="0070498E">
        <w:rPr>
          <w:rFonts w:cs="Sylfaen"/>
          <w:vertAlign w:val="superscript"/>
          <w:lang w:val="hy-AM"/>
        </w:rPr>
        <w:tab/>
      </w:r>
      <w:r w:rsidRPr="0070498E">
        <w:rPr>
          <w:rFonts w:cs="Sylfaen"/>
          <w:vertAlign w:val="superscript"/>
          <w:lang w:val="hy-AM"/>
        </w:rPr>
        <w:tab/>
      </w:r>
      <w:r w:rsidRPr="0070498E">
        <w:rPr>
          <w:rFonts w:cs="Sylfaen"/>
          <w:vertAlign w:val="superscript"/>
          <w:lang w:val="hy-AM"/>
        </w:rPr>
        <w:tab/>
      </w:r>
      <w:r w:rsidRPr="0070498E">
        <w:rPr>
          <w:rFonts w:cs="Sylfaen"/>
          <w:vertAlign w:val="superscript"/>
          <w:lang w:val="hy-AM"/>
        </w:rPr>
        <w:tab/>
      </w:r>
      <w:r w:rsidRPr="0070498E">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rsidR="00D43703" w:rsidRPr="0070498E" w:rsidRDefault="00D43703" w:rsidP="00D43703">
      <w:pPr>
        <w:pStyle w:val="af4"/>
        <w:shd w:val="clear" w:color="auto" w:fill="FFFFFF"/>
        <w:spacing w:before="0" w:beforeAutospacing="0" w:after="0" w:afterAutospacing="0"/>
        <w:rPr>
          <w:rStyle w:val="af5"/>
          <w:rFonts w:ascii="GHEA Grapalat" w:hAnsi="GHEA Grapalat"/>
          <w:b w:val="0"/>
          <w:bCs w:val="0"/>
          <w:lang w:val="hy-AM"/>
        </w:rPr>
      </w:pPr>
      <w:r w:rsidRPr="0070498E">
        <w:rPr>
          <w:rStyle w:val="af5"/>
          <w:rFonts w:ascii="GHEA Grapalat" w:hAnsi="GHEA Grapalat"/>
          <w:b w:val="0"/>
          <w:bCs w:val="0"/>
          <w:lang w:val="hy-AM"/>
        </w:rPr>
        <w:t xml:space="preserve">կազմակերպված գնման ընթացակարգի արդյունքում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lang w:val="hy-AM"/>
        </w:rPr>
        <w:t xml:space="preserve"> </w:t>
      </w:r>
    </w:p>
    <w:p w:rsidR="00D43703" w:rsidRPr="00E6597C" w:rsidRDefault="00D43703" w:rsidP="00D43703">
      <w:pPr>
        <w:pStyle w:val="af4"/>
        <w:shd w:val="clear" w:color="auto" w:fill="FFFFFF"/>
        <w:spacing w:before="0" w:beforeAutospacing="0" w:after="0" w:afterAutospacing="0"/>
        <w:ind w:firstLine="375"/>
        <w:rPr>
          <w:rFonts w:cs="Sylfaen"/>
          <w:vertAlign w:val="superscript"/>
          <w:lang w:val="hy-AM"/>
        </w:rPr>
      </w:pP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E6597C">
        <w:rPr>
          <w:rFonts w:ascii="GHEA Grapalat" w:hAnsi="GHEA Grapalat" w:cs="Sylfaen"/>
          <w:vertAlign w:val="superscript"/>
          <w:lang w:val="hy-AM"/>
        </w:rPr>
        <w:t>ընտրված մասնակցի անվանումը</w:t>
      </w:r>
    </w:p>
    <w:p w:rsidR="00D43703" w:rsidRPr="0070498E" w:rsidRDefault="00D43703" w:rsidP="00D43703">
      <w:pPr>
        <w:pStyle w:val="af4"/>
        <w:shd w:val="clear" w:color="auto" w:fill="FFFFFF"/>
        <w:spacing w:before="0" w:beforeAutospacing="0" w:after="0" w:afterAutospacing="0"/>
        <w:rPr>
          <w:rStyle w:val="af5"/>
          <w:rFonts w:ascii="GHEA Grapalat" w:hAnsi="GHEA Grapalat"/>
          <w:b w:val="0"/>
          <w:bCs w:val="0"/>
          <w:lang w:val="hy-AM"/>
        </w:rPr>
      </w:pPr>
      <w:r w:rsidRPr="0070498E">
        <w:rPr>
          <w:rStyle w:val="af5"/>
          <w:rFonts w:ascii="GHEA Grapalat" w:hAnsi="GHEA Grapalat"/>
          <w:b w:val="0"/>
          <w:bCs w:val="0"/>
          <w:lang w:val="hy-AM"/>
        </w:rPr>
        <w:t>(այսուհետ՝ պրիցիպալ) կողմից կնքվելիք N</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t xml:space="preserve">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70498E">
        <w:rPr>
          <w:rStyle w:val="af5"/>
          <w:rFonts w:ascii="GHEA Grapalat" w:hAnsi="GHEA Grapalat"/>
          <w:b w:val="0"/>
          <w:bCs w:val="0"/>
          <w:lang w:val="hy-AM"/>
        </w:rPr>
        <w:tab/>
        <w:t xml:space="preserve">  </w:t>
      </w:r>
      <w:r w:rsidRPr="0070498E">
        <w:rPr>
          <w:rStyle w:val="af5"/>
          <w:rFonts w:ascii="GHEA Grapalat" w:hAnsi="GHEA Grapalat"/>
          <w:b w:val="0"/>
          <w:bCs w:val="0"/>
          <w:lang w:val="hy-AM"/>
        </w:rPr>
        <w:tab/>
        <w:t xml:space="preserve"> </w:t>
      </w:r>
      <w:r w:rsidRPr="0070498E">
        <w:rPr>
          <w:rStyle w:val="af5"/>
          <w:rFonts w:ascii="GHEA Grapalat" w:hAnsi="GHEA Grapalat"/>
          <w:b w:val="0"/>
          <w:bCs w:val="0"/>
          <w:lang w:val="hy-AM"/>
        </w:rPr>
        <w:tab/>
        <w:t xml:space="preserve">            </w:t>
      </w:r>
      <w:r w:rsidRPr="00E6597C">
        <w:rPr>
          <w:rFonts w:ascii="GHEA Grapalat" w:hAnsi="GHEA Grapalat" w:cs="Sylfaen"/>
          <w:vertAlign w:val="superscript"/>
          <w:lang w:val="hy-AM"/>
        </w:rPr>
        <w:t xml:space="preserve">կնքվելիք պայմանագրի </w:t>
      </w:r>
      <w:r w:rsidRPr="0070498E">
        <w:rPr>
          <w:rFonts w:ascii="GHEA Grapalat" w:hAnsi="GHEA Grapalat" w:cs="Sylfaen"/>
          <w:vertAlign w:val="superscript"/>
          <w:lang w:val="hy-AM"/>
        </w:rPr>
        <w:t>համարը</w:t>
      </w:r>
    </w:p>
    <w:p w:rsidR="00D43703" w:rsidRPr="0070498E" w:rsidRDefault="00D43703" w:rsidP="00D43703">
      <w:pPr>
        <w:pStyle w:val="af4"/>
        <w:shd w:val="clear" w:color="auto" w:fill="FFFFFF"/>
        <w:spacing w:before="0" w:beforeAutospacing="0" w:after="0" w:afterAutospacing="0"/>
        <w:jc w:val="both"/>
        <w:rPr>
          <w:rStyle w:val="af5"/>
          <w:rFonts w:ascii="GHEA Grapalat" w:hAnsi="GHEA Grapalat"/>
          <w:b w:val="0"/>
          <w:bCs w:val="0"/>
          <w:lang w:val="hy-AM"/>
        </w:rPr>
      </w:pPr>
      <w:r w:rsidRPr="0070498E">
        <w:rPr>
          <w:rStyle w:val="af5"/>
          <w:rFonts w:ascii="GHEA Grapalat" w:hAnsi="GHEA Grapalat"/>
          <w:b w:val="0"/>
          <w:bCs w:val="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43703" w:rsidRPr="0070498E" w:rsidRDefault="00D43703" w:rsidP="00D43703">
      <w:pPr>
        <w:pStyle w:val="af4"/>
        <w:shd w:val="clear" w:color="auto" w:fill="FFFFFF"/>
        <w:spacing w:before="0" w:beforeAutospacing="0" w:after="0" w:afterAutospacing="0"/>
        <w:ind w:firstLine="708"/>
        <w:rPr>
          <w:rStyle w:val="af5"/>
          <w:rFonts w:ascii="GHEA Grapalat" w:hAnsi="GHEA Grapalat"/>
          <w:b w:val="0"/>
          <w:bCs w:val="0"/>
          <w:lang w:val="hy-AM"/>
        </w:rPr>
      </w:pPr>
      <w:r w:rsidRPr="0070498E">
        <w:rPr>
          <w:rStyle w:val="af5"/>
          <w:rFonts w:ascii="GHEA Grapalat" w:hAnsi="GHEA Grapalat"/>
          <w:b w:val="0"/>
          <w:bCs w:val="0"/>
          <w:lang w:val="hy-AM"/>
        </w:rPr>
        <w:t xml:space="preserve">2. Երաշխիքով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lang w:val="hy-AM"/>
        </w:rPr>
        <w:t xml:space="preserve"> (այսուհետ՝ երաշխիք տվող </w:t>
      </w:r>
    </w:p>
    <w:p w:rsidR="00D43703" w:rsidRPr="0070498E" w:rsidRDefault="00D43703" w:rsidP="00D43703">
      <w:pPr>
        <w:pStyle w:val="af4"/>
        <w:shd w:val="clear" w:color="auto" w:fill="FFFFFF"/>
        <w:spacing w:before="0" w:beforeAutospacing="0" w:after="0" w:afterAutospacing="0"/>
        <w:ind w:firstLine="375"/>
        <w:rPr>
          <w:rStyle w:val="af5"/>
          <w:rFonts w:ascii="GHEA Grapalat" w:hAnsi="GHEA Grapalat"/>
          <w:b w:val="0"/>
          <w:bCs w:val="0"/>
          <w:lang w:val="hy-AM"/>
        </w:rPr>
      </w:pP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70498E">
        <w:rPr>
          <w:rStyle w:val="af5"/>
          <w:rFonts w:ascii="GHEA Grapalat" w:hAnsi="GHEA Grapalat"/>
          <w:b w:val="0"/>
          <w:bCs w:val="0"/>
          <w:lang w:val="hy-AM"/>
        </w:rPr>
        <w:tab/>
        <w:t xml:space="preserve">                         </w:t>
      </w:r>
      <w:r w:rsidRPr="0070498E">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D43703" w:rsidRPr="0070498E" w:rsidRDefault="00D43703" w:rsidP="00D43703">
      <w:pPr>
        <w:pStyle w:val="af4"/>
        <w:shd w:val="clear" w:color="auto" w:fill="FFFFFF"/>
        <w:spacing w:before="0" w:beforeAutospacing="0" w:after="0" w:afterAutospacing="0"/>
        <w:rPr>
          <w:rStyle w:val="af5"/>
          <w:rFonts w:ascii="GHEA Grapalat" w:hAnsi="GHEA Grapalat"/>
          <w:b w:val="0"/>
          <w:bCs w:val="0"/>
          <w:u w:val="single"/>
          <w:lang w:val="hy-AM"/>
        </w:rPr>
      </w:pPr>
      <w:r w:rsidRPr="0070498E">
        <w:rPr>
          <w:rStyle w:val="af5"/>
          <w:rFonts w:ascii="GHEA Grapalat" w:hAnsi="GHEA Grapalat"/>
          <w:b w:val="0"/>
          <w:bCs w:val="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t xml:space="preserve">  </w:t>
      </w:r>
    </w:p>
    <w:p w:rsidR="00D43703" w:rsidRPr="0070498E" w:rsidRDefault="00D43703" w:rsidP="00D43703">
      <w:pPr>
        <w:pStyle w:val="af4"/>
        <w:shd w:val="clear" w:color="auto" w:fill="FFFFFF"/>
        <w:spacing w:before="0" w:beforeAutospacing="0" w:after="0" w:afterAutospacing="0"/>
        <w:ind w:left="7080" w:firstLine="708"/>
        <w:rPr>
          <w:rStyle w:val="af5"/>
          <w:rFonts w:ascii="GHEA Grapalat" w:hAnsi="GHEA Grapalat"/>
          <w:b w:val="0"/>
          <w:bCs w:val="0"/>
          <w:u w:val="single"/>
          <w:lang w:val="hy-AM"/>
        </w:rPr>
      </w:pPr>
      <w:r w:rsidRPr="0070498E">
        <w:rPr>
          <w:rFonts w:ascii="GHEA Grapalat" w:hAnsi="GHEA Grapalat" w:cs="Sylfaen"/>
          <w:vertAlign w:val="superscript"/>
          <w:lang w:val="hy-AM"/>
        </w:rPr>
        <w:t xml:space="preserve">     գումարը թվերով և տառերով</w:t>
      </w:r>
    </w:p>
    <w:p w:rsidR="00D43703" w:rsidRPr="0070498E" w:rsidRDefault="00D43703" w:rsidP="00D43703">
      <w:pPr>
        <w:pStyle w:val="af4"/>
        <w:shd w:val="clear" w:color="auto" w:fill="FFFFFF"/>
        <w:spacing w:before="0" w:beforeAutospacing="0" w:after="0" w:afterAutospacing="0"/>
        <w:rPr>
          <w:rStyle w:val="af5"/>
          <w:rFonts w:ascii="GHEA Grapalat" w:hAnsi="GHEA Grapalat"/>
          <w:b w:val="0"/>
          <w:bCs w:val="0"/>
          <w:lang w:val="hy-AM"/>
        </w:rPr>
      </w:pPr>
      <w:r w:rsidRPr="0070498E">
        <w:rPr>
          <w:rStyle w:val="af5"/>
          <w:rFonts w:ascii="GHEA Grapalat" w:hAnsi="GHEA Grapalat"/>
          <w:b w:val="0"/>
          <w:bCs w:val="0"/>
          <w:lang w:val="hy-AM"/>
        </w:rPr>
        <w:t xml:space="preserve">(այսուհետ՝ երաշխիքի գումար)՝ պահանջն ստանալուց տասը աշխատանքային օրվա ընթացքում:   Վճարումը  կատարվում է բենեֆիցիարի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t xml:space="preserve">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lang w:val="hy-AM"/>
        </w:rPr>
        <w:t xml:space="preserve"> հաշվեհամարին փոխանցման միջոցով:</w:t>
      </w:r>
    </w:p>
    <w:p w:rsidR="00D43703" w:rsidRPr="0070498E" w:rsidRDefault="00D43703" w:rsidP="00D43703">
      <w:pPr>
        <w:pStyle w:val="af4"/>
        <w:shd w:val="clear" w:color="auto" w:fill="FFFFFF"/>
        <w:spacing w:before="0" w:beforeAutospacing="0" w:after="0" w:afterAutospacing="0"/>
        <w:ind w:left="708"/>
        <w:rPr>
          <w:rStyle w:val="af5"/>
          <w:rFonts w:ascii="GHEA Grapalat" w:hAnsi="GHEA Grapalat"/>
          <w:b w:val="0"/>
          <w:bCs w:val="0"/>
          <w:lang w:val="hy-AM"/>
        </w:rPr>
      </w:pPr>
      <w:r w:rsidRPr="0070498E">
        <w:rPr>
          <w:rFonts w:ascii="GHEA Grapalat" w:hAnsi="GHEA Grapalat" w:cs="Sylfaen"/>
          <w:vertAlign w:val="superscript"/>
          <w:lang w:val="hy-AM"/>
        </w:rPr>
        <w:t xml:space="preserve">                                                                                     հաշվեհամարը  </w:t>
      </w:r>
    </w:p>
    <w:p w:rsidR="00D43703" w:rsidRPr="0070498E" w:rsidRDefault="00D43703" w:rsidP="00D43703">
      <w:pPr>
        <w:pStyle w:val="af4"/>
        <w:shd w:val="clear" w:color="auto" w:fill="FFFFFF"/>
        <w:spacing w:before="0" w:beforeAutospacing="0" w:after="0" w:afterAutospacing="0"/>
        <w:ind w:firstLine="708"/>
        <w:rPr>
          <w:rFonts w:ascii="GHEA Grapalat" w:hAnsi="GHEA Grapalat"/>
          <w:color w:val="000000"/>
          <w:sz w:val="20"/>
          <w:szCs w:val="20"/>
          <w:lang w:val="hy-AM"/>
        </w:rPr>
      </w:pPr>
      <w:r w:rsidRPr="0070498E">
        <w:rPr>
          <w:rFonts w:ascii="GHEA Grapalat" w:hAnsi="GHEA Grapalat"/>
          <w:color w:val="000000"/>
          <w:sz w:val="20"/>
          <w:szCs w:val="20"/>
          <w:lang w:val="hy-AM"/>
        </w:rPr>
        <w:t>3. Սույն երաշխիքն անհետկանչելի է:</w:t>
      </w:r>
    </w:p>
    <w:p w:rsidR="00D43703" w:rsidRPr="0070498E" w:rsidRDefault="00D43703" w:rsidP="00D43703">
      <w:pPr>
        <w:pStyle w:val="af4"/>
        <w:shd w:val="clear" w:color="auto" w:fill="FFFFFF"/>
        <w:spacing w:before="0" w:beforeAutospacing="0" w:after="0" w:afterAutospacing="0"/>
        <w:ind w:firstLine="708"/>
        <w:rPr>
          <w:rFonts w:ascii="GHEA Grapalat" w:hAnsi="GHEA Grapalat"/>
          <w:color w:val="000000"/>
          <w:sz w:val="20"/>
          <w:szCs w:val="20"/>
          <w:lang w:val="hy-AM"/>
        </w:rPr>
      </w:pPr>
      <w:r w:rsidRPr="0070498E">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D43703" w:rsidRPr="0070498E" w:rsidRDefault="00D43703" w:rsidP="00D43703">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70498E">
        <w:rPr>
          <w:rFonts w:ascii="GHEA Grapalat" w:hAnsi="GHEA Grapalat"/>
          <w:color w:val="000000"/>
          <w:sz w:val="20"/>
          <w:szCs w:val="20"/>
          <w:lang w:val="hy-AM"/>
        </w:rPr>
        <w:t xml:space="preserve">5. Երաշխիքը գործում է բենեֆիցիարի և պրիցիպալի միջև N </w:t>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lang w:val="hy-AM"/>
        </w:rPr>
        <w:t xml:space="preserve"> </w:t>
      </w:r>
    </w:p>
    <w:p w:rsidR="00D43703" w:rsidRPr="00E6597C" w:rsidRDefault="00D43703" w:rsidP="00D43703">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70498E">
        <w:rPr>
          <w:rFonts w:ascii="GHEA Grapalat" w:hAnsi="GHEA Grapalat" w:cs="Sylfaen"/>
          <w:vertAlign w:val="superscript"/>
          <w:lang w:val="hy-AM"/>
        </w:rPr>
        <w:t xml:space="preserve">                         </w:t>
      </w:r>
      <w:bookmarkStart w:id="15" w:name="_Hlk23156026"/>
      <w:r w:rsidRPr="00E6597C">
        <w:rPr>
          <w:rFonts w:ascii="GHEA Grapalat" w:hAnsi="GHEA Grapalat" w:cs="Sylfaen"/>
          <w:vertAlign w:val="superscript"/>
          <w:lang w:val="hy-AM"/>
        </w:rPr>
        <w:t xml:space="preserve">կնքվելիք պայմանագրի </w:t>
      </w:r>
      <w:r w:rsidRPr="0070498E">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bookmarkEnd w:id="15"/>
    </w:p>
    <w:p w:rsidR="00D43703" w:rsidRPr="0070498E" w:rsidRDefault="00D43703" w:rsidP="00D43703">
      <w:pPr>
        <w:pStyle w:val="af4"/>
        <w:shd w:val="clear" w:color="auto" w:fill="FFFFFF"/>
        <w:spacing w:before="0" w:beforeAutospacing="0" w:after="0" w:afterAutospacing="0"/>
        <w:jc w:val="both"/>
        <w:rPr>
          <w:rFonts w:ascii="GHEA Grapalat" w:hAnsi="GHEA Grapalat"/>
          <w:color w:val="000000"/>
          <w:sz w:val="20"/>
          <w:szCs w:val="20"/>
          <w:lang w:val="hy-AM"/>
        </w:rPr>
      </w:pPr>
      <w:r w:rsidRPr="0070498E">
        <w:rPr>
          <w:rFonts w:ascii="GHEA Grapalat" w:hAnsi="GHEA Grapalat"/>
          <w:color w:val="000000"/>
          <w:sz w:val="20"/>
          <w:szCs w:val="20"/>
          <w:lang w:val="hy-AM"/>
        </w:rPr>
        <w:t>ծածկագրով կնքված պայմանագիրն ուժի մեջ մտնելու օրվանից մինչև բենեֆիցիարի կողմից պայմանագրի կատարման արդյունքը ամբողջական ընդունվելու օրվան հաջորդող քսաներորդ աշխատանքային օրը ներառյալ:</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 xml:space="preserve">1) N </w:t>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lang w:val="hy-AM"/>
        </w:rPr>
        <w:t xml:space="preserve"> ծածկագրով կնքված պայմանագրի, ներառյալ նաև դրանում </w:t>
      </w:r>
    </w:p>
    <w:p w:rsidR="00D43703" w:rsidRPr="0070498E" w:rsidRDefault="00D43703" w:rsidP="00D43703">
      <w:pPr>
        <w:pStyle w:val="af4"/>
        <w:shd w:val="clear" w:color="auto" w:fill="FFFFFF"/>
        <w:spacing w:before="0" w:beforeAutospacing="0" w:after="0" w:afterAutospacing="0"/>
        <w:rPr>
          <w:rFonts w:ascii="GHEA Grapalat" w:hAnsi="GHEA Grapalat" w:cs="Sylfaen"/>
          <w:vertAlign w:val="superscript"/>
          <w:lang w:val="hy-AM"/>
        </w:rPr>
      </w:pPr>
      <w:r w:rsidRPr="0070498E">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70498E">
        <w:rPr>
          <w:rFonts w:ascii="GHEA Grapalat" w:hAnsi="GHEA Grapalat" w:cs="Sylfaen"/>
          <w:vertAlign w:val="superscript"/>
          <w:lang w:val="hy-AM"/>
        </w:rPr>
        <w:t>համարը</w:t>
      </w:r>
    </w:p>
    <w:p w:rsidR="00D43703" w:rsidRPr="0070498E" w:rsidRDefault="00D43703" w:rsidP="00D43703">
      <w:pPr>
        <w:pStyle w:val="af4"/>
        <w:shd w:val="clear" w:color="auto" w:fill="FFFFFF"/>
        <w:spacing w:before="0" w:beforeAutospacing="0" w:after="0" w:afterAutospacing="0"/>
        <w:rPr>
          <w:rFonts w:ascii="GHEA Grapalat" w:hAnsi="GHEA Grapalat"/>
          <w:color w:val="000000"/>
          <w:sz w:val="20"/>
          <w:szCs w:val="20"/>
          <w:lang w:val="hy-AM"/>
        </w:rPr>
      </w:pPr>
      <w:r w:rsidRPr="0070498E">
        <w:rPr>
          <w:rFonts w:ascii="GHEA Grapalat" w:hAnsi="GHEA Grapalat"/>
          <w:color w:val="000000"/>
          <w:sz w:val="20"/>
          <w:szCs w:val="20"/>
          <w:lang w:val="hy-AM"/>
        </w:rPr>
        <w:t>կատարված փոփոխությունների, լրացուցիչ համաձայնագրերի պատճենները.</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 xml:space="preserve">2) բենեֆիցիարի կողմից պայմանագիրը միակողմանի լուծելու մասին </w:t>
      </w:r>
      <w:hyperlink r:id="rId7" w:history="1">
        <w:r w:rsidRPr="0070498E">
          <w:rPr>
            <w:rStyle w:val="a9"/>
            <w:rFonts w:ascii="GHEA Grapalat" w:hAnsi="GHEA Grapalat"/>
            <w:sz w:val="20"/>
            <w:szCs w:val="20"/>
            <w:lang w:val="hy-AM"/>
          </w:rPr>
          <w:t>www.procurement.am</w:t>
        </w:r>
      </w:hyperlink>
      <w:r w:rsidRPr="0070498E">
        <w:rPr>
          <w:rFonts w:ascii="GHEA Grapalat" w:hAnsi="GHEA Grapalat"/>
          <w:color w:val="000000"/>
          <w:sz w:val="20"/>
          <w:szCs w:val="20"/>
          <w:lang w:val="hy-AM"/>
        </w:rPr>
        <w:t xml:space="preserve"> հասցով գործող տեղեկագրում հրապարակած ծանուցումը.</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3) սույն երաշխիքը:</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8. Երաշխիք տվող անձը մերժում է բենեֆիցիարի պահանջը, եթե`</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2) պահանջը ներկայացվել է երաշխիքով սահմանված ժամկետի ավարտից հետո:</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70498E">
        <w:rPr>
          <w:rFonts w:ascii="GHEA Grapalat" w:hAnsi="GHEA Grapalat"/>
          <w:color w:val="000000"/>
          <w:sz w:val="20"/>
          <w:szCs w:val="20"/>
          <w:lang w:val="hy-AM"/>
        </w:rPr>
        <w:t xml:space="preserve">Գործադիր մարմնի ղեկավար  </w:t>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p>
    <w:p w:rsidR="00D43703" w:rsidRPr="00E6597C" w:rsidRDefault="00D43703" w:rsidP="00D43703">
      <w:pPr>
        <w:pStyle w:val="af4"/>
        <w:shd w:val="clear" w:color="auto" w:fill="FFFFFF"/>
        <w:spacing w:before="0" w:beforeAutospacing="0" w:after="0" w:afterAutospacing="0"/>
        <w:rPr>
          <w:rFonts w:ascii="GHEA Grapalat" w:hAnsi="GHEA Grapalat" w:cs="Sylfaen"/>
          <w:vertAlign w:val="superscript"/>
          <w:lang w:val="hy-AM"/>
        </w:rPr>
      </w:pPr>
      <w:r w:rsidRPr="0070498E">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D43703" w:rsidRPr="0070498E" w:rsidRDefault="00D43703" w:rsidP="00D43703">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70498E">
        <w:rPr>
          <w:rFonts w:ascii="GHEA Grapalat" w:hAnsi="GHEA Grapalat" w:cs="Arial"/>
          <w:b/>
          <w:lang w:val="hy-AM"/>
        </w:rPr>
        <w:t>4.1</w:t>
      </w:r>
    </w:p>
    <w:p w:rsidR="007C377C" w:rsidRPr="00E6597C" w:rsidRDefault="007C377C" w:rsidP="007C377C">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Pr="007C377C">
        <w:rPr>
          <w:rFonts w:ascii="Sylfaen" w:hAnsi="Sylfaen"/>
          <w:b/>
          <w:lang w:val="hy-AM"/>
        </w:rPr>
        <w:t xml:space="preserve">ԳՀԱՇՁԲ </w:t>
      </w:r>
      <w:r w:rsidRPr="00E6597C">
        <w:rPr>
          <w:rFonts w:ascii="GHEA Grapalat" w:hAnsi="GHEA Grapalat" w:cs="Arial"/>
          <w:b/>
          <w:lang w:val="hy-AM"/>
        </w:rPr>
        <w:t>-</w:t>
      </w:r>
      <w:r w:rsidR="002E0B3B">
        <w:rPr>
          <w:rFonts w:ascii="GHEA Grapalat" w:hAnsi="GHEA Grapalat" w:cs="Arial"/>
          <w:b/>
          <w:lang w:val="hy-AM"/>
        </w:rPr>
        <w:t>20/</w:t>
      </w:r>
      <w:r w:rsidR="002E0B3B" w:rsidRPr="00D3117B">
        <w:rPr>
          <w:rFonts w:ascii="GHEA Grapalat" w:hAnsi="GHEA Grapalat" w:cs="Arial"/>
          <w:b/>
          <w:lang w:val="hy-AM"/>
        </w:rPr>
        <w:t>4</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7C377C" w:rsidRPr="00E6597C" w:rsidRDefault="007C377C" w:rsidP="007C377C">
      <w:pPr>
        <w:pStyle w:val="31"/>
        <w:spacing w:line="240" w:lineRule="auto"/>
        <w:jc w:val="right"/>
        <w:rPr>
          <w:rFonts w:ascii="GHEA Grapalat" w:hAnsi="GHEA Grapalat" w:cs="Sylfaen"/>
          <w:b/>
          <w:lang w:val="hy-AM"/>
        </w:rPr>
      </w:pPr>
      <w:r w:rsidRPr="007C377C">
        <w:rPr>
          <w:rFonts w:ascii="Sylfaen" w:hAnsi="Sylfaen" w:cs="Sylfaen"/>
          <w:b/>
          <w:lang w:val="hy-AM"/>
        </w:rPr>
        <w:t xml:space="preserve">Գնանշման  հարցման  ընթացակարգի </w:t>
      </w:r>
      <w:r w:rsidRPr="00E6597C">
        <w:rPr>
          <w:rFonts w:ascii="GHEA Grapalat" w:hAnsi="GHEA Grapalat" w:cs="Arial"/>
          <w:b/>
          <w:lang w:val="hy-AM"/>
        </w:rPr>
        <w:t xml:space="preserve"> </w:t>
      </w:r>
      <w:r w:rsidRPr="00E6597C">
        <w:rPr>
          <w:rFonts w:ascii="GHEA Grapalat" w:hAnsi="GHEA Grapalat" w:cs="Sylfaen"/>
          <w:b/>
          <w:lang w:val="hy-AM"/>
        </w:rPr>
        <w:t>հրավերի</w:t>
      </w:r>
    </w:p>
    <w:p w:rsidR="00D43703" w:rsidRPr="00E6597C" w:rsidRDefault="00D43703" w:rsidP="00D43703">
      <w:pPr>
        <w:pStyle w:val="31"/>
        <w:spacing w:line="240" w:lineRule="auto"/>
        <w:jc w:val="right"/>
        <w:rPr>
          <w:rFonts w:ascii="GHEA Grapalat" w:hAnsi="GHEA Grapalat" w:cs="Sylfaen"/>
          <w:b/>
          <w:lang w:val="hy-AM"/>
        </w:rPr>
      </w:pPr>
    </w:p>
    <w:p w:rsidR="00D43703" w:rsidRPr="00E6597C" w:rsidRDefault="00D43703" w:rsidP="00D43703">
      <w:pPr>
        <w:pStyle w:val="31"/>
        <w:spacing w:line="240" w:lineRule="auto"/>
        <w:jc w:val="right"/>
        <w:rPr>
          <w:rFonts w:ascii="GHEA Grapalat" w:hAnsi="GHEA Grapalat" w:cs="Sylfaen"/>
          <w:b/>
          <w:lang w:val="hy-AM"/>
        </w:rPr>
      </w:pPr>
    </w:p>
    <w:p w:rsidR="00D43703" w:rsidRPr="00E6597C" w:rsidRDefault="00D43703" w:rsidP="00D43703">
      <w:pPr>
        <w:jc w:val="center"/>
        <w:rPr>
          <w:rFonts w:ascii="GHEA Grapalat" w:hAnsi="GHEA Grapalat" w:cs="GHEA Grapalat"/>
          <w:b/>
          <w:sz w:val="20"/>
          <w:szCs w:val="20"/>
          <w:lang w:val="hy-AM"/>
        </w:rPr>
      </w:pPr>
      <w:r w:rsidRPr="0070498E">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D43703" w:rsidRPr="00E6597C" w:rsidRDefault="00D43703" w:rsidP="00D43703">
      <w:pPr>
        <w:jc w:val="center"/>
        <w:rPr>
          <w:rFonts w:ascii="GHEA Grapalat" w:hAnsi="GHEA Grapalat" w:cs="GHEA Grapalat"/>
          <w:b/>
          <w:sz w:val="20"/>
          <w:szCs w:val="20"/>
          <w:lang w:val="hy-AM"/>
        </w:rPr>
      </w:pPr>
      <w:r w:rsidRPr="0070498E">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70498E">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rsidR="00D43703" w:rsidRPr="00E6597C" w:rsidRDefault="00D43703" w:rsidP="00D43703">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70498E">
        <w:rPr>
          <w:rFonts w:ascii="GHEA Grapalat" w:hAnsi="GHEA Grapalat" w:cs="GHEA Grapalat"/>
          <w:color w:val="FF0000"/>
          <w:sz w:val="20"/>
          <w:szCs w:val="20"/>
          <w:shd w:val="clear" w:color="auto" w:fill="92CDDC"/>
          <w:lang w:val="hy-AM"/>
        </w:rPr>
        <w:t xml:space="preserve">          </w:t>
      </w:r>
    </w:p>
    <w:p w:rsidR="00D43703" w:rsidRPr="00E6597C" w:rsidRDefault="00D43703" w:rsidP="00D43703">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lang w:val="hy-AM"/>
        </w:rPr>
        <w:t xml:space="preserve"> 20   թ.**</w:t>
      </w:r>
    </w:p>
    <w:p w:rsidR="00D43703" w:rsidRPr="00E6597C" w:rsidRDefault="00D43703" w:rsidP="00D43703">
      <w:pPr>
        <w:rPr>
          <w:rFonts w:ascii="GHEA Grapalat" w:hAnsi="GHEA Grapalat" w:cs="GHEA Grapalat"/>
          <w:sz w:val="20"/>
          <w:szCs w:val="20"/>
          <w:lang w:val="hy-AM"/>
        </w:rPr>
      </w:pPr>
    </w:p>
    <w:p w:rsidR="00D43703" w:rsidRPr="00CD57A9" w:rsidRDefault="00D43703" w:rsidP="00D43703">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rsidR="00D43703" w:rsidRPr="00CD57A9" w:rsidRDefault="00D43703" w:rsidP="00D43703">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43703" w:rsidRPr="00E6597C" w:rsidRDefault="00D43703" w:rsidP="00D43703">
      <w:pPr>
        <w:ind w:firstLine="708"/>
        <w:jc w:val="both"/>
        <w:rPr>
          <w:rFonts w:ascii="GHEA Grapalat" w:hAnsi="GHEA Grapalat" w:cs="GHEA Grapalat"/>
          <w:sz w:val="20"/>
          <w:szCs w:val="20"/>
          <w:lang w:val="hy-AM"/>
        </w:rPr>
      </w:pPr>
    </w:p>
    <w:p w:rsidR="00D43703" w:rsidRPr="00E6597C" w:rsidRDefault="00D43703" w:rsidP="00D43703">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rsidR="00D43703" w:rsidRPr="00E6597C" w:rsidRDefault="00D43703" w:rsidP="00D43703">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D43703" w:rsidRPr="00E6597C" w:rsidRDefault="00D43703" w:rsidP="00D43703">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rsidR="00D43703" w:rsidRPr="00E6597C" w:rsidRDefault="00D43703" w:rsidP="00D43703">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rsidR="00D43703" w:rsidRPr="00E6597C" w:rsidRDefault="00D43703" w:rsidP="00D43703">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rsidR="00D43703" w:rsidRPr="00E6597C" w:rsidRDefault="00D43703" w:rsidP="00D43703">
      <w:pPr>
        <w:ind w:left="426"/>
        <w:jc w:val="both"/>
        <w:rPr>
          <w:rFonts w:ascii="GHEA Grapalat" w:hAnsi="GHEA Grapalat" w:cs="GHEA Grapalat"/>
          <w:sz w:val="20"/>
          <w:szCs w:val="20"/>
          <w:lang w:val="pt-BR"/>
        </w:rPr>
      </w:pPr>
      <w:r w:rsidRPr="0070498E">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rsidR="00D43703" w:rsidRPr="00E6597C" w:rsidRDefault="00D43703" w:rsidP="00D4370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43703" w:rsidRPr="00E6597C" w:rsidRDefault="00D43703" w:rsidP="00D4370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70498E">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70498E">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w:t>
      </w:r>
      <w:r w:rsidRPr="0070498E">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w:t>
      </w:r>
    </w:p>
    <w:p w:rsidR="00D43703" w:rsidRPr="00E6597C" w:rsidRDefault="00D43703" w:rsidP="00D43703">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43703" w:rsidRPr="00E6597C" w:rsidRDefault="00D43703" w:rsidP="00D43703">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D43703" w:rsidRPr="00E6597C" w:rsidRDefault="00D43703" w:rsidP="00D43703">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43703" w:rsidRPr="00E6597C" w:rsidRDefault="00D43703" w:rsidP="00D43703">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D43703" w:rsidRPr="00E6597C" w:rsidRDefault="00D43703" w:rsidP="00D43703">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43703" w:rsidRPr="00E6597C" w:rsidRDefault="00D43703" w:rsidP="00D4370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70498E">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rsidR="00D43703" w:rsidRPr="00E6597C" w:rsidRDefault="00D43703" w:rsidP="00D4370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D43703" w:rsidRPr="00E6597C" w:rsidRDefault="00D43703" w:rsidP="00D43703">
      <w:pPr>
        <w:ind w:firstLine="426"/>
        <w:jc w:val="both"/>
        <w:rPr>
          <w:rFonts w:ascii="GHEA Grapalat" w:hAnsi="GHEA Grapalat" w:cs="GHEA Grapalat"/>
          <w:sz w:val="20"/>
          <w:szCs w:val="20"/>
          <w:lang w:val="pt-BR"/>
        </w:rPr>
      </w:pPr>
      <w:r w:rsidRPr="0070498E">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43703" w:rsidRPr="00E6597C" w:rsidRDefault="00D43703" w:rsidP="00D43703">
      <w:pPr>
        <w:ind w:firstLine="426"/>
        <w:jc w:val="both"/>
        <w:rPr>
          <w:rFonts w:ascii="GHEA Grapalat" w:hAnsi="GHEA Grapalat" w:cs="GHEA Grapalat"/>
          <w:sz w:val="20"/>
          <w:szCs w:val="20"/>
          <w:lang w:val="pt-BR"/>
        </w:rPr>
      </w:pPr>
      <w:r w:rsidRPr="0070498E">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D43703" w:rsidRPr="00E6597C" w:rsidRDefault="00D43703" w:rsidP="00D4370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E6597C">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D43703" w:rsidRPr="00E6597C" w:rsidRDefault="00D43703" w:rsidP="00D43703">
      <w:pPr>
        <w:jc w:val="both"/>
        <w:rPr>
          <w:rFonts w:ascii="GHEA Grapalat" w:hAnsi="GHEA Grapalat" w:cs="GHEA Grapalat"/>
          <w:sz w:val="20"/>
          <w:szCs w:val="20"/>
          <w:lang w:val="hy-AM"/>
        </w:rPr>
      </w:pPr>
    </w:p>
    <w:p w:rsidR="00D43703" w:rsidRPr="00E6597C" w:rsidRDefault="00D43703" w:rsidP="00D43703">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rsidR="00D43703" w:rsidRPr="00E6597C" w:rsidRDefault="00D43703" w:rsidP="00D43703">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E6597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D43703" w:rsidRPr="00E6597C" w:rsidRDefault="00D43703" w:rsidP="00D43703">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43703" w:rsidRPr="00E6597C" w:rsidRDefault="00D43703" w:rsidP="00D43703">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43703" w:rsidRPr="00E6597C" w:rsidDel="00A13215" w:rsidRDefault="00D43703" w:rsidP="00D43703">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43703" w:rsidRPr="00E6597C" w:rsidRDefault="00D43703" w:rsidP="00D43703">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43703" w:rsidRPr="00E6597C" w:rsidRDefault="00D43703" w:rsidP="00D43703">
      <w:pPr>
        <w:ind w:firstLine="567"/>
        <w:jc w:val="both"/>
        <w:rPr>
          <w:rFonts w:ascii="GHEA Grapalat" w:hAnsi="GHEA Grapalat" w:cs="GHEA Grapalat"/>
          <w:sz w:val="20"/>
          <w:szCs w:val="20"/>
          <w:lang w:val="hy-AM"/>
        </w:rPr>
      </w:pPr>
    </w:p>
    <w:p w:rsidR="00D43703" w:rsidRPr="00E6597C" w:rsidRDefault="00D43703" w:rsidP="00D43703">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D43703" w:rsidRPr="00E6597C" w:rsidRDefault="00D43703" w:rsidP="00D43703">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D43703" w:rsidRPr="00E6597C" w:rsidRDefault="00D43703" w:rsidP="00D43703">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rsidR="00D43703" w:rsidRPr="00E6597C" w:rsidRDefault="00D43703" w:rsidP="00D43703">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D43703" w:rsidRPr="00E6597C" w:rsidRDefault="00D43703" w:rsidP="00D43703">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rsidR="00D43703" w:rsidRPr="00E6597C" w:rsidRDefault="00D43703" w:rsidP="00D43703">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D43703" w:rsidRPr="00E6597C" w:rsidRDefault="00D43703" w:rsidP="00D43703">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rsidR="00D43703" w:rsidRPr="00E6597C" w:rsidRDefault="00D43703" w:rsidP="00D43703">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D43703" w:rsidRPr="00E6597C" w:rsidRDefault="00D43703" w:rsidP="00D43703">
      <w:pPr>
        <w:jc w:val="both"/>
        <w:rPr>
          <w:rFonts w:ascii="GHEA Grapalat" w:hAnsi="GHEA Grapalat"/>
          <w:sz w:val="18"/>
          <w:szCs w:val="18"/>
          <w:u w:val="single"/>
          <w:vertAlign w:val="superscript"/>
          <w:lang w:val="hy-AM"/>
        </w:rPr>
      </w:pPr>
    </w:p>
    <w:p w:rsidR="00D43703" w:rsidRPr="00E6597C" w:rsidRDefault="00D43703" w:rsidP="00D43703">
      <w:pPr>
        <w:jc w:val="both"/>
        <w:rPr>
          <w:rFonts w:ascii="GHEA Grapalat" w:hAnsi="GHEA Grapalat"/>
          <w:sz w:val="20"/>
          <w:szCs w:val="20"/>
          <w:lang w:val="hy-AM"/>
        </w:rPr>
      </w:pPr>
      <w:r w:rsidRPr="00E6597C">
        <w:rPr>
          <w:rFonts w:ascii="GHEA Grapalat" w:hAnsi="GHEA Grapalat"/>
          <w:sz w:val="20"/>
          <w:szCs w:val="20"/>
          <w:lang w:val="hy-AM"/>
        </w:rPr>
        <w:t>Կ.Տ</w:t>
      </w:r>
    </w:p>
    <w:p w:rsidR="00D43703" w:rsidRPr="00E6597C" w:rsidRDefault="00D43703" w:rsidP="00D43703">
      <w:pPr>
        <w:jc w:val="both"/>
        <w:rPr>
          <w:rFonts w:ascii="GHEA Grapalat" w:hAnsi="GHEA Grapalat"/>
          <w:sz w:val="20"/>
          <w:szCs w:val="20"/>
          <w:lang w:val="hy-AM"/>
        </w:rPr>
      </w:pPr>
    </w:p>
    <w:p w:rsidR="00D43703" w:rsidRPr="00E6597C" w:rsidRDefault="00D43703" w:rsidP="00D43703">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D43703" w:rsidRPr="00E6597C" w:rsidRDefault="00D43703" w:rsidP="00D43703">
      <w:pPr>
        <w:jc w:val="both"/>
        <w:rPr>
          <w:rFonts w:ascii="GHEA Grapalat" w:hAnsi="GHEA Grapalat"/>
          <w:sz w:val="18"/>
          <w:szCs w:val="18"/>
          <w:vertAlign w:val="superscript"/>
          <w:lang w:val="hy-AM"/>
        </w:rPr>
      </w:pPr>
    </w:p>
    <w:p w:rsidR="00D43703" w:rsidRPr="00E6597C" w:rsidRDefault="00D43703" w:rsidP="00D43703">
      <w:pPr>
        <w:jc w:val="both"/>
        <w:rPr>
          <w:rFonts w:ascii="GHEA Grapalat" w:hAnsi="GHEA Grapalat" w:cs="GHEA Grapalat"/>
          <w:i/>
          <w:sz w:val="18"/>
          <w:szCs w:val="18"/>
          <w:lang w:val="hy-AM"/>
        </w:rPr>
      </w:pPr>
    </w:p>
    <w:p w:rsidR="00D43703" w:rsidRPr="00E6597C" w:rsidRDefault="00D43703" w:rsidP="00D4370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rsidR="00D43703" w:rsidRPr="00E6597C" w:rsidRDefault="00D43703" w:rsidP="00D43703">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D43703" w:rsidRPr="00E6597C" w:rsidTr="0070498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rsidR="00D43703" w:rsidRPr="00E6597C" w:rsidRDefault="00D43703" w:rsidP="0070498E">
            <w:pPr>
              <w:jc w:val="center"/>
              <w:rPr>
                <w:rFonts w:ascii="GHEA Grapalat" w:hAnsi="GHEA Grapalat" w:cs="Arial"/>
                <w:bCs/>
                <w:i/>
                <w:sz w:val="20"/>
                <w:szCs w:val="20"/>
              </w:rPr>
            </w:pPr>
          </w:p>
        </w:tc>
      </w:tr>
      <w:tr w:rsidR="00D43703" w:rsidRPr="00E6597C" w:rsidTr="0070498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D43703" w:rsidRPr="00E6597C" w:rsidTr="0070498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D43703" w:rsidRPr="00E6597C" w:rsidTr="0070498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D43703" w:rsidRPr="00E6597C" w:rsidTr="0070498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D43703" w:rsidRPr="00E6597C" w:rsidTr="0070498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D43703" w:rsidRPr="00E6597C" w:rsidTr="0070498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D43703" w:rsidRPr="00E6597C" w:rsidTr="0070498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D43703" w:rsidRPr="00E6597C" w:rsidTr="0070498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p>
        </w:tc>
      </w:tr>
      <w:tr w:rsidR="00D43703" w:rsidRPr="00E6597C" w:rsidTr="0070498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D43703" w:rsidRPr="00E6597C" w:rsidTr="0070498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D43703" w:rsidRPr="00E6597C" w:rsidTr="0070498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p>
        </w:tc>
      </w:tr>
      <w:tr w:rsidR="00D43703" w:rsidRPr="00E6597C" w:rsidTr="0070498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p>
        </w:tc>
      </w:tr>
      <w:tr w:rsidR="00D43703" w:rsidRPr="00E6597C" w:rsidTr="0070498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D43703" w:rsidRPr="00E6597C" w:rsidTr="0070498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D43703" w:rsidRPr="00E6597C" w:rsidTr="0070498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D43703" w:rsidRPr="00E6597C" w:rsidTr="0070498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(որակավորման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D43703" w:rsidRPr="00E6597C" w:rsidTr="0070498E">
        <w:trPr>
          <w:trHeight w:val="424"/>
        </w:trPr>
        <w:tc>
          <w:tcPr>
            <w:tcW w:w="10980" w:type="dxa"/>
            <w:gridSpan w:val="2"/>
            <w:tcBorders>
              <w:top w:val="single" w:sz="4" w:space="0" w:color="auto"/>
              <w:left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D43703" w:rsidRPr="00E6597C" w:rsidRDefault="00D43703" w:rsidP="0070498E">
            <w:pPr>
              <w:rPr>
                <w:rFonts w:ascii="GHEA Grapalat" w:hAnsi="GHEA Grapalat" w:cs="Arial"/>
                <w:sz w:val="20"/>
                <w:szCs w:val="20"/>
              </w:rPr>
            </w:pPr>
          </w:p>
        </w:tc>
      </w:tr>
      <w:tr w:rsidR="00D43703" w:rsidRPr="00E6597C" w:rsidTr="0070498E">
        <w:trPr>
          <w:trHeight w:val="704"/>
        </w:trPr>
        <w:tc>
          <w:tcPr>
            <w:tcW w:w="10980" w:type="dxa"/>
            <w:gridSpan w:val="2"/>
            <w:tcBorders>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lang w:val="hy-AM"/>
              </w:rPr>
            </w:pPr>
          </w:p>
        </w:tc>
      </w:tr>
      <w:tr w:rsidR="00D43703" w:rsidRPr="00E6597C" w:rsidTr="0070498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D43703" w:rsidRPr="00E6597C" w:rsidRDefault="00D43703" w:rsidP="0070498E">
            <w:pPr>
              <w:rPr>
                <w:rFonts w:ascii="GHEA Grapalat" w:hAnsi="GHEA Grapalat" w:cs="Sylfaen"/>
                <w:sz w:val="20"/>
                <w:szCs w:val="20"/>
                <w:lang w:val="ru-RU"/>
              </w:rPr>
            </w:pPr>
          </w:p>
        </w:tc>
      </w:tr>
      <w:tr w:rsidR="00D43703" w:rsidRPr="00E6597C" w:rsidTr="0070498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D43703" w:rsidRPr="00E6597C" w:rsidRDefault="00D43703" w:rsidP="0070498E">
            <w:pPr>
              <w:rPr>
                <w:rFonts w:ascii="GHEA Grapalat" w:hAnsi="GHEA Grapalat" w:cs="Sylfaen"/>
                <w:sz w:val="20"/>
                <w:szCs w:val="20"/>
                <w:lang w:val="hy-AM"/>
              </w:rPr>
            </w:pPr>
          </w:p>
        </w:tc>
      </w:tr>
      <w:tr w:rsidR="00D43703" w:rsidRPr="00E6597C" w:rsidTr="0070498E">
        <w:trPr>
          <w:trHeight w:val="2194"/>
        </w:trPr>
        <w:tc>
          <w:tcPr>
            <w:tcW w:w="5616" w:type="dxa"/>
            <w:tcBorders>
              <w:top w:val="nil"/>
              <w:left w:val="single" w:sz="4" w:space="0" w:color="auto"/>
              <w:bottom w:val="single" w:sz="4" w:space="0" w:color="auto"/>
              <w:right w:val="single" w:sz="4" w:space="0" w:color="auto"/>
            </w:tcBorders>
            <w:noWrap/>
            <w:vAlign w:val="bottom"/>
          </w:tcPr>
          <w:p w:rsidR="00D43703" w:rsidRPr="00E6597C" w:rsidRDefault="00D43703" w:rsidP="0070498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D43703" w:rsidRPr="00E6597C" w:rsidRDefault="00D43703" w:rsidP="0070498E">
            <w:pPr>
              <w:rPr>
                <w:rFonts w:ascii="GHEA Grapalat" w:hAnsi="GHEA Grapalat" w:cs="Sylfaen"/>
                <w:sz w:val="20"/>
                <w:szCs w:val="20"/>
              </w:rPr>
            </w:pPr>
          </w:p>
          <w:p w:rsidR="00D43703" w:rsidRPr="00E6597C" w:rsidRDefault="00D43703" w:rsidP="0070498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D43703" w:rsidRPr="00E6597C" w:rsidRDefault="00D43703" w:rsidP="0070498E">
            <w:pPr>
              <w:rPr>
                <w:rFonts w:ascii="GHEA Grapalat" w:hAnsi="GHEA Grapalat" w:cs="Tahoma"/>
                <w:color w:val="000000"/>
                <w:sz w:val="20"/>
                <w:szCs w:val="20"/>
              </w:rPr>
            </w:pPr>
          </w:p>
          <w:p w:rsidR="00D43703" w:rsidRPr="00E6597C" w:rsidRDefault="00D43703" w:rsidP="0070498E">
            <w:pPr>
              <w:rPr>
                <w:rFonts w:ascii="GHEA Grapalat" w:hAnsi="GHEA Grapalat" w:cs="Sylfaen"/>
                <w:sz w:val="20"/>
                <w:szCs w:val="20"/>
              </w:rPr>
            </w:pPr>
          </w:p>
          <w:p w:rsidR="00D43703" w:rsidRPr="00E6597C" w:rsidRDefault="00D43703" w:rsidP="0070498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D43703" w:rsidRPr="00E6597C" w:rsidRDefault="00D43703" w:rsidP="0070498E">
            <w:pPr>
              <w:rPr>
                <w:rFonts w:ascii="GHEA Grapalat" w:hAnsi="GHEA Grapalat" w:cs="Sylfaen"/>
                <w:sz w:val="20"/>
                <w:szCs w:val="20"/>
              </w:rPr>
            </w:pPr>
          </w:p>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rPr>
              <w:t xml:space="preserve">                                                                             Կ.Տ.</w:t>
            </w:r>
          </w:p>
          <w:p w:rsidR="00D43703" w:rsidRPr="00E6597C" w:rsidRDefault="00D43703" w:rsidP="0070498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D43703" w:rsidRPr="00E6597C" w:rsidRDefault="00D43703" w:rsidP="0070498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D43703" w:rsidRPr="00E6597C" w:rsidRDefault="00D43703" w:rsidP="0070498E">
            <w:pPr>
              <w:jc w:val="right"/>
              <w:rPr>
                <w:rFonts w:ascii="GHEA Grapalat" w:hAnsi="GHEA Grapalat" w:cs="Sylfaen"/>
                <w:sz w:val="20"/>
                <w:szCs w:val="20"/>
              </w:rPr>
            </w:pPr>
          </w:p>
          <w:p w:rsidR="00D43703" w:rsidRPr="00E6597C" w:rsidRDefault="00D43703" w:rsidP="0070498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D43703" w:rsidRPr="00E6597C" w:rsidRDefault="00D43703" w:rsidP="0070498E">
            <w:pPr>
              <w:jc w:val="right"/>
              <w:rPr>
                <w:rFonts w:ascii="GHEA Grapalat" w:hAnsi="GHEA Grapalat" w:cs="Tahoma"/>
                <w:color w:val="000000"/>
                <w:sz w:val="20"/>
                <w:szCs w:val="20"/>
              </w:rPr>
            </w:pPr>
          </w:p>
          <w:p w:rsidR="00D43703" w:rsidRPr="00E6597C" w:rsidRDefault="00D43703" w:rsidP="0070498E">
            <w:pPr>
              <w:jc w:val="right"/>
              <w:rPr>
                <w:rFonts w:ascii="GHEA Grapalat" w:hAnsi="GHEA Grapalat" w:cs="Tahoma"/>
                <w:color w:val="000000"/>
                <w:sz w:val="20"/>
                <w:szCs w:val="20"/>
              </w:rPr>
            </w:pPr>
          </w:p>
          <w:p w:rsidR="00D43703" w:rsidRPr="00E6597C" w:rsidRDefault="00D43703" w:rsidP="0070498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D43703" w:rsidRPr="00E6597C" w:rsidRDefault="00D43703" w:rsidP="0070498E">
            <w:pPr>
              <w:jc w:val="right"/>
              <w:rPr>
                <w:rFonts w:ascii="GHEA Grapalat" w:hAnsi="GHEA Grapalat" w:cs="Sylfaen"/>
                <w:sz w:val="20"/>
                <w:szCs w:val="20"/>
              </w:rPr>
            </w:pPr>
          </w:p>
          <w:p w:rsidR="00D43703" w:rsidRPr="00E6597C" w:rsidRDefault="00D43703" w:rsidP="0070498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D43703" w:rsidRPr="00E6597C" w:rsidRDefault="00D43703" w:rsidP="0070498E">
            <w:pPr>
              <w:jc w:val="right"/>
              <w:rPr>
                <w:rFonts w:ascii="GHEA Grapalat" w:hAnsi="GHEA Grapalat" w:cs="Sylfaen"/>
                <w:sz w:val="20"/>
                <w:szCs w:val="20"/>
              </w:rPr>
            </w:pPr>
          </w:p>
        </w:tc>
      </w:tr>
      <w:tr w:rsidR="00D43703" w:rsidRPr="00E6597C" w:rsidTr="0070498E">
        <w:trPr>
          <w:trHeight w:val="2058"/>
        </w:trPr>
        <w:tc>
          <w:tcPr>
            <w:tcW w:w="5616" w:type="dxa"/>
            <w:tcBorders>
              <w:top w:val="single" w:sz="4" w:space="0" w:color="auto"/>
              <w:left w:val="single" w:sz="4" w:space="0" w:color="auto"/>
              <w:right w:val="single" w:sz="4" w:space="0" w:color="auto"/>
            </w:tcBorders>
            <w:noWrap/>
            <w:vAlign w:val="bottom"/>
          </w:tcPr>
          <w:p w:rsidR="00D43703" w:rsidRPr="00E6597C" w:rsidRDefault="00D43703" w:rsidP="0070498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D43703" w:rsidRPr="00E6597C" w:rsidRDefault="00D43703" w:rsidP="0070498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D43703" w:rsidRPr="00E6597C" w:rsidRDefault="00D43703" w:rsidP="0070498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rPr>
              <w:t xml:space="preserve">  </w:t>
            </w:r>
          </w:p>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D43703" w:rsidRPr="00E6597C" w:rsidRDefault="00D43703" w:rsidP="0070498E">
            <w:pPr>
              <w:rPr>
                <w:rFonts w:ascii="GHEA Grapalat" w:hAnsi="GHEA Grapalat" w:cs="Tahoma"/>
                <w:color w:val="000000"/>
                <w:sz w:val="20"/>
                <w:szCs w:val="20"/>
              </w:rPr>
            </w:pPr>
          </w:p>
          <w:p w:rsidR="00D43703" w:rsidRPr="00E6597C" w:rsidRDefault="00D43703" w:rsidP="0070498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D43703" w:rsidRPr="00E6597C" w:rsidRDefault="00D43703" w:rsidP="0070498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D43703" w:rsidRPr="00E6597C" w:rsidRDefault="00D43703" w:rsidP="0070498E">
            <w:pPr>
              <w:jc w:val="right"/>
              <w:rPr>
                <w:rFonts w:ascii="GHEA Grapalat" w:hAnsi="GHEA Grapalat" w:cs="Tahoma"/>
                <w:color w:val="000000"/>
                <w:sz w:val="20"/>
                <w:szCs w:val="20"/>
              </w:rPr>
            </w:pPr>
          </w:p>
          <w:p w:rsidR="00D43703" w:rsidRPr="00E6597C" w:rsidRDefault="00D43703" w:rsidP="0070498E">
            <w:pPr>
              <w:jc w:val="right"/>
              <w:rPr>
                <w:rFonts w:ascii="GHEA Grapalat" w:hAnsi="GHEA Grapalat" w:cs="Tahoma"/>
                <w:color w:val="000000"/>
                <w:sz w:val="20"/>
                <w:szCs w:val="20"/>
              </w:rPr>
            </w:pPr>
          </w:p>
          <w:p w:rsidR="00D43703" w:rsidRPr="00E6597C" w:rsidRDefault="00D43703" w:rsidP="0070498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D43703" w:rsidRPr="00E6597C" w:rsidRDefault="00D43703" w:rsidP="0070498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D43703" w:rsidRPr="00E6597C" w:rsidRDefault="00D43703" w:rsidP="0070498E">
            <w:pPr>
              <w:jc w:val="right"/>
              <w:rPr>
                <w:rFonts w:ascii="GHEA Grapalat" w:hAnsi="GHEA Grapalat" w:cs="Arial"/>
                <w:sz w:val="20"/>
                <w:szCs w:val="20"/>
                <w:lang w:val="hy-AM"/>
              </w:rPr>
            </w:pPr>
          </w:p>
        </w:tc>
      </w:tr>
      <w:tr w:rsidR="00D43703" w:rsidRPr="00E6597C" w:rsidTr="0070498E">
        <w:trPr>
          <w:trHeight w:val="2194"/>
        </w:trPr>
        <w:tc>
          <w:tcPr>
            <w:tcW w:w="5616" w:type="dxa"/>
            <w:tcBorders>
              <w:top w:val="nil"/>
              <w:left w:val="single" w:sz="4" w:space="0" w:color="auto"/>
              <w:bottom w:val="single" w:sz="4" w:space="0" w:color="auto"/>
              <w:right w:val="single" w:sz="4" w:space="0" w:color="auto"/>
            </w:tcBorders>
            <w:noWrap/>
            <w:vAlign w:val="bottom"/>
          </w:tcPr>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rPr>
              <w:lastRenderedPageBreak/>
              <w:t>24.բ.                                                       Կ.Տ.</w:t>
            </w:r>
          </w:p>
          <w:p w:rsidR="00D43703" w:rsidRPr="00E6597C" w:rsidRDefault="00D43703" w:rsidP="0070498E">
            <w:pPr>
              <w:rPr>
                <w:rFonts w:ascii="GHEA Grapalat" w:hAnsi="GHEA Grapalat" w:cs="Sylfaen"/>
                <w:sz w:val="20"/>
                <w:szCs w:val="20"/>
              </w:rPr>
            </w:pPr>
          </w:p>
          <w:p w:rsidR="00D43703" w:rsidRPr="00E6597C" w:rsidRDefault="00D43703" w:rsidP="0070498E">
            <w:pPr>
              <w:rPr>
                <w:rFonts w:ascii="GHEA Grapalat" w:hAnsi="GHEA Grapalat" w:cs="Sylfaen"/>
                <w:sz w:val="20"/>
                <w:szCs w:val="20"/>
              </w:rPr>
            </w:pPr>
          </w:p>
          <w:p w:rsidR="00D43703" w:rsidRPr="00E6597C" w:rsidRDefault="00D43703" w:rsidP="0070498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D43703" w:rsidRPr="00E6597C" w:rsidRDefault="00D43703" w:rsidP="0070498E">
            <w:pPr>
              <w:rPr>
                <w:rFonts w:ascii="GHEA Grapalat" w:hAnsi="GHEA Grapalat" w:cs="Sylfaen"/>
                <w:sz w:val="20"/>
                <w:szCs w:val="20"/>
              </w:rPr>
            </w:pPr>
          </w:p>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rPr>
              <w:t xml:space="preserve">  </w:t>
            </w:r>
          </w:p>
          <w:p w:rsidR="00D43703" w:rsidRPr="00E6597C" w:rsidRDefault="00D43703" w:rsidP="0070498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rPr>
              <w:t xml:space="preserve">23.բ.                                                                 Կ.Տ.    </w:t>
            </w:r>
          </w:p>
          <w:p w:rsidR="00D43703" w:rsidRPr="00E6597C" w:rsidRDefault="00D43703" w:rsidP="0070498E">
            <w:pPr>
              <w:rPr>
                <w:rFonts w:ascii="GHEA Grapalat" w:hAnsi="GHEA Grapalat" w:cs="Sylfaen"/>
                <w:sz w:val="20"/>
                <w:szCs w:val="20"/>
              </w:rPr>
            </w:pPr>
          </w:p>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rPr>
              <w:t xml:space="preserve">                     </w:t>
            </w:r>
          </w:p>
          <w:p w:rsidR="00D43703" w:rsidRPr="00E6597C" w:rsidRDefault="00D43703" w:rsidP="0070498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D43703" w:rsidRPr="00E6597C" w:rsidRDefault="00D43703" w:rsidP="0070498E">
            <w:pPr>
              <w:rPr>
                <w:rFonts w:ascii="GHEA Grapalat" w:hAnsi="GHEA Grapalat" w:cs="Sylfaen"/>
                <w:color w:val="000000"/>
                <w:sz w:val="20"/>
                <w:szCs w:val="20"/>
              </w:rPr>
            </w:pPr>
          </w:p>
          <w:p w:rsidR="00D43703" w:rsidRPr="00E6597C" w:rsidRDefault="00D43703" w:rsidP="0070498E">
            <w:pPr>
              <w:rPr>
                <w:rFonts w:ascii="GHEA Grapalat" w:hAnsi="GHEA Grapalat" w:cs="Sylfaen"/>
                <w:sz w:val="20"/>
                <w:szCs w:val="20"/>
              </w:rPr>
            </w:pPr>
          </w:p>
          <w:p w:rsidR="00D43703" w:rsidRPr="00E6597C" w:rsidRDefault="00D43703" w:rsidP="0070498E">
            <w:pPr>
              <w:jc w:val="right"/>
              <w:rPr>
                <w:rFonts w:ascii="GHEA Grapalat" w:hAnsi="GHEA Grapalat" w:cs="Arial"/>
                <w:sz w:val="20"/>
                <w:szCs w:val="20"/>
              </w:rPr>
            </w:pPr>
          </w:p>
        </w:tc>
      </w:tr>
    </w:tbl>
    <w:p w:rsidR="00D43703" w:rsidRPr="00E6597C" w:rsidRDefault="00D43703" w:rsidP="00D4370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43703" w:rsidRPr="00E6597C" w:rsidRDefault="00D43703" w:rsidP="00D4370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43703" w:rsidRPr="00E6597C" w:rsidRDefault="00D43703" w:rsidP="00D4370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43703" w:rsidRPr="00E6597C" w:rsidRDefault="00D43703" w:rsidP="00D4370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43703" w:rsidRPr="00E6597C" w:rsidRDefault="00D43703" w:rsidP="00D4370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43703" w:rsidRPr="0070498E" w:rsidRDefault="00D43703" w:rsidP="00D4370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0498E">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D43703" w:rsidRPr="00E6597C" w:rsidRDefault="00D43703" w:rsidP="00D43703">
      <w:pPr>
        <w:jc w:val="center"/>
        <w:rPr>
          <w:rFonts w:ascii="GHEA Grapalat" w:hAnsi="GHEA Grapalat"/>
          <w:b/>
          <w:sz w:val="22"/>
          <w:szCs w:val="22"/>
          <w:lang w:val="nl-NL"/>
        </w:rPr>
      </w:pPr>
      <w:r w:rsidRPr="00E6597C">
        <w:rPr>
          <w:rFonts w:ascii="GHEA Grapalat" w:hAnsi="GHEA Grapalat"/>
          <w:b/>
          <w:lang w:val="hy-AM"/>
        </w:rPr>
        <w:br w:type="page"/>
      </w:r>
      <w:r w:rsidRPr="0070498E">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70498E">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70498E">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70498E">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70498E">
        <w:rPr>
          <w:rFonts w:ascii="GHEA Grapalat" w:hAnsi="GHEA Grapalat"/>
          <w:b/>
          <w:sz w:val="22"/>
          <w:szCs w:val="22"/>
          <w:lang w:val="hy-AM"/>
        </w:rPr>
        <w:t>և</w:t>
      </w:r>
      <w:r w:rsidRPr="00E6597C">
        <w:rPr>
          <w:rFonts w:ascii="GHEA Grapalat" w:hAnsi="GHEA Grapalat"/>
          <w:b/>
          <w:sz w:val="22"/>
          <w:szCs w:val="22"/>
          <w:lang w:val="nl-NL"/>
        </w:rPr>
        <w:t xml:space="preserve"> </w:t>
      </w:r>
      <w:r w:rsidRPr="0070498E">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70498E">
        <w:rPr>
          <w:rFonts w:ascii="GHEA Grapalat" w:hAnsi="GHEA Grapalat"/>
          <w:b/>
          <w:sz w:val="22"/>
          <w:szCs w:val="22"/>
          <w:lang w:val="hy-AM"/>
        </w:rPr>
        <w:t>ը</w:t>
      </w:r>
    </w:p>
    <w:p w:rsidR="00D43703" w:rsidRPr="00E6597C" w:rsidRDefault="00D43703" w:rsidP="00D4370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Նշված դաշտի/</w:t>
            </w:r>
          </w:p>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D43703" w:rsidRPr="00E6597C" w:rsidRDefault="00D43703" w:rsidP="0070498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D43703" w:rsidRPr="00E6597C" w:rsidRDefault="00D43703" w:rsidP="0070498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D43703" w:rsidRPr="00E6597C" w:rsidRDefault="00D43703" w:rsidP="0070498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5</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ոչ 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ոչ 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ոչ պարտադիր</w:t>
            </w:r>
          </w:p>
          <w:p w:rsidR="00D43703" w:rsidRPr="00E6597C" w:rsidRDefault="00D43703" w:rsidP="0070498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ոչ 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D43703" w:rsidRPr="007F7031"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D43703" w:rsidRPr="00E6597C" w:rsidRDefault="00D43703" w:rsidP="0070498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43703" w:rsidRPr="007F7031"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D43703" w:rsidRPr="007F7031"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Del="0010680B" w:rsidRDefault="00D43703" w:rsidP="0070498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D43703" w:rsidRPr="00E6597C" w:rsidRDefault="00D43703" w:rsidP="0070498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D43703" w:rsidRPr="00E6597C" w:rsidRDefault="00D43703" w:rsidP="0070498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ոչ 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D43703" w:rsidRPr="007F7031"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D43703" w:rsidRPr="00E6597C" w:rsidRDefault="00D43703" w:rsidP="0070498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D43703" w:rsidRPr="00E6597C" w:rsidRDefault="00D43703" w:rsidP="0070498E">
            <w:pPr>
              <w:jc w:val="center"/>
              <w:rPr>
                <w:rFonts w:ascii="GHEA Grapalat" w:hAnsi="GHEA Grapalat"/>
                <w:sz w:val="20"/>
                <w:szCs w:val="20"/>
                <w:lang w:val="hy-AM"/>
              </w:rPr>
            </w:pPr>
          </w:p>
        </w:tc>
      </w:tr>
      <w:tr w:rsidR="00D43703" w:rsidRPr="007F7031" w:rsidTr="0070498E">
        <w:tc>
          <w:tcPr>
            <w:tcW w:w="720" w:type="dxa"/>
            <w:tcBorders>
              <w:top w:val="single" w:sz="4" w:space="0" w:color="auto"/>
              <w:left w:val="single" w:sz="4" w:space="0" w:color="auto"/>
              <w:bottom w:val="single" w:sz="4" w:space="0" w:color="auto"/>
              <w:right w:val="single" w:sz="4" w:space="0" w:color="auto"/>
            </w:tcBorders>
            <w:vAlign w:val="center"/>
          </w:tcPr>
          <w:p w:rsidR="00D43703" w:rsidRPr="00E6597C" w:rsidRDefault="00D43703" w:rsidP="0070498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պարտադիր` </w:t>
            </w:r>
          </w:p>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vAlign w:val="center"/>
          </w:tcPr>
          <w:p w:rsidR="00D43703" w:rsidRPr="00E6597C" w:rsidRDefault="00D43703" w:rsidP="0070498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պարտադիր` </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vAlign w:val="center"/>
          </w:tcPr>
          <w:p w:rsidR="00D43703" w:rsidRPr="00E6597C" w:rsidRDefault="00D43703" w:rsidP="0070498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ոչ 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p>
        </w:tc>
      </w:tr>
    </w:tbl>
    <w:p w:rsidR="00D43703" w:rsidRPr="00E6597C" w:rsidRDefault="00D43703" w:rsidP="00D43703">
      <w:pPr>
        <w:pStyle w:val="a3"/>
        <w:jc w:val="right"/>
        <w:rPr>
          <w:rFonts w:ascii="GHEA Grapalat" w:hAnsi="GHEA Grapalat" w:cs="Sylfaen"/>
          <w:i w:val="0"/>
          <w:lang w:val="en-US"/>
        </w:rPr>
      </w:pPr>
    </w:p>
    <w:p w:rsidR="00D43703" w:rsidRPr="00E6597C" w:rsidRDefault="00D43703" w:rsidP="00D43703">
      <w:pPr>
        <w:pStyle w:val="a3"/>
        <w:jc w:val="right"/>
        <w:rPr>
          <w:rFonts w:ascii="GHEA Grapalat" w:hAnsi="GHEA Grapalat" w:cs="Sylfaen"/>
          <w:i w:val="0"/>
          <w:lang w:val="en-US"/>
        </w:rPr>
      </w:pPr>
    </w:p>
    <w:p w:rsidR="00D43703" w:rsidRPr="00E6597C" w:rsidRDefault="00D43703" w:rsidP="00D43703">
      <w:pPr>
        <w:pStyle w:val="a3"/>
        <w:jc w:val="right"/>
        <w:rPr>
          <w:rFonts w:ascii="GHEA Grapalat" w:hAnsi="GHEA Grapalat" w:cs="Sylfaen"/>
          <w:i w:val="0"/>
          <w:lang w:val="en-US"/>
        </w:rPr>
      </w:pPr>
    </w:p>
    <w:p w:rsidR="00D43703" w:rsidRPr="00E6597C" w:rsidRDefault="00D43703" w:rsidP="00D43703">
      <w:pPr>
        <w:pStyle w:val="a3"/>
        <w:jc w:val="right"/>
        <w:rPr>
          <w:rFonts w:ascii="GHEA Grapalat" w:hAnsi="GHEA Grapalat" w:cs="Sylfaen"/>
          <w:i w:val="0"/>
          <w:lang w:val="en-US"/>
        </w:rPr>
      </w:pPr>
    </w:p>
    <w:p w:rsidR="00D43703" w:rsidRPr="00E6597C" w:rsidRDefault="00D43703" w:rsidP="00D43703">
      <w:pPr>
        <w:pStyle w:val="a3"/>
        <w:jc w:val="right"/>
        <w:rPr>
          <w:rFonts w:ascii="GHEA Grapalat" w:hAnsi="GHEA Grapalat" w:cs="Sylfaen"/>
          <w:i w:val="0"/>
          <w:lang w:val="en-US"/>
        </w:rPr>
      </w:pPr>
    </w:p>
    <w:p w:rsidR="00D43703" w:rsidRPr="00E6597C" w:rsidRDefault="00D43703" w:rsidP="00D43703">
      <w:pPr>
        <w:rPr>
          <w:rFonts w:ascii="GHEA Grapalat" w:hAnsi="GHEA Grapalat"/>
        </w:rPr>
      </w:pPr>
    </w:p>
    <w:p w:rsidR="00D43703" w:rsidRPr="00E6597C" w:rsidRDefault="00D43703" w:rsidP="00D43703">
      <w:pPr>
        <w:jc w:val="center"/>
        <w:rPr>
          <w:rFonts w:ascii="GHEA Grapalat" w:hAnsi="GHEA Grapalat" w:cs="GHEA Grapalat"/>
          <w:sz w:val="22"/>
          <w:szCs w:val="22"/>
          <w:lang w:val="hy-AM"/>
        </w:rPr>
      </w:pPr>
    </w:p>
    <w:p w:rsidR="00D43703" w:rsidRPr="0070498E" w:rsidRDefault="00D43703" w:rsidP="00D43703">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70498E">
        <w:rPr>
          <w:rFonts w:ascii="GHEA Grapalat" w:hAnsi="GHEA Grapalat" w:cs="Arial"/>
          <w:b/>
          <w:lang w:val="hy-AM"/>
        </w:rPr>
        <w:t>5</w:t>
      </w:r>
    </w:p>
    <w:p w:rsidR="007C377C" w:rsidRPr="00E6597C" w:rsidRDefault="007C377C" w:rsidP="007C377C">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Pr="007C377C">
        <w:rPr>
          <w:rFonts w:ascii="Sylfaen" w:hAnsi="Sylfaen"/>
          <w:b/>
          <w:lang w:val="hy-AM"/>
        </w:rPr>
        <w:t xml:space="preserve">ԳՀԱՇՁԲ </w:t>
      </w:r>
      <w:r w:rsidRPr="00E6597C">
        <w:rPr>
          <w:rFonts w:ascii="GHEA Grapalat" w:hAnsi="GHEA Grapalat" w:cs="Arial"/>
          <w:b/>
          <w:lang w:val="hy-AM"/>
        </w:rPr>
        <w:t>-</w:t>
      </w:r>
      <w:r w:rsidR="002E0B3B">
        <w:rPr>
          <w:rFonts w:ascii="GHEA Grapalat" w:hAnsi="GHEA Grapalat" w:cs="Arial"/>
          <w:b/>
          <w:lang w:val="hy-AM"/>
        </w:rPr>
        <w:t>20/</w:t>
      </w:r>
      <w:r w:rsidR="002E0B3B" w:rsidRPr="00D3117B">
        <w:rPr>
          <w:rFonts w:ascii="GHEA Grapalat" w:hAnsi="GHEA Grapalat" w:cs="Arial"/>
          <w:b/>
          <w:lang w:val="hy-AM"/>
        </w:rPr>
        <w:t>4</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7C377C" w:rsidRPr="00E6597C" w:rsidRDefault="007C377C" w:rsidP="007C377C">
      <w:pPr>
        <w:pStyle w:val="31"/>
        <w:spacing w:line="240" w:lineRule="auto"/>
        <w:jc w:val="right"/>
        <w:rPr>
          <w:rFonts w:ascii="GHEA Grapalat" w:hAnsi="GHEA Grapalat" w:cs="Sylfaen"/>
          <w:b/>
          <w:lang w:val="hy-AM"/>
        </w:rPr>
      </w:pPr>
      <w:r w:rsidRPr="007C377C">
        <w:rPr>
          <w:rFonts w:ascii="Sylfaen" w:hAnsi="Sylfaen" w:cs="Sylfaen"/>
          <w:b/>
          <w:lang w:val="hy-AM"/>
        </w:rPr>
        <w:t xml:space="preserve">Գնանշման  հարցման  ընթացակարգի </w:t>
      </w:r>
      <w:r w:rsidRPr="00E6597C">
        <w:rPr>
          <w:rFonts w:ascii="GHEA Grapalat" w:hAnsi="GHEA Grapalat" w:cs="Arial"/>
          <w:b/>
          <w:lang w:val="hy-AM"/>
        </w:rPr>
        <w:t xml:space="preserve"> </w:t>
      </w:r>
      <w:r w:rsidRPr="00E6597C">
        <w:rPr>
          <w:rFonts w:ascii="GHEA Grapalat" w:hAnsi="GHEA Grapalat" w:cs="Sylfaen"/>
          <w:b/>
          <w:lang w:val="hy-AM"/>
        </w:rPr>
        <w:t>հրավերի</w:t>
      </w:r>
    </w:p>
    <w:p w:rsidR="00D43703" w:rsidRPr="00E6597C" w:rsidRDefault="00D43703" w:rsidP="00D43703">
      <w:pPr>
        <w:pStyle w:val="31"/>
        <w:spacing w:line="240" w:lineRule="auto"/>
        <w:jc w:val="right"/>
        <w:rPr>
          <w:rFonts w:ascii="GHEA Grapalat" w:hAnsi="GHEA Grapalat" w:cs="Sylfaen"/>
          <w:b/>
          <w:lang w:val="hy-AM"/>
        </w:rPr>
      </w:pPr>
    </w:p>
    <w:p w:rsidR="00D43703" w:rsidRPr="0070498E" w:rsidRDefault="00D43703" w:rsidP="00D43703">
      <w:pPr>
        <w:pStyle w:val="af4"/>
        <w:shd w:val="clear" w:color="auto" w:fill="FFFFFF"/>
        <w:spacing w:before="0" w:beforeAutospacing="0" w:after="0" w:afterAutospacing="0"/>
        <w:ind w:firstLine="375"/>
        <w:jc w:val="center"/>
        <w:rPr>
          <w:rStyle w:val="af5"/>
          <w:rFonts w:ascii="GHEA Grapalat" w:hAnsi="GHEA Grapalat"/>
          <w:color w:val="000000"/>
          <w:lang w:val="hy-AM"/>
        </w:rPr>
      </w:pPr>
      <w:r w:rsidRPr="0070498E">
        <w:rPr>
          <w:rStyle w:val="af5"/>
          <w:rFonts w:ascii="GHEA Grapalat" w:hAnsi="GHEA Grapalat"/>
          <w:color w:val="000000"/>
          <w:lang w:val="hy-AM"/>
        </w:rPr>
        <w:t>ԵՐԱՇԽԻՔ N __________</w:t>
      </w:r>
    </w:p>
    <w:p w:rsidR="00D43703" w:rsidRPr="00E6597C" w:rsidRDefault="00D43703" w:rsidP="00D43703">
      <w:pPr>
        <w:jc w:val="center"/>
        <w:rPr>
          <w:rFonts w:ascii="GHEA Grapalat" w:hAnsi="GHEA Grapalat" w:cs="GHEA Grapalat"/>
          <w:b/>
          <w:sz w:val="20"/>
          <w:szCs w:val="20"/>
          <w:lang w:val="hy-AM"/>
        </w:rPr>
      </w:pPr>
      <w:r w:rsidRPr="0070498E">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70498E">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rsidR="00D43703" w:rsidRPr="0070498E" w:rsidRDefault="00D43703" w:rsidP="00D43703">
      <w:pPr>
        <w:pStyle w:val="af4"/>
        <w:shd w:val="clear" w:color="auto" w:fill="FFFFFF"/>
        <w:spacing w:before="0" w:beforeAutospacing="0" w:after="0" w:afterAutospacing="0"/>
        <w:ind w:firstLine="375"/>
        <w:rPr>
          <w:rStyle w:val="af5"/>
          <w:lang w:val="hy-AM"/>
        </w:rPr>
      </w:pPr>
    </w:p>
    <w:p w:rsidR="00D43703" w:rsidRPr="0070498E" w:rsidRDefault="00D43703" w:rsidP="00D43703">
      <w:pPr>
        <w:pStyle w:val="af4"/>
        <w:shd w:val="clear" w:color="auto" w:fill="FFFFFF"/>
        <w:spacing w:before="0" w:beforeAutospacing="0" w:after="0" w:afterAutospacing="0"/>
        <w:ind w:firstLine="375"/>
        <w:rPr>
          <w:rStyle w:val="af5"/>
          <w:rFonts w:ascii="GHEA Grapalat" w:hAnsi="GHEA Grapalat"/>
          <w:b w:val="0"/>
          <w:bCs w:val="0"/>
          <w:u w:val="single"/>
          <w:lang w:val="hy-AM"/>
        </w:rPr>
      </w:pPr>
      <w:r w:rsidRPr="0070498E">
        <w:rPr>
          <w:rStyle w:val="af5"/>
          <w:rFonts w:ascii="GHEA Grapalat" w:hAnsi="GHEA Grapalat"/>
          <w:b w:val="0"/>
          <w:bCs w:val="0"/>
          <w:lang w:val="hy-AM"/>
        </w:rPr>
        <w:tab/>
        <w:t xml:space="preserve">1.Սույն երաշխիքը (այսուհետ՝ երաշխիք) հանդիսանում է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p>
    <w:p w:rsidR="00D43703" w:rsidRPr="0070498E" w:rsidRDefault="00D43703" w:rsidP="00D43703">
      <w:pPr>
        <w:pStyle w:val="af4"/>
        <w:shd w:val="clear" w:color="auto" w:fill="FFFFFF"/>
        <w:spacing w:before="0" w:beforeAutospacing="0" w:after="0" w:afterAutospacing="0"/>
        <w:ind w:left="5664" w:firstLine="708"/>
        <w:rPr>
          <w:rStyle w:val="af5"/>
          <w:lang w:val="hy-AM"/>
        </w:rPr>
      </w:pPr>
      <w:r w:rsidRPr="0070498E">
        <w:rPr>
          <w:rFonts w:ascii="GHEA Grapalat" w:hAnsi="GHEA Grapalat" w:cs="Sylfaen"/>
          <w:vertAlign w:val="superscript"/>
          <w:lang w:val="hy-AM"/>
        </w:rPr>
        <w:t xml:space="preserve">          պատվիրատուի անվանումը</w:t>
      </w:r>
    </w:p>
    <w:p w:rsidR="00D43703" w:rsidRPr="00E6597C" w:rsidRDefault="00D43703" w:rsidP="00D43703">
      <w:pPr>
        <w:pStyle w:val="af4"/>
        <w:shd w:val="clear" w:color="auto" w:fill="FFFFFF"/>
        <w:spacing w:before="0" w:beforeAutospacing="0" w:after="0" w:afterAutospacing="0"/>
        <w:rPr>
          <w:rFonts w:ascii="GHEA Grapalat" w:hAnsi="GHEA Grapalat" w:cs="Sylfaen"/>
          <w:vertAlign w:val="superscript"/>
          <w:lang w:val="hy-AM"/>
        </w:rPr>
      </w:pPr>
      <w:r w:rsidRPr="0070498E">
        <w:rPr>
          <w:rStyle w:val="af5"/>
          <w:rFonts w:ascii="GHEA Grapalat" w:hAnsi="GHEA Grapalat"/>
          <w:b w:val="0"/>
          <w:bCs w:val="0"/>
          <w:lang w:val="hy-AM"/>
        </w:rPr>
        <w:t xml:space="preserve">(այսուհետ՝ բենեֆիցիար) և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lang w:val="hy-AM"/>
        </w:rPr>
        <w:t xml:space="preserve"> միջև </w:t>
      </w:r>
      <w:r w:rsidRPr="0070498E">
        <w:rPr>
          <w:rFonts w:cs="Sylfaen"/>
          <w:vertAlign w:val="superscript"/>
          <w:lang w:val="hy-AM"/>
        </w:rPr>
        <w:t xml:space="preserve">                       </w:t>
      </w:r>
      <w:r w:rsidRPr="0070498E">
        <w:rPr>
          <w:rFonts w:cs="Sylfaen"/>
          <w:vertAlign w:val="superscript"/>
          <w:lang w:val="hy-AM"/>
        </w:rPr>
        <w:tab/>
      </w:r>
      <w:r w:rsidRPr="0070498E">
        <w:rPr>
          <w:rFonts w:cs="Sylfaen"/>
          <w:vertAlign w:val="superscript"/>
          <w:lang w:val="hy-AM"/>
        </w:rPr>
        <w:tab/>
      </w:r>
      <w:r w:rsidRPr="0070498E">
        <w:rPr>
          <w:rFonts w:cs="Sylfaen"/>
          <w:vertAlign w:val="superscript"/>
          <w:lang w:val="hy-AM"/>
        </w:rPr>
        <w:tab/>
      </w:r>
      <w:r w:rsidRPr="0070498E">
        <w:rPr>
          <w:rFonts w:cs="Sylfaen"/>
          <w:vertAlign w:val="superscript"/>
          <w:lang w:val="hy-AM"/>
        </w:rPr>
        <w:tab/>
      </w:r>
      <w:r w:rsidRPr="0070498E">
        <w:rPr>
          <w:rFonts w:cs="Sylfaen"/>
          <w:vertAlign w:val="superscript"/>
          <w:lang w:val="hy-AM"/>
        </w:rPr>
        <w:tab/>
      </w:r>
      <w:r w:rsidRPr="0070498E">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70498E">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rsidR="00D43703" w:rsidRPr="0070498E" w:rsidRDefault="00D43703" w:rsidP="00D43703">
      <w:pPr>
        <w:pStyle w:val="af4"/>
        <w:shd w:val="clear" w:color="auto" w:fill="FFFFFF"/>
        <w:spacing w:before="0" w:beforeAutospacing="0" w:after="0" w:afterAutospacing="0"/>
        <w:rPr>
          <w:rStyle w:val="af5"/>
          <w:rFonts w:ascii="GHEA Grapalat" w:hAnsi="GHEA Grapalat"/>
          <w:b w:val="0"/>
          <w:bCs w:val="0"/>
          <w:lang w:val="hy-AM"/>
        </w:rPr>
      </w:pPr>
      <w:r w:rsidRPr="0070498E">
        <w:rPr>
          <w:rStyle w:val="af5"/>
          <w:rFonts w:ascii="GHEA Grapalat" w:hAnsi="GHEA Grapalat"/>
          <w:b w:val="0"/>
          <w:bCs w:val="0"/>
          <w:lang w:val="hy-AM"/>
        </w:rPr>
        <w:t xml:space="preserve">կնքվելիք N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lang w:val="hy-AM"/>
        </w:rPr>
        <w:t xml:space="preserve">  պայմանագրից բխող պրինցիպալի </w:t>
      </w:r>
    </w:p>
    <w:p w:rsidR="00D43703" w:rsidRPr="0070498E" w:rsidRDefault="00D43703" w:rsidP="00D43703">
      <w:pPr>
        <w:pStyle w:val="af4"/>
        <w:shd w:val="clear" w:color="auto" w:fill="FFFFFF"/>
        <w:spacing w:before="0" w:beforeAutospacing="0" w:after="0" w:afterAutospacing="0"/>
        <w:ind w:firstLine="375"/>
        <w:rPr>
          <w:rStyle w:val="af5"/>
          <w:rFonts w:ascii="GHEA Grapalat" w:hAnsi="GHEA Grapalat"/>
          <w:b w:val="0"/>
          <w:bCs w:val="0"/>
          <w:lang w:val="hy-AM"/>
        </w:rPr>
      </w:pP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E6597C">
        <w:rPr>
          <w:rFonts w:ascii="GHEA Grapalat" w:hAnsi="GHEA Grapalat" w:cs="Sylfaen"/>
          <w:vertAlign w:val="superscript"/>
          <w:lang w:val="hy-AM"/>
        </w:rPr>
        <w:t xml:space="preserve">կնքվելիք պայմանագրի </w:t>
      </w:r>
      <w:r w:rsidRPr="0070498E">
        <w:rPr>
          <w:rFonts w:ascii="GHEA Grapalat" w:hAnsi="GHEA Grapalat" w:cs="Sylfaen"/>
          <w:vertAlign w:val="superscript"/>
          <w:lang w:val="hy-AM"/>
        </w:rPr>
        <w:t>համարը</w:t>
      </w:r>
    </w:p>
    <w:p w:rsidR="00D43703" w:rsidRPr="0070498E" w:rsidRDefault="00D43703" w:rsidP="00D43703">
      <w:pPr>
        <w:pStyle w:val="af4"/>
        <w:shd w:val="clear" w:color="auto" w:fill="FFFFFF"/>
        <w:spacing w:before="0" w:beforeAutospacing="0" w:after="0" w:afterAutospacing="0"/>
        <w:rPr>
          <w:rStyle w:val="af5"/>
          <w:rFonts w:ascii="GHEA Grapalat" w:hAnsi="GHEA Grapalat"/>
          <w:b w:val="0"/>
          <w:bCs w:val="0"/>
          <w:lang w:val="hy-AM"/>
        </w:rPr>
      </w:pPr>
      <w:r w:rsidRPr="0070498E">
        <w:rPr>
          <w:rStyle w:val="af5"/>
          <w:rFonts w:ascii="GHEA Grapalat" w:hAnsi="GHEA Grapalat"/>
          <w:b w:val="0"/>
          <w:bCs w:val="0"/>
          <w:lang w:val="hy-AM"/>
        </w:rPr>
        <w:t xml:space="preserve">պարտավորությունների (այսուհետ՝ երաշխավորված պարտավորություններ) կատարման ապահով: </w:t>
      </w:r>
    </w:p>
    <w:p w:rsidR="00D43703" w:rsidRPr="0070498E" w:rsidRDefault="00D43703" w:rsidP="00D43703">
      <w:pPr>
        <w:pStyle w:val="af4"/>
        <w:shd w:val="clear" w:color="auto" w:fill="FFFFFF"/>
        <w:spacing w:before="0" w:beforeAutospacing="0" w:after="0" w:afterAutospacing="0"/>
        <w:ind w:firstLine="708"/>
        <w:rPr>
          <w:rStyle w:val="af5"/>
          <w:rFonts w:ascii="GHEA Grapalat" w:hAnsi="GHEA Grapalat"/>
          <w:b w:val="0"/>
          <w:bCs w:val="0"/>
          <w:lang w:val="hy-AM"/>
        </w:rPr>
      </w:pPr>
      <w:r w:rsidRPr="0070498E">
        <w:rPr>
          <w:rStyle w:val="af5"/>
          <w:rFonts w:ascii="GHEA Grapalat" w:hAnsi="GHEA Grapalat"/>
          <w:b w:val="0"/>
          <w:bCs w:val="0"/>
          <w:lang w:val="hy-AM"/>
        </w:rPr>
        <w:t xml:space="preserve">2. Երաշխիքով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lang w:val="hy-AM"/>
        </w:rPr>
        <w:t xml:space="preserve"> (այսուհետ՝ երաշխիք տվող </w:t>
      </w:r>
    </w:p>
    <w:p w:rsidR="00D43703" w:rsidRPr="0070498E" w:rsidRDefault="00D43703" w:rsidP="00D43703">
      <w:pPr>
        <w:pStyle w:val="af4"/>
        <w:shd w:val="clear" w:color="auto" w:fill="FFFFFF"/>
        <w:spacing w:before="0" w:beforeAutospacing="0" w:after="0" w:afterAutospacing="0"/>
        <w:ind w:firstLine="375"/>
        <w:rPr>
          <w:rStyle w:val="af5"/>
          <w:rFonts w:ascii="GHEA Grapalat" w:hAnsi="GHEA Grapalat"/>
          <w:b w:val="0"/>
          <w:bCs w:val="0"/>
          <w:lang w:val="hy-AM"/>
        </w:rPr>
      </w:pPr>
      <w:r w:rsidRPr="0070498E">
        <w:rPr>
          <w:rStyle w:val="af5"/>
          <w:rFonts w:ascii="GHEA Grapalat" w:hAnsi="GHEA Grapalat"/>
          <w:b w:val="0"/>
          <w:bCs w:val="0"/>
          <w:lang w:val="hy-AM"/>
        </w:rPr>
        <w:tab/>
      </w:r>
      <w:r w:rsidRPr="0070498E">
        <w:rPr>
          <w:rStyle w:val="af5"/>
          <w:rFonts w:ascii="GHEA Grapalat" w:hAnsi="GHEA Grapalat"/>
          <w:b w:val="0"/>
          <w:bCs w:val="0"/>
          <w:lang w:val="hy-AM"/>
        </w:rPr>
        <w:tab/>
      </w:r>
      <w:r w:rsidRPr="0070498E">
        <w:rPr>
          <w:rStyle w:val="af5"/>
          <w:rFonts w:ascii="GHEA Grapalat" w:hAnsi="GHEA Grapalat"/>
          <w:b w:val="0"/>
          <w:bCs w:val="0"/>
          <w:lang w:val="hy-AM"/>
        </w:rPr>
        <w:tab/>
        <w:t xml:space="preserve">                         </w:t>
      </w:r>
      <w:r w:rsidRPr="0070498E">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D43703" w:rsidRPr="0070498E" w:rsidRDefault="00D43703" w:rsidP="00D43703">
      <w:pPr>
        <w:pStyle w:val="af4"/>
        <w:shd w:val="clear" w:color="auto" w:fill="FFFFFF"/>
        <w:spacing w:before="0" w:beforeAutospacing="0" w:after="0" w:afterAutospacing="0"/>
        <w:rPr>
          <w:rStyle w:val="af5"/>
          <w:rFonts w:ascii="GHEA Grapalat" w:hAnsi="GHEA Grapalat"/>
          <w:b w:val="0"/>
          <w:bCs w:val="0"/>
          <w:u w:val="single"/>
          <w:lang w:val="hy-AM"/>
        </w:rPr>
      </w:pPr>
      <w:r w:rsidRPr="0070498E">
        <w:rPr>
          <w:rStyle w:val="af5"/>
          <w:rFonts w:ascii="GHEA Grapalat" w:hAnsi="GHEA Grapalat"/>
          <w:b w:val="0"/>
          <w:bCs w:val="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p>
    <w:p w:rsidR="00D43703" w:rsidRPr="0070498E" w:rsidRDefault="00D43703" w:rsidP="00D43703">
      <w:pPr>
        <w:pStyle w:val="af4"/>
        <w:shd w:val="clear" w:color="auto" w:fill="FFFFFF"/>
        <w:spacing w:before="0" w:beforeAutospacing="0" w:after="0" w:afterAutospacing="0"/>
        <w:ind w:left="7080" w:firstLine="708"/>
        <w:rPr>
          <w:rStyle w:val="af5"/>
          <w:rFonts w:ascii="GHEA Grapalat" w:hAnsi="GHEA Grapalat"/>
          <w:b w:val="0"/>
          <w:bCs w:val="0"/>
          <w:u w:val="single"/>
          <w:lang w:val="hy-AM"/>
        </w:rPr>
      </w:pPr>
      <w:r w:rsidRPr="0070498E">
        <w:rPr>
          <w:rFonts w:ascii="GHEA Grapalat" w:hAnsi="GHEA Grapalat" w:cs="Sylfaen"/>
          <w:vertAlign w:val="superscript"/>
          <w:lang w:val="hy-AM"/>
        </w:rPr>
        <w:t xml:space="preserve">   գումարը թվերով և տառերով</w:t>
      </w:r>
    </w:p>
    <w:p w:rsidR="00D43703" w:rsidRPr="0070498E" w:rsidRDefault="00D43703" w:rsidP="00D43703">
      <w:pPr>
        <w:pStyle w:val="af4"/>
        <w:shd w:val="clear" w:color="auto" w:fill="FFFFFF"/>
        <w:spacing w:before="0" w:beforeAutospacing="0" w:after="0" w:afterAutospacing="0"/>
        <w:rPr>
          <w:rStyle w:val="af5"/>
          <w:rFonts w:ascii="GHEA Grapalat" w:hAnsi="GHEA Grapalat"/>
          <w:b w:val="0"/>
          <w:bCs w:val="0"/>
          <w:lang w:val="hy-AM"/>
        </w:rPr>
      </w:pPr>
      <w:r w:rsidRPr="0070498E">
        <w:rPr>
          <w:rStyle w:val="af5"/>
          <w:rFonts w:ascii="GHEA Grapalat" w:hAnsi="GHEA Grapalat"/>
          <w:b w:val="0"/>
          <w:bCs w:val="0"/>
          <w:lang w:val="hy-AM"/>
        </w:rPr>
        <w:t xml:space="preserve">(այսուհետ՝ երաշխիքի գումար)՝ պահանջն ստանալուց տասը աշխատանքային օրվա ընթացքում:   Վճարումը  կատարվում է բենեֆիցիարի </w:t>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u w:val="single"/>
          <w:lang w:val="hy-AM"/>
        </w:rPr>
        <w:tab/>
      </w:r>
      <w:r w:rsidRPr="0070498E">
        <w:rPr>
          <w:rStyle w:val="af5"/>
          <w:rFonts w:ascii="GHEA Grapalat" w:hAnsi="GHEA Grapalat"/>
          <w:b w:val="0"/>
          <w:bCs w:val="0"/>
          <w:lang w:val="hy-AM"/>
        </w:rPr>
        <w:t>հաշվեհամարին փոխանցման միջոցով:</w:t>
      </w:r>
    </w:p>
    <w:p w:rsidR="00D43703" w:rsidRPr="0070498E" w:rsidRDefault="00D43703" w:rsidP="00D43703">
      <w:pPr>
        <w:pStyle w:val="af4"/>
        <w:shd w:val="clear" w:color="auto" w:fill="FFFFFF"/>
        <w:spacing w:before="0" w:beforeAutospacing="0" w:after="0" w:afterAutospacing="0"/>
        <w:rPr>
          <w:rStyle w:val="af5"/>
          <w:rFonts w:ascii="GHEA Grapalat" w:hAnsi="GHEA Grapalat"/>
          <w:b w:val="0"/>
          <w:bCs w:val="0"/>
          <w:lang w:val="hy-AM"/>
        </w:rPr>
      </w:pPr>
      <w:r w:rsidRPr="0070498E">
        <w:rPr>
          <w:rFonts w:ascii="GHEA Grapalat" w:hAnsi="GHEA Grapalat" w:cs="Sylfaen"/>
          <w:vertAlign w:val="superscript"/>
          <w:lang w:val="hy-AM"/>
        </w:rPr>
        <w:t xml:space="preserve">                                                                                      հաշվեհամարը</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3. Սույն երաշխիքն անհետկանչելի է:</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 xml:space="preserve">5. Երաշխիքը գործում է բենեֆիցիարի և պրիցիպալի միջև կնքված N </w:t>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lang w:val="hy-AM"/>
        </w:rPr>
        <w:t xml:space="preserve"> </w:t>
      </w:r>
    </w:p>
    <w:p w:rsidR="00D43703" w:rsidRPr="00E6597C" w:rsidRDefault="00D43703" w:rsidP="00D43703">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70498E">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70498E">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rsidR="00D43703" w:rsidRPr="0070498E" w:rsidRDefault="00D43703" w:rsidP="00D43703">
      <w:pPr>
        <w:pStyle w:val="af4"/>
        <w:shd w:val="clear" w:color="auto" w:fill="FFFFFF"/>
        <w:spacing w:before="0" w:beforeAutospacing="0" w:after="0" w:afterAutospacing="0"/>
        <w:jc w:val="both"/>
        <w:rPr>
          <w:rFonts w:ascii="GHEA Grapalat" w:hAnsi="GHEA Grapalat"/>
          <w:color w:val="000000"/>
          <w:sz w:val="20"/>
          <w:szCs w:val="20"/>
          <w:lang w:val="hy-AM"/>
        </w:rPr>
      </w:pPr>
      <w:r w:rsidRPr="0070498E">
        <w:rPr>
          <w:rFonts w:ascii="GHEA Grapalat" w:hAnsi="GHEA Grapalat"/>
          <w:color w:val="000000"/>
          <w:sz w:val="20"/>
          <w:szCs w:val="20"/>
          <w:lang w:val="hy-AM"/>
        </w:rPr>
        <w:t>պայմանագիրն ուժի մեջ մտնելու օրվանից մինչև պրիցիպալի կողմից ստանձնված պարտավորությունների ամբողջական կատարման վերջին օրվան հաջորդող քսաներորդ աշխատանքային օրը ներառյալ:</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 xml:space="preserve">1) N </w:t>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t xml:space="preserve">     </w:t>
      </w:r>
      <w:r w:rsidRPr="0070498E">
        <w:rPr>
          <w:rFonts w:ascii="GHEA Grapalat" w:hAnsi="GHEA Grapalat"/>
          <w:color w:val="000000"/>
          <w:sz w:val="20"/>
          <w:szCs w:val="20"/>
          <w:lang w:val="hy-AM"/>
        </w:rPr>
        <w:t xml:space="preserve"> պայմանագրի, ներառյալ նաև դրանում կատարված</w:t>
      </w:r>
    </w:p>
    <w:p w:rsidR="00D43703" w:rsidRPr="00E6597C" w:rsidRDefault="00D43703" w:rsidP="00D43703">
      <w:pPr>
        <w:pStyle w:val="af4"/>
        <w:shd w:val="clear" w:color="auto" w:fill="FFFFFF"/>
        <w:spacing w:before="0" w:beforeAutospacing="0" w:after="0" w:afterAutospacing="0"/>
        <w:rPr>
          <w:rFonts w:ascii="GHEA Grapalat" w:hAnsi="GHEA Grapalat" w:cs="Sylfaen"/>
          <w:vertAlign w:val="superscript"/>
          <w:lang w:val="hy-AM"/>
        </w:rPr>
      </w:pPr>
      <w:r w:rsidRPr="0070498E">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70498E">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rsidR="00D43703" w:rsidRPr="0070498E" w:rsidRDefault="00D43703" w:rsidP="00D43703">
      <w:pPr>
        <w:pStyle w:val="af4"/>
        <w:shd w:val="clear" w:color="auto" w:fill="FFFFFF"/>
        <w:spacing w:before="0" w:beforeAutospacing="0" w:after="0" w:afterAutospacing="0"/>
        <w:rPr>
          <w:rFonts w:ascii="GHEA Grapalat" w:hAnsi="GHEA Grapalat"/>
          <w:color w:val="000000"/>
          <w:sz w:val="20"/>
          <w:szCs w:val="20"/>
          <w:lang w:val="hy-AM"/>
        </w:rPr>
      </w:pPr>
      <w:r w:rsidRPr="0070498E">
        <w:rPr>
          <w:rFonts w:ascii="GHEA Grapalat" w:hAnsi="GHEA Grapalat"/>
          <w:color w:val="000000"/>
          <w:sz w:val="20"/>
          <w:szCs w:val="20"/>
          <w:lang w:val="hy-AM"/>
        </w:rPr>
        <w:t>կատարված փոփոխությունների, լրացուցիչ համաձայնագրերի պատճենները.</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70498E">
          <w:rPr>
            <w:rStyle w:val="a9"/>
            <w:rFonts w:ascii="GHEA Grapalat" w:hAnsi="GHEA Grapalat"/>
            <w:sz w:val="20"/>
            <w:szCs w:val="20"/>
            <w:lang w:val="hy-AM"/>
          </w:rPr>
          <w:t>www.procurement.am</w:t>
        </w:r>
      </w:hyperlink>
      <w:r w:rsidRPr="0070498E">
        <w:rPr>
          <w:rFonts w:ascii="GHEA Grapalat" w:hAnsi="GHEA Grapalat"/>
          <w:color w:val="000000"/>
          <w:sz w:val="20"/>
          <w:szCs w:val="20"/>
          <w:lang w:val="hy-AM"/>
        </w:rPr>
        <w:t xml:space="preserve"> հասցով գործող տեղեկագրում հրապարակած ծանուցումը.</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3) սույն երաշխիքը:</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8. Երաշխիք տվող անձը մերժում է բենեֆիցիարի պահանջը, եթե`</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D43703" w:rsidRPr="0070498E" w:rsidRDefault="00D43703" w:rsidP="00D43703">
      <w:pPr>
        <w:pStyle w:val="af4"/>
        <w:shd w:val="clear" w:color="auto" w:fill="FFFFFF"/>
        <w:spacing w:before="0" w:beforeAutospacing="0" w:after="0" w:afterAutospacing="0"/>
        <w:ind w:firstLine="375"/>
        <w:rPr>
          <w:rFonts w:ascii="GHEA Grapalat" w:hAnsi="GHEA Grapalat"/>
          <w:color w:val="000000"/>
          <w:sz w:val="20"/>
          <w:szCs w:val="20"/>
          <w:lang w:val="hy-AM"/>
        </w:rPr>
      </w:pPr>
      <w:r w:rsidRPr="0070498E">
        <w:rPr>
          <w:rFonts w:ascii="GHEA Grapalat" w:hAnsi="GHEA Grapalat"/>
          <w:color w:val="000000"/>
          <w:sz w:val="20"/>
          <w:szCs w:val="20"/>
          <w:lang w:val="hy-AM"/>
        </w:rPr>
        <w:t>2) պահանջը ներկայացվել է երաշխիքով սահմանված ժամկետի ավարտից հետո:</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70498E">
        <w:rPr>
          <w:rFonts w:ascii="GHEA Grapalat" w:hAnsi="GHEA Grapalat"/>
          <w:color w:val="000000"/>
          <w:sz w:val="20"/>
          <w:szCs w:val="20"/>
          <w:lang w:val="hy-AM"/>
        </w:rPr>
        <w:t xml:space="preserve">Գործադիր մարմնի ղեկավար </w:t>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D43703" w:rsidRPr="0070498E" w:rsidRDefault="00D43703" w:rsidP="00D4370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r w:rsidRPr="0070498E">
        <w:rPr>
          <w:rFonts w:ascii="GHEA Grapalat" w:hAnsi="GHEA Grapalat"/>
          <w:color w:val="000000"/>
          <w:sz w:val="20"/>
          <w:szCs w:val="20"/>
          <w:u w:val="single"/>
          <w:lang w:val="hy-AM"/>
        </w:rPr>
        <w:tab/>
      </w:r>
    </w:p>
    <w:p w:rsidR="00D43703" w:rsidRPr="00E6597C" w:rsidRDefault="00D43703" w:rsidP="00D43703">
      <w:pPr>
        <w:pStyle w:val="af4"/>
        <w:shd w:val="clear" w:color="auto" w:fill="FFFFFF"/>
        <w:spacing w:before="0" w:beforeAutospacing="0" w:after="0" w:afterAutospacing="0"/>
        <w:rPr>
          <w:rFonts w:ascii="GHEA Grapalat" w:hAnsi="GHEA Grapalat" w:cs="Sylfaen"/>
          <w:vertAlign w:val="superscript"/>
          <w:lang w:val="hy-AM"/>
        </w:rPr>
      </w:pPr>
      <w:r w:rsidRPr="0070498E">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D43703" w:rsidRPr="00E6597C" w:rsidRDefault="00D43703" w:rsidP="00D43703">
      <w:pPr>
        <w:pStyle w:val="31"/>
        <w:spacing w:line="240" w:lineRule="auto"/>
        <w:jc w:val="center"/>
        <w:rPr>
          <w:rFonts w:ascii="GHEA Grapalat" w:hAnsi="GHEA Grapalat" w:cs="Arial"/>
          <w:b/>
          <w:lang w:val="hy-AM"/>
        </w:rPr>
      </w:pPr>
    </w:p>
    <w:p w:rsidR="00D43703" w:rsidRPr="00E6597C" w:rsidRDefault="00D43703" w:rsidP="00D43703">
      <w:pPr>
        <w:pStyle w:val="31"/>
        <w:spacing w:line="240" w:lineRule="auto"/>
        <w:jc w:val="right"/>
        <w:rPr>
          <w:rFonts w:ascii="GHEA Grapalat" w:hAnsi="GHEA Grapalat"/>
          <w:szCs w:val="24"/>
          <w:lang w:val="hy-AM"/>
        </w:rPr>
      </w:pPr>
    </w:p>
    <w:p w:rsidR="00D43703" w:rsidRPr="00E6597C" w:rsidRDefault="00D43703" w:rsidP="00D43703">
      <w:pPr>
        <w:jc w:val="right"/>
        <w:rPr>
          <w:rFonts w:ascii="GHEA Grapalat" w:hAnsi="GHEA Grapalat" w:cs="GHEA Grapalat"/>
          <w:i/>
          <w:sz w:val="18"/>
          <w:szCs w:val="18"/>
          <w:lang w:val="hy-AM"/>
        </w:rPr>
      </w:pPr>
      <w:r w:rsidRPr="00E6597C">
        <w:rPr>
          <w:rFonts w:ascii="GHEA Grapalat" w:hAnsi="GHEA Grapalat"/>
          <w:b/>
          <w:lang w:val="hy-AM"/>
        </w:rPr>
        <w:br w:type="page"/>
      </w:r>
    </w:p>
    <w:p w:rsidR="00D43703" w:rsidRPr="00E6597C" w:rsidRDefault="00D43703" w:rsidP="00D43703">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rsidR="007C377C" w:rsidRPr="00E6597C" w:rsidRDefault="007C377C" w:rsidP="007C377C">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Pr="007C377C">
        <w:rPr>
          <w:rFonts w:ascii="Sylfaen" w:hAnsi="Sylfaen"/>
          <w:b/>
          <w:lang w:val="hy-AM"/>
        </w:rPr>
        <w:t xml:space="preserve">ԳՀԱՇՁԲ </w:t>
      </w:r>
      <w:r w:rsidRPr="00E6597C">
        <w:rPr>
          <w:rFonts w:ascii="GHEA Grapalat" w:hAnsi="GHEA Grapalat" w:cs="Arial"/>
          <w:b/>
          <w:lang w:val="hy-AM"/>
        </w:rPr>
        <w:t>-</w:t>
      </w:r>
      <w:r w:rsidR="002E0B3B">
        <w:rPr>
          <w:rFonts w:ascii="GHEA Grapalat" w:hAnsi="GHEA Grapalat" w:cs="Arial"/>
          <w:b/>
          <w:lang w:val="hy-AM"/>
        </w:rPr>
        <w:t>20/</w:t>
      </w:r>
      <w:r w:rsidR="002E0B3B" w:rsidRPr="00D3117B">
        <w:rPr>
          <w:rFonts w:ascii="GHEA Grapalat" w:hAnsi="GHEA Grapalat" w:cs="Arial"/>
          <w:b/>
          <w:lang w:val="hy-AM"/>
        </w:rPr>
        <w:t>4</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7C377C" w:rsidRDefault="007C377C" w:rsidP="007C377C">
      <w:pPr>
        <w:pStyle w:val="31"/>
        <w:spacing w:line="240" w:lineRule="auto"/>
        <w:jc w:val="right"/>
        <w:rPr>
          <w:rFonts w:ascii="GHEA Grapalat" w:hAnsi="GHEA Grapalat" w:cs="Sylfaen"/>
          <w:b/>
          <w:lang w:val="hy-AM"/>
        </w:rPr>
      </w:pPr>
      <w:r w:rsidRPr="007C377C">
        <w:rPr>
          <w:rFonts w:ascii="Sylfaen" w:hAnsi="Sylfaen" w:cs="Sylfaen"/>
          <w:b/>
          <w:lang w:val="hy-AM"/>
        </w:rPr>
        <w:t xml:space="preserve">Գնանշման  հարցման  ընթացակարգի </w:t>
      </w:r>
      <w:r w:rsidRPr="00E6597C">
        <w:rPr>
          <w:rFonts w:ascii="GHEA Grapalat" w:hAnsi="GHEA Grapalat" w:cs="Arial"/>
          <w:b/>
          <w:lang w:val="hy-AM"/>
        </w:rPr>
        <w:t xml:space="preserve"> </w:t>
      </w:r>
      <w:r w:rsidRPr="00E6597C">
        <w:rPr>
          <w:rFonts w:ascii="GHEA Grapalat" w:hAnsi="GHEA Grapalat" w:cs="Sylfaen"/>
          <w:b/>
          <w:lang w:val="hy-AM"/>
        </w:rPr>
        <w:t>հրավերի</w:t>
      </w:r>
    </w:p>
    <w:p w:rsidR="007C377C" w:rsidRPr="00E6597C" w:rsidRDefault="007C377C" w:rsidP="007C377C">
      <w:pPr>
        <w:pStyle w:val="31"/>
        <w:spacing w:line="240" w:lineRule="auto"/>
        <w:jc w:val="right"/>
        <w:rPr>
          <w:rFonts w:ascii="GHEA Grapalat" w:hAnsi="GHEA Grapalat" w:cs="Sylfaen"/>
          <w:b/>
          <w:lang w:val="hy-AM"/>
        </w:rPr>
      </w:pPr>
    </w:p>
    <w:p w:rsidR="00D43703" w:rsidRPr="00E6597C" w:rsidRDefault="00D43703" w:rsidP="00D43703">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D43703" w:rsidRPr="00E6597C" w:rsidRDefault="00D43703" w:rsidP="00D43703">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Pr="0070498E">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70498E">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rsidR="00D43703" w:rsidRPr="00E6597C" w:rsidRDefault="00D43703" w:rsidP="00D43703">
      <w:pPr>
        <w:rPr>
          <w:rFonts w:ascii="GHEA Grapalat" w:hAnsi="GHEA Grapalat" w:cs="GHEA Grapalat"/>
          <w:b/>
          <w:sz w:val="20"/>
          <w:szCs w:val="20"/>
          <w:lang w:val="hy-AM"/>
        </w:rPr>
      </w:pPr>
    </w:p>
    <w:p w:rsidR="00D43703" w:rsidRPr="00E6597C" w:rsidRDefault="00D43703" w:rsidP="00D43703">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lang w:val="hy-AM"/>
        </w:rPr>
        <w:t xml:space="preserve"> 20   թ.**</w:t>
      </w:r>
    </w:p>
    <w:p w:rsidR="00D43703" w:rsidRPr="00E6597C" w:rsidRDefault="00D43703" w:rsidP="00D43703">
      <w:pPr>
        <w:rPr>
          <w:rFonts w:ascii="GHEA Grapalat" w:hAnsi="GHEA Grapalat" w:cs="GHEA Grapalat"/>
          <w:sz w:val="20"/>
          <w:szCs w:val="20"/>
          <w:lang w:val="hy-AM"/>
        </w:rPr>
      </w:pPr>
    </w:p>
    <w:p w:rsidR="00D43703" w:rsidRPr="00E6597C" w:rsidRDefault="00D43703" w:rsidP="00D43703">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D43703" w:rsidRPr="00E6597C" w:rsidRDefault="00D43703" w:rsidP="00D43703">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43703" w:rsidRPr="00E6597C" w:rsidRDefault="00D43703" w:rsidP="00D43703">
      <w:pPr>
        <w:ind w:firstLine="708"/>
        <w:jc w:val="both"/>
        <w:rPr>
          <w:rFonts w:ascii="GHEA Grapalat" w:hAnsi="GHEA Grapalat" w:cs="GHEA Grapalat"/>
          <w:sz w:val="20"/>
          <w:szCs w:val="20"/>
          <w:lang w:val="hy-AM"/>
        </w:rPr>
      </w:pPr>
    </w:p>
    <w:p w:rsidR="00D43703" w:rsidRPr="00E6597C" w:rsidRDefault="00D43703" w:rsidP="00D43703">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rsidR="00D43703" w:rsidRPr="00E6597C" w:rsidRDefault="00D43703" w:rsidP="00D43703">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D43703" w:rsidRPr="00E6597C" w:rsidRDefault="00D43703" w:rsidP="00D43703">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rsidR="00D43703" w:rsidRPr="00E6597C" w:rsidRDefault="00D43703" w:rsidP="00D43703">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rsidR="00D43703" w:rsidRPr="00E6597C" w:rsidRDefault="00D43703" w:rsidP="00D43703">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rsidR="00D43703" w:rsidRPr="00E6597C" w:rsidRDefault="00D43703" w:rsidP="00D43703">
      <w:pPr>
        <w:ind w:left="426"/>
        <w:jc w:val="both"/>
        <w:rPr>
          <w:rFonts w:ascii="GHEA Grapalat" w:hAnsi="GHEA Grapalat" w:cs="GHEA Grapalat"/>
          <w:sz w:val="20"/>
          <w:szCs w:val="20"/>
          <w:lang w:val="pt-BR"/>
        </w:rPr>
      </w:pPr>
      <w:r w:rsidRPr="0070498E">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rsidR="00D43703" w:rsidRPr="00E6597C" w:rsidRDefault="00D43703" w:rsidP="00D43703">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43703" w:rsidRPr="00E6597C" w:rsidRDefault="00D43703" w:rsidP="00D43703">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70498E">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70498E">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 </w:t>
      </w:r>
    </w:p>
    <w:p w:rsidR="00D43703" w:rsidRPr="00E6597C" w:rsidRDefault="00D43703" w:rsidP="00D43703">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43703" w:rsidRPr="00E6597C" w:rsidRDefault="00D43703" w:rsidP="00D43703">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D43703" w:rsidRPr="00E6597C" w:rsidRDefault="00D43703" w:rsidP="00D43703">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43703" w:rsidRPr="00E6597C" w:rsidRDefault="00D43703" w:rsidP="00D43703">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D43703" w:rsidRPr="00E6597C" w:rsidRDefault="00D43703" w:rsidP="00D43703">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43703" w:rsidRPr="00E6597C" w:rsidRDefault="00D43703" w:rsidP="00D43703">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էլեկտրոնային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թվային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ստորագրությամբ</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հաստատված</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լինելու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դեպքում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դրանք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են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ներկայացվում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էլեկտրոնային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կրիչներով</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ինչպես</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նաև</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դրանցից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արտատպված</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թղթային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տարբերակներով</w:t>
      </w:r>
      <w:r w:rsidRPr="00E6597C">
        <w:rPr>
          <w:rFonts w:ascii="GHEA Grapalat" w:hAnsi="GHEA Grapalat" w:cs="GHEA Grapalat"/>
          <w:sz w:val="20"/>
          <w:szCs w:val="20"/>
          <w:lang w:val="pt-BR"/>
        </w:rPr>
        <w:t>:</w:t>
      </w:r>
    </w:p>
    <w:p w:rsidR="00D43703" w:rsidRPr="00E6597C" w:rsidRDefault="00D43703" w:rsidP="00D43703">
      <w:pPr>
        <w:numPr>
          <w:ilvl w:val="1"/>
          <w:numId w:val="25"/>
        </w:numPr>
        <w:ind w:left="0"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D43703" w:rsidRPr="00E6597C" w:rsidRDefault="00D43703" w:rsidP="00D43703">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43703" w:rsidRPr="00E6597C" w:rsidRDefault="00D43703" w:rsidP="00D43703">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D43703" w:rsidRPr="00E6597C" w:rsidRDefault="00D43703" w:rsidP="00D43703">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43703" w:rsidRPr="00E6597C" w:rsidRDefault="00D43703" w:rsidP="00D43703">
      <w:pPr>
        <w:jc w:val="both"/>
        <w:rPr>
          <w:rFonts w:ascii="GHEA Grapalat" w:hAnsi="GHEA Grapalat" w:cs="GHEA Grapalat"/>
          <w:sz w:val="20"/>
          <w:szCs w:val="20"/>
          <w:lang w:val="hy-AM"/>
        </w:rPr>
      </w:pPr>
    </w:p>
    <w:p w:rsidR="00D43703" w:rsidRPr="00E6597C" w:rsidRDefault="00D43703" w:rsidP="00D43703">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lastRenderedPageBreak/>
        <w:t>Այլ պայմաններ</w:t>
      </w:r>
    </w:p>
    <w:p w:rsidR="00D43703" w:rsidRPr="00E6597C" w:rsidRDefault="00D43703" w:rsidP="00D43703">
      <w:pPr>
        <w:ind w:firstLine="567"/>
        <w:jc w:val="both"/>
        <w:rPr>
          <w:rFonts w:ascii="GHEA Grapalat" w:hAnsi="GHEA Grapalat" w:cs="GHEA Grapalat"/>
          <w:sz w:val="20"/>
          <w:szCs w:val="20"/>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E6597C">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D43703" w:rsidRPr="00E6597C" w:rsidRDefault="00D43703" w:rsidP="00D43703">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43703" w:rsidRPr="00E6597C" w:rsidRDefault="00D43703" w:rsidP="00D43703">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43703" w:rsidRPr="00E6597C" w:rsidDel="00A13215" w:rsidRDefault="00D43703" w:rsidP="00D43703">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43703" w:rsidRPr="00E6597C" w:rsidRDefault="00D43703" w:rsidP="00D43703">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43703" w:rsidRPr="00E6597C" w:rsidRDefault="00D43703" w:rsidP="00D43703">
      <w:pPr>
        <w:ind w:firstLine="567"/>
        <w:jc w:val="both"/>
        <w:rPr>
          <w:rFonts w:ascii="GHEA Grapalat" w:hAnsi="GHEA Grapalat" w:cs="GHEA Grapalat"/>
          <w:sz w:val="20"/>
          <w:szCs w:val="20"/>
          <w:lang w:val="hy-AM"/>
        </w:rPr>
      </w:pPr>
    </w:p>
    <w:p w:rsidR="00D43703" w:rsidRPr="00E6597C" w:rsidRDefault="00D43703" w:rsidP="00D43703">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D43703" w:rsidRPr="00E6597C" w:rsidRDefault="00D43703" w:rsidP="00D43703">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D43703" w:rsidRPr="00E6597C" w:rsidRDefault="00D43703" w:rsidP="00D43703">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rsidR="00D43703" w:rsidRPr="00E6597C" w:rsidRDefault="00D43703" w:rsidP="00D43703">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D43703" w:rsidRPr="00E6597C" w:rsidRDefault="00D43703" w:rsidP="00D43703">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rsidR="00D43703" w:rsidRPr="00E6597C" w:rsidRDefault="00D43703" w:rsidP="00D43703">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D43703" w:rsidRPr="00E6597C" w:rsidRDefault="00D43703" w:rsidP="00D43703">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rsidR="00D43703" w:rsidRPr="00E6597C" w:rsidRDefault="00D43703" w:rsidP="00D43703">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D43703" w:rsidRPr="00E6597C" w:rsidRDefault="00D43703" w:rsidP="00D43703">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rsidR="00D43703" w:rsidRPr="00E6597C" w:rsidRDefault="00D43703" w:rsidP="00D43703">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D43703" w:rsidRPr="00E6597C" w:rsidRDefault="00D43703" w:rsidP="00D43703">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rsidR="00D43703" w:rsidRPr="00E6597C" w:rsidRDefault="00D43703" w:rsidP="00D43703">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D43703" w:rsidRPr="00E6597C" w:rsidRDefault="00D43703" w:rsidP="00D43703">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rsidR="00D43703" w:rsidRPr="00E6597C" w:rsidRDefault="00D43703" w:rsidP="00D43703">
      <w:pPr>
        <w:jc w:val="both"/>
        <w:rPr>
          <w:rFonts w:ascii="GHEA Grapalat" w:hAnsi="GHEA Grapalat"/>
          <w:sz w:val="20"/>
          <w:szCs w:val="20"/>
          <w:lang w:val="hy-AM"/>
        </w:rPr>
      </w:pPr>
      <w:r w:rsidRPr="00E6597C">
        <w:rPr>
          <w:rFonts w:ascii="GHEA Grapalat" w:hAnsi="GHEA Grapalat"/>
          <w:sz w:val="20"/>
          <w:szCs w:val="20"/>
          <w:lang w:val="hy-AM"/>
        </w:rPr>
        <w:t>Կ.Տ</w:t>
      </w:r>
    </w:p>
    <w:p w:rsidR="00D43703" w:rsidRPr="00E6597C" w:rsidRDefault="00D43703" w:rsidP="00D43703">
      <w:pPr>
        <w:jc w:val="both"/>
        <w:rPr>
          <w:rFonts w:ascii="GHEA Grapalat" w:hAnsi="GHEA Grapalat"/>
          <w:sz w:val="20"/>
          <w:szCs w:val="20"/>
          <w:lang w:val="hy-AM"/>
        </w:rPr>
      </w:pPr>
    </w:p>
    <w:p w:rsidR="00D43703" w:rsidRPr="00E6597C" w:rsidRDefault="00D43703" w:rsidP="00D43703">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D43703" w:rsidRPr="00E6597C" w:rsidRDefault="00D43703" w:rsidP="00D43703">
      <w:pPr>
        <w:jc w:val="center"/>
        <w:rPr>
          <w:rFonts w:ascii="GHEA Grapalat" w:hAnsi="GHEA Grapalat" w:cs="GHEA Grapalat"/>
          <w:sz w:val="20"/>
          <w:szCs w:val="20"/>
          <w:lang w:val="hy-AM"/>
        </w:rPr>
      </w:pPr>
    </w:p>
    <w:p w:rsidR="00D43703" w:rsidRPr="00E6597C" w:rsidRDefault="00D43703" w:rsidP="00D43703">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rsidR="00D43703" w:rsidRPr="00E6597C" w:rsidRDefault="00D43703" w:rsidP="00D4370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43703" w:rsidRPr="00E6597C" w:rsidRDefault="00D43703" w:rsidP="00D4370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43703" w:rsidRPr="00E6597C" w:rsidRDefault="00D43703" w:rsidP="00D43703">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D43703" w:rsidRPr="00E6597C" w:rsidTr="0070498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9E6DFE" w:rsidRDefault="00D43703" w:rsidP="0070498E">
            <w:pPr>
              <w:rPr>
                <w:rFonts w:ascii="GHEA Grapalat" w:hAnsi="GHEA Grapalat" w:cs="Sylfaen"/>
                <w:b/>
                <w:bCs/>
                <w:sz w:val="20"/>
                <w:szCs w:val="20"/>
                <w:lang w:val="hy-AM"/>
              </w:rPr>
            </w:pPr>
            <w:r w:rsidRPr="009E6DFE">
              <w:rPr>
                <w:rFonts w:ascii="GHEA Grapalat" w:hAnsi="GHEA Grapalat" w:cs="Sylfaen"/>
                <w:sz w:val="20"/>
                <w:szCs w:val="20"/>
              </w:rPr>
              <w:lastRenderedPageBreak/>
              <w:t xml:space="preserve">1.                                                              </w:t>
            </w:r>
            <w:r w:rsidRPr="009E6DFE">
              <w:rPr>
                <w:rFonts w:ascii="GHEA Grapalat" w:hAnsi="GHEA Grapalat" w:cs="Sylfaen"/>
                <w:b/>
                <w:bCs/>
                <w:sz w:val="20"/>
                <w:szCs w:val="20"/>
              </w:rPr>
              <w:t>ՎՃԱՐՄԱՆ</w:t>
            </w:r>
            <w:r w:rsidRPr="009E6DFE">
              <w:rPr>
                <w:rFonts w:ascii="GHEA Grapalat" w:hAnsi="GHEA Grapalat" w:cs="Arial"/>
                <w:b/>
                <w:bCs/>
                <w:sz w:val="20"/>
                <w:szCs w:val="20"/>
              </w:rPr>
              <w:t xml:space="preserve"> </w:t>
            </w:r>
            <w:r w:rsidRPr="009E6DFE">
              <w:rPr>
                <w:rFonts w:ascii="GHEA Grapalat" w:hAnsi="GHEA Grapalat" w:cs="Sylfaen"/>
                <w:b/>
                <w:bCs/>
                <w:sz w:val="20"/>
                <w:szCs w:val="20"/>
              </w:rPr>
              <w:t xml:space="preserve">ՊԱՀԱՆՋԱԳԻՐ* </w:t>
            </w:r>
          </w:p>
          <w:p w:rsidR="00D43703" w:rsidRPr="009E6DFE" w:rsidRDefault="00D43703" w:rsidP="0070498E">
            <w:pPr>
              <w:jc w:val="center"/>
              <w:rPr>
                <w:rFonts w:ascii="GHEA Grapalat" w:hAnsi="GHEA Grapalat" w:cs="Arial"/>
                <w:bCs/>
                <w:i/>
                <w:sz w:val="20"/>
                <w:szCs w:val="20"/>
              </w:rPr>
            </w:pPr>
          </w:p>
        </w:tc>
      </w:tr>
      <w:tr w:rsidR="00D43703" w:rsidRPr="00E6597C" w:rsidTr="0070498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9E6DFE" w:rsidRDefault="00D43703" w:rsidP="0070498E">
            <w:pPr>
              <w:rPr>
                <w:rFonts w:ascii="GHEA Grapalat" w:hAnsi="GHEA Grapalat" w:cs="Sylfaen"/>
                <w:sz w:val="20"/>
                <w:szCs w:val="20"/>
                <w:lang w:val="hy-AM"/>
              </w:rPr>
            </w:pPr>
            <w:r w:rsidRPr="009E6DFE">
              <w:rPr>
                <w:rFonts w:ascii="GHEA Grapalat" w:hAnsi="GHEA Grapalat" w:cs="Sylfaen"/>
                <w:sz w:val="20"/>
                <w:szCs w:val="20"/>
                <w:lang w:val="hy-AM"/>
              </w:rPr>
              <w:t>2</w:t>
            </w:r>
            <w:r w:rsidRPr="009E6DFE">
              <w:rPr>
                <w:rFonts w:ascii="GHEA Grapalat" w:hAnsi="GHEA Grapalat" w:cs="Sylfaen"/>
                <w:sz w:val="20"/>
                <w:szCs w:val="20"/>
              </w:rPr>
              <w:t>.</w:t>
            </w:r>
            <w:r w:rsidRPr="009E6DFE">
              <w:rPr>
                <w:rFonts w:ascii="GHEA Grapalat" w:hAnsi="GHEA Grapalat" w:cs="Sylfaen"/>
                <w:sz w:val="20"/>
                <w:szCs w:val="20"/>
                <w:lang w:val="hy-AM"/>
              </w:rPr>
              <w:t xml:space="preserve"> Թիվ </w:t>
            </w:r>
          </w:p>
        </w:tc>
      </w:tr>
      <w:tr w:rsidR="00D43703" w:rsidRPr="00E6597C" w:rsidTr="0070498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9E6DFE" w:rsidRDefault="00D43703" w:rsidP="0070498E">
            <w:pPr>
              <w:rPr>
                <w:rFonts w:ascii="GHEA Grapalat" w:hAnsi="GHEA Grapalat" w:cs="Sylfaen"/>
                <w:sz w:val="20"/>
                <w:szCs w:val="20"/>
              </w:rPr>
            </w:pPr>
            <w:r w:rsidRPr="009E6DFE">
              <w:rPr>
                <w:rFonts w:ascii="GHEA Grapalat" w:hAnsi="GHEA Grapalat" w:cs="Sylfaen"/>
                <w:sz w:val="20"/>
                <w:szCs w:val="20"/>
                <w:lang w:val="hy-AM"/>
              </w:rPr>
              <w:t>3</w:t>
            </w:r>
            <w:r w:rsidRPr="009E6DFE">
              <w:rPr>
                <w:rFonts w:ascii="GHEA Grapalat" w:hAnsi="GHEA Grapalat" w:cs="Sylfaen"/>
                <w:sz w:val="20"/>
                <w:szCs w:val="20"/>
              </w:rPr>
              <w:t>.                                                         Ներկայացման</w:t>
            </w:r>
            <w:r w:rsidRPr="009E6DFE">
              <w:rPr>
                <w:rFonts w:ascii="GHEA Grapalat" w:hAnsi="GHEA Grapalat" w:cs="Arial"/>
                <w:sz w:val="20"/>
                <w:szCs w:val="20"/>
              </w:rPr>
              <w:t xml:space="preserve"> </w:t>
            </w:r>
            <w:r w:rsidRPr="009E6DFE">
              <w:rPr>
                <w:rFonts w:ascii="GHEA Grapalat" w:hAnsi="GHEA Grapalat" w:cs="Sylfaen"/>
                <w:sz w:val="20"/>
                <w:szCs w:val="20"/>
              </w:rPr>
              <w:t>ամսաթիվը</w:t>
            </w:r>
            <w:r w:rsidRPr="009E6DFE">
              <w:rPr>
                <w:rFonts w:ascii="GHEA Grapalat" w:hAnsi="GHEA Grapalat" w:cs="Arial"/>
                <w:sz w:val="20"/>
                <w:szCs w:val="20"/>
              </w:rPr>
              <w:t xml:space="preserve">` </w:t>
            </w:r>
            <w:r w:rsidRPr="009E6DFE">
              <w:rPr>
                <w:rFonts w:ascii="GHEA Grapalat" w:hAnsi="GHEA Grapalat" w:cs="Tahoma"/>
                <w:sz w:val="20"/>
                <w:szCs w:val="20"/>
              </w:rPr>
              <w:t xml:space="preserve">"___" </w:t>
            </w:r>
            <w:r w:rsidRPr="009E6DFE">
              <w:rPr>
                <w:rFonts w:ascii="GHEA Grapalat" w:hAnsi="GHEA Grapalat" w:cs="Sylfaen"/>
                <w:sz w:val="20"/>
                <w:szCs w:val="20"/>
              </w:rPr>
              <w:t xml:space="preserve">___ </w:t>
            </w:r>
            <w:r w:rsidRPr="009E6DFE">
              <w:rPr>
                <w:rFonts w:ascii="GHEA Grapalat" w:hAnsi="GHEA Grapalat" w:cs="Tahoma"/>
                <w:sz w:val="20"/>
                <w:szCs w:val="20"/>
              </w:rPr>
              <w:t>20___</w:t>
            </w:r>
            <w:r w:rsidRPr="009E6DFE">
              <w:rPr>
                <w:rFonts w:ascii="GHEA Grapalat" w:hAnsi="GHEA Grapalat" w:cs="Sylfaen"/>
                <w:sz w:val="20"/>
                <w:szCs w:val="20"/>
              </w:rPr>
              <w:t>թ.</w:t>
            </w:r>
          </w:p>
        </w:tc>
      </w:tr>
      <w:tr w:rsidR="00D43703" w:rsidRPr="00E6597C" w:rsidTr="0070498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9E6DFE" w:rsidRDefault="00D43703" w:rsidP="0070498E">
            <w:pPr>
              <w:rPr>
                <w:rFonts w:ascii="GHEA Grapalat" w:hAnsi="GHEA Grapalat" w:cs="Arial"/>
                <w:sz w:val="20"/>
                <w:szCs w:val="20"/>
              </w:rPr>
            </w:pPr>
            <w:r w:rsidRPr="009E6DFE">
              <w:rPr>
                <w:rFonts w:ascii="GHEA Grapalat" w:hAnsi="GHEA Grapalat" w:cs="Sylfaen"/>
                <w:sz w:val="20"/>
                <w:szCs w:val="20"/>
                <w:lang w:val="hy-AM"/>
              </w:rPr>
              <w:t>4</w:t>
            </w:r>
            <w:r w:rsidRPr="009E6DFE">
              <w:rPr>
                <w:rFonts w:ascii="GHEA Grapalat" w:hAnsi="GHEA Grapalat" w:cs="Sylfaen"/>
                <w:sz w:val="20"/>
                <w:szCs w:val="20"/>
              </w:rPr>
              <w:t xml:space="preserve">. </w:t>
            </w:r>
            <w:r w:rsidRPr="009E6DFE">
              <w:rPr>
                <w:rFonts w:ascii="GHEA Grapalat" w:hAnsi="GHEA Grapalat" w:cs="Sylfaen"/>
                <w:sz w:val="20"/>
                <w:szCs w:val="20"/>
                <w:lang w:val="hy-AM"/>
              </w:rPr>
              <w:t>Վճարողի անվանումը</w:t>
            </w:r>
            <w:r w:rsidRPr="009E6DFE">
              <w:rPr>
                <w:rFonts w:ascii="GHEA Grapalat" w:hAnsi="GHEA Grapalat" w:cs="Sylfaen"/>
                <w:sz w:val="20"/>
                <w:szCs w:val="20"/>
              </w:rPr>
              <w:t>,</w:t>
            </w:r>
            <w:r w:rsidRPr="009E6DFE">
              <w:rPr>
                <w:rFonts w:ascii="GHEA Grapalat" w:hAnsi="GHEA Grapalat" w:cs="Sylfaen"/>
                <w:sz w:val="20"/>
                <w:szCs w:val="20"/>
                <w:lang w:val="hy-AM"/>
              </w:rPr>
              <w:t xml:space="preserve"> կամ անուն ազգանուն </w:t>
            </w:r>
            <w:r w:rsidRPr="009E6DFE">
              <w:rPr>
                <w:rFonts w:ascii="GHEA Grapalat" w:hAnsi="GHEA Grapalat" w:cs="Sylfaen"/>
                <w:sz w:val="20"/>
                <w:szCs w:val="20"/>
              </w:rPr>
              <w:t xml:space="preserve">(Ընկերություն </w:t>
            </w:r>
            <w:r w:rsidRPr="009E6DFE">
              <w:rPr>
                <w:rFonts w:ascii="GHEA Grapalat" w:hAnsi="GHEA Grapalat" w:cs="Arial"/>
                <w:sz w:val="20"/>
                <w:szCs w:val="20"/>
              </w:rPr>
              <w:t>`</w:t>
            </w:r>
          </w:p>
        </w:tc>
      </w:tr>
      <w:tr w:rsidR="00D43703" w:rsidRPr="00E6597C" w:rsidTr="0070498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9E6DFE" w:rsidRDefault="00D43703" w:rsidP="0070498E">
            <w:pPr>
              <w:rPr>
                <w:rFonts w:ascii="GHEA Grapalat" w:hAnsi="GHEA Grapalat" w:cs="Arial"/>
                <w:sz w:val="20"/>
                <w:szCs w:val="20"/>
              </w:rPr>
            </w:pPr>
            <w:r w:rsidRPr="009E6DFE">
              <w:rPr>
                <w:rFonts w:ascii="GHEA Grapalat" w:hAnsi="GHEA Grapalat" w:cs="Sylfaen"/>
                <w:sz w:val="20"/>
                <w:szCs w:val="20"/>
                <w:lang w:val="hy-AM"/>
              </w:rPr>
              <w:t>5</w:t>
            </w:r>
            <w:r w:rsidRPr="009E6DFE">
              <w:rPr>
                <w:rFonts w:ascii="GHEA Grapalat" w:hAnsi="GHEA Grapalat" w:cs="Sylfaen"/>
                <w:sz w:val="20"/>
                <w:szCs w:val="20"/>
              </w:rPr>
              <w:t>. Վճարողի</w:t>
            </w:r>
            <w:r w:rsidRPr="009E6DFE">
              <w:rPr>
                <w:rFonts w:ascii="GHEA Grapalat" w:hAnsi="GHEA Grapalat" w:cs="Sylfaen"/>
                <w:sz w:val="20"/>
                <w:szCs w:val="20"/>
                <w:lang w:val="hy-AM"/>
              </w:rPr>
              <w:t xml:space="preserve">ն սպասարկող Ֆինանսական կազմակերպություն </w:t>
            </w:r>
            <w:r w:rsidRPr="009E6DFE">
              <w:rPr>
                <w:rFonts w:ascii="GHEA Grapalat" w:hAnsi="GHEA Grapalat" w:cs="Sylfaen"/>
                <w:sz w:val="20"/>
                <w:szCs w:val="20"/>
              </w:rPr>
              <w:t>(</w:t>
            </w:r>
            <w:r w:rsidRPr="009E6DFE">
              <w:rPr>
                <w:rFonts w:ascii="GHEA Grapalat" w:hAnsi="GHEA Grapalat" w:cs="Arial"/>
                <w:sz w:val="20"/>
                <w:szCs w:val="20"/>
              </w:rPr>
              <w:t xml:space="preserve"> </w:t>
            </w:r>
            <w:r w:rsidRPr="009E6DFE">
              <w:rPr>
                <w:rFonts w:ascii="GHEA Grapalat" w:hAnsi="GHEA Grapalat" w:cs="Sylfaen"/>
                <w:sz w:val="20"/>
                <w:szCs w:val="20"/>
              </w:rPr>
              <w:t>բանկ)</w:t>
            </w:r>
            <w:r w:rsidRPr="009E6DFE">
              <w:rPr>
                <w:rFonts w:ascii="GHEA Grapalat" w:hAnsi="GHEA Grapalat" w:cs="Arial"/>
                <w:sz w:val="20"/>
                <w:szCs w:val="20"/>
              </w:rPr>
              <w:t>`</w:t>
            </w:r>
          </w:p>
        </w:tc>
      </w:tr>
      <w:tr w:rsidR="00D43703" w:rsidRPr="00E6597C" w:rsidTr="0070498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9E6DFE" w:rsidRDefault="00D43703" w:rsidP="0070498E">
            <w:pPr>
              <w:rPr>
                <w:rFonts w:ascii="GHEA Grapalat" w:hAnsi="GHEA Grapalat" w:cs="Arial"/>
                <w:sz w:val="20"/>
                <w:szCs w:val="20"/>
              </w:rPr>
            </w:pPr>
            <w:r w:rsidRPr="009E6DFE">
              <w:rPr>
                <w:rFonts w:ascii="GHEA Grapalat" w:hAnsi="GHEA Grapalat" w:cs="Sylfaen"/>
                <w:sz w:val="20"/>
                <w:szCs w:val="20"/>
                <w:lang w:val="hy-AM"/>
              </w:rPr>
              <w:t>6</w:t>
            </w:r>
            <w:r w:rsidRPr="009E6DFE">
              <w:rPr>
                <w:rFonts w:ascii="GHEA Grapalat" w:hAnsi="GHEA Grapalat" w:cs="Sylfaen"/>
                <w:sz w:val="20"/>
                <w:szCs w:val="20"/>
              </w:rPr>
              <w:t>. Վճարողի</w:t>
            </w:r>
            <w:r w:rsidRPr="009E6DFE">
              <w:rPr>
                <w:rFonts w:ascii="GHEA Grapalat" w:hAnsi="GHEA Grapalat" w:cs="Sylfaen"/>
                <w:sz w:val="20"/>
                <w:szCs w:val="20"/>
                <w:lang w:val="hy-AM"/>
              </w:rPr>
              <w:t xml:space="preserve"> </w:t>
            </w:r>
            <w:r w:rsidRPr="009E6DFE">
              <w:rPr>
                <w:rFonts w:ascii="GHEA Grapalat" w:hAnsi="GHEA Grapalat" w:cs="Sylfaen"/>
                <w:sz w:val="20"/>
                <w:szCs w:val="20"/>
              </w:rPr>
              <w:t>հաշվի</w:t>
            </w:r>
            <w:r w:rsidRPr="009E6DFE">
              <w:rPr>
                <w:rFonts w:ascii="GHEA Grapalat" w:hAnsi="GHEA Grapalat" w:cs="Arial"/>
                <w:sz w:val="20"/>
                <w:szCs w:val="20"/>
              </w:rPr>
              <w:t xml:space="preserve"> </w:t>
            </w:r>
            <w:r w:rsidRPr="009E6DFE">
              <w:rPr>
                <w:rFonts w:ascii="GHEA Grapalat" w:hAnsi="GHEA Grapalat" w:cs="Sylfaen"/>
                <w:sz w:val="20"/>
                <w:szCs w:val="20"/>
              </w:rPr>
              <w:t>համարը</w:t>
            </w:r>
            <w:r w:rsidRPr="009E6DFE">
              <w:rPr>
                <w:rFonts w:ascii="GHEA Grapalat" w:hAnsi="GHEA Grapalat" w:cs="Arial"/>
                <w:sz w:val="20"/>
                <w:szCs w:val="20"/>
              </w:rPr>
              <w:t>`</w:t>
            </w:r>
          </w:p>
        </w:tc>
      </w:tr>
      <w:tr w:rsidR="00D43703" w:rsidRPr="00E6597C" w:rsidTr="0070498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9E6DFE" w:rsidRDefault="00D43703" w:rsidP="0070498E">
            <w:pPr>
              <w:rPr>
                <w:rFonts w:ascii="GHEA Grapalat" w:hAnsi="GHEA Grapalat" w:cs="Arial"/>
                <w:sz w:val="20"/>
                <w:szCs w:val="20"/>
              </w:rPr>
            </w:pPr>
            <w:r w:rsidRPr="009E6DFE">
              <w:rPr>
                <w:rFonts w:ascii="GHEA Grapalat" w:hAnsi="GHEA Grapalat" w:cs="Sylfaen"/>
                <w:sz w:val="20"/>
                <w:szCs w:val="20"/>
                <w:lang w:val="hy-AM"/>
              </w:rPr>
              <w:t>7</w:t>
            </w:r>
            <w:r w:rsidRPr="009E6DFE">
              <w:rPr>
                <w:rFonts w:ascii="GHEA Grapalat" w:hAnsi="GHEA Grapalat" w:cs="Sylfaen"/>
                <w:sz w:val="20"/>
                <w:szCs w:val="20"/>
              </w:rPr>
              <w:t>. Վճարողի</w:t>
            </w:r>
            <w:r w:rsidRPr="009E6DFE">
              <w:rPr>
                <w:rFonts w:ascii="GHEA Grapalat" w:hAnsi="GHEA Grapalat" w:cs="Arial"/>
                <w:sz w:val="20"/>
                <w:szCs w:val="20"/>
              </w:rPr>
              <w:t xml:space="preserve"> </w:t>
            </w:r>
            <w:r w:rsidRPr="009E6DFE">
              <w:rPr>
                <w:rFonts w:ascii="GHEA Grapalat" w:hAnsi="GHEA Grapalat" w:cs="Sylfaen"/>
                <w:sz w:val="20"/>
                <w:szCs w:val="20"/>
              </w:rPr>
              <w:t>ՀՎՀՀ</w:t>
            </w:r>
            <w:r w:rsidRPr="009E6DFE">
              <w:rPr>
                <w:rFonts w:ascii="GHEA Grapalat" w:hAnsi="GHEA Grapalat" w:cs="Arial"/>
                <w:sz w:val="20"/>
                <w:szCs w:val="20"/>
              </w:rPr>
              <w:t>`</w:t>
            </w:r>
            <w:r w:rsidR="007C377C" w:rsidRPr="009E6DFE">
              <w:rPr>
                <w:rFonts w:ascii="GHEA Grapalat" w:hAnsi="GHEA Grapalat" w:cs="Arial"/>
                <w:sz w:val="20"/>
                <w:szCs w:val="20"/>
              </w:rPr>
              <w:t xml:space="preserve"> 04702838</w:t>
            </w:r>
          </w:p>
        </w:tc>
      </w:tr>
      <w:tr w:rsidR="00D43703" w:rsidRPr="00E6597C" w:rsidTr="0070498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9E6DFE" w:rsidRDefault="00D43703" w:rsidP="0070498E">
            <w:pPr>
              <w:rPr>
                <w:rFonts w:ascii="GHEA Grapalat" w:hAnsi="GHEA Grapalat" w:cs="Arial"/>
                <w:sz w:val="20"/>
                <w:szCs w:val="20"/>
              </w:rPr>
            </w:pPr>
            <w:r w:rsidRPr="009E6DFE">
              <w:rPr>
                <w:rFonts w:ascii="GHEA Grapalat" w:hAnsi="GHEA Grapalat" w:cs="Sylfaen"/>
                <w:sz w:val="20"/>
                <w:szCs w:val="20"/>
                <w:lang w:val="hy-AM"/>
              </w:rPr>
              <w:t>8</w:t>
            </w:r>
            <w:r w:rsidRPr="009E6DFE">
              <w:rPr>
                <w:rFonts w:ascii="GHEA Grapalat" w:hAnsi="GHEA Grapalat" w:cs="Sylfaen"/>
                <w:sz w:val="20"/>
                <w:szCs w:val="20"/>
              </w:rPr>
              <w:t>. Վճարողի</w:t>
            </w:r>
            <w:r w:rsidRPr="009E6DFE">
              <w:rPr>
                <w:rFonts w:ascii="GHEA Grapalat" w:hAnsi="GHEA Grapalat" w:cs="Arial"/>
                <w:sz w:val="20"/>
                <w:szCs w:val="20"/>
              </w:rPr>
              <w:t xml:space="preserve"> </w:t>
            </w:r>
            <w:r w:rsidRPr="009E6DFE">
              <w:rPr>
                <w:rFonts w:ascii="GHEA Grapalat" w:hAnsi="GHEA Grapalat" w:cs="Sylfaen"/>
                <w:sz w:val="20"/>
                <w:szCs w:val="20"/>
              </w:rPr>
              <w:t>ՀԾՀ</w:t>
            </w:r>
            <w:r w:rsidRPr="009E6DFE">
              <w:rPr>
                <w:rFonts w:ascii="GHEA Grapalat" w:hAnsi="GHEA Grapalat" w:cs="Arial"/>
                <w:sz w:val="20"/>
                <w:szCs w:val="20"/>
              </w:rPr>
              <w:t>`</w:t>
            </w:r>
          </w:p>
        </w:tc>
      </w:tr>
      <w:tr w:rsidR="00D43703" w:rsidRPr="00E6597C" w:rsidTr="0070498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9E6DFE" w:rsidRDefault="00D43703" w:rsidP="0070498E">
            <w:pPr>
              <w:rPr>
                <w:rFonts w:ascii="GHEA Grapalat" w:hAnsi="GHEA Grapalat" w:cs="Arial"/>
                <w:sz w:val="20"/>
                <w:szCs w:val="20"/>
              </w:rPr>
            </w:pPr>
            <w:r w:rsidRPr="009E6DFE">
              <w:rPr>
                <w:rFonts w:ascii="GHEA Grapalat" w:hAnsi="GHEA Grapalat" w:cs="Sylfaen"/>
                <w:sz w:val="20"/>
                <w:szCs w:val="20"/>
                <w:lang w:val="hy-AM"/>
              </w:rPr>
              <w:t>9</w:t>
            </w:r>
            <w:r w:rsidRPr="009E6DFE">
              <w:rPr>
                <w:rFonts w:ascii="GHEA Grapalat" w:hAnsi="GHEA Grapalat" w:cs="Sylfaen"/>
                <w:sz w:val="20"/>
                <w:szCs w:val="20"/>
              </w:rPr>
              <w:t>. Շահառու</w:t>
            </w:r>
            <w:r w:rsidRPr="009E6DFE">
              <w:rPr>
                <w:rFonts w:ascii="GHEA Grapalat" w:hAnsi="GHEA Grapalat" w:cs="Sylfaen"/>
                <w:sz w:val="20"/>
                <w:szCs w:val="20"/>
                <w:lang w:val="hy-AM"/>
              </w:rPr>
              <w:t>ի  անվանումը</w:t>
            </w:r>
            <w:r w:rsidRPr="009E6DFE">
              <w:rPr>
                <w:rFonts w:ascii="GHEA Grapalat" w:hAnsi="GHEA Grapalat" w:cs="Sylfaen"/>
                <w:sz w:val="20"/>
                <w:szCs w:val="20"/>
              </w:rPr>
              <w:t>,</w:t>
            </w:r>
            <w:r w:rsidRPr="009E6DFE">
              <w:rPr>
                <w:rFonts w:ascii="GHEA Grapalat" w:hAnsi="GHEA Grapalat" w:cs="Sylfaen"/>
                <w:sz w:val="20"/>
                <w:szCs w:val="20"/>
                <w:lang w:val="hy-AM"/>
              </w:rPr>
              <w:t xml:space="preserve"> կամ անուն ազգանուն </w:t>
            </w:r>
            <w:r w:rsidRPr="009E6DFE">
              <w:rPr>
                <w:rFonts w:ascii="GHEA Grapalat" w:hAnsi="GHEA Grapalat" w:cs="Arial"/>
                <w:sz w:val="20"/>
                <w:szCs w:val="20"/>
              </w:rPr>
              <w:t>`</w:t>
            </w:r>
          </w:p>
        </w:tc>
      </w:tr>
      <w:tr w:rsidR="00D43703" w:rsidRPr="00E6597C" w:rsidTr="0070498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9E6DFE" w:rsidRDefault="00D43703" w:rsidP="0070498E">
            <w:pPr>
              <w:rPr>
                <w:rFonts w:ascii="GHEA Grapalat" w:hAnsi="GHEA Grapalat" w:cs="Sylfaen"/>
                <w:sz w:val="20"/>
                <w:szCs w:val="20"/>
                <w:lang w:val="ru-RU"/>
              </w:rPr>
            </w:pPr>
            <w:r w:rsidRPr="009E6DFE">
              <w:rPr>
                <w:rFonts w:ascii="GHEA Grapalat" w:hAnsi="GHEA Grapalat" w:cs="Sylfaen"/>
                <w:sz w:val="20"/>
                <w:szCs w:val="20"/>
                <w:lang w:val="ru-RU"/>
              </w:rPr>
              <w:t xml:space="preserve">10. </w:t>
            </w:r>
            <w:r w:rsidRPr="009E6DFE">
              <w:rPr>
                <w:rFonts w:ascii="GHEA Grapalat" w:hAnsi="GHEA Grapalat" w:cs="Sylfaen"/>
                <w:sz w:val="20"/>
                <w:szCs w:val="20"/>
              </w:rPr>
              <w:t xml:space="preserve"> Շահառուի</w:t>
            </w:r>
            <w:r w:rsidRPr="009E6DFE">
              <w:rPr>
                <w:rFonts w:ascii="GHEA Grapalat" w:hAnsi="GHEA Grapalat" w:cs="Arial"/>
                <w:sz w:val="20"/>
                <w:szCs w:val="20"/>
              </w:rPr>
              <w:t xml:space="preserve"> </w:t>
            </w:r>
            <w:r w:rsidRPr="009E6DFE">
              <w:rPr>
                <w:rFonts w:ascii="GHEA Grapalat" w:hAnsi="GHEA Grapalat" w:cs="Sylfaen"/>
                <w:sz w:val="20"/>
                <w:szCs w:val="20"/>
              </w:rPr>
              <w:t xml:space="preserve"> ՀԾՀ</w:t>
            </w:r>
            <w:r w:rsidRPr="009E6DFE">
              <w:rPr>
                <w:rFonts w:ascii="GHEA Grapalat" w:hAnsi="GHEA Grapalat" w:cs="Sylfaen"/>
                <w:sz w:val="20"/>
                <w:szCs w:val="20"/>
                <w:lang w:val="ru-RU"/>
              </w:rPr>
              <w:t xml:space="preserve"> (</w:t>
            </w:r>
            <w:r w:rsidRPr="009E6DFE">
              <w:rPr>
                <w:rFonts w:ascii="GHEA Grapalat" w:hAnsi="GHEA Grapalat" w:cs="Sylfaen"/>
                <w:sz w:val="20"/>
                <w:szCs w:val="20"/>
                <w:lang w:val="hy-AM"/>
              </w:rPr>
              <w:t>չի լրացվում</w:t>
            </w:r>
            <w:r w:rsidRPr="009E6DFE">
              <w:rPr>
                <w:rFonts w:ascii="GHEA Grapalat" w:hAnsi="GHEA Grapalat" w:cs="Sylfaen"/>
                <w:sz w:val="20"/>
                <w:szCs w:val="20"/>
                <w:lang w:val="ru-RU"/>
              </w:rPr>
              <w:t>)</w:t>
            </w:r>
          </w:p>
        </w:tc>
      </w:tr>
      <w:tr w:rsidR="00D43703" w:rsidRPr="00E6597C" w:rsidTr="0070498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9E6DFE" w:rsidRDefault="00D43703" w:rsidP="0070498E">
            <w:pPr>
              <w:rPr>
                <w:rFonts w:ascii="GHEA Grapalat" w:hAnsi="GHEA Grapalat" w:cs="Arial"/>
                <w:sz w:val="20"/>
                <w:szCs w:val="20"/>
              </w:rPr>
            </w:pPr>
            <w:r w:rsidRPr="009E6DFE">
              <w:rPr>
                <w:rFonts w:ascii="GHEA Grapalat" w:hAnsi="GHEA Grapalat" w:cs="Sylfaen"/>
                <w:sz w:val="20"/>
                <w:szCs w:val="20"/>
                <w:lang w:val="hy-AM"/>
              </w:rPr>
              <w:t>11</w:t>
            </w:r>
            <w:r w:rsidRPr="009E6DFE">
              <w:rPr>
                <w:rFonts w:ascii="GHEA Grapalat" w:hAnsi="GHEA Grapalat" w:cs="Sylfaen"/>
                <w:sz w:val="20"/>
                <w:szCs w:val="20"/>
              </w:rPr>
              <w:t>. Շահառուի</w:t>
            </w:r>
            <w:r w:rsidRPr="009E6DFE">
              <w:rPr>
                <w:rFonts w:ascii="GHEA Grapalat" w:hAnsi="GHEA Grapalat" w:cs="Arial"/>
                <w:sz w:val="20"/>
                <w:szCs w:val="20"/>
              </w:rPr>
              <w:t xml:space="preserve"> </w:t>
            </w:r>
            <w:r w:rsidRPr="009E6DFE">
              <w:rPr>
                <w:rFonts w:ascii="GHEA Grapalat" w:hAnsi="GHEA Grapalat" w:cs="Sylfaen"/>
                <w:sz w:val="20"/>
                <w:szCs w:val="20"/>
              </w:rPr>
              <w:t>ՀՎՀՀ</w:t>
            </w:r>
            <w:r w:rsidRPr="009E6DFE">
              <w:rPr>
                <w:rFonts w:ascii="GHEA Grapalat" w:hAnsi="GHEA Grapalat" w:cs="Arial"/>
                <w:sz w:val="20"/>
                <w:szCs w:val="20"/>
              </w:rPr>
              <w:t>`</w:t>
            </w:r>
          </w:p>
        </w:tc>
      </w:tr>
      <w:tr w:rsidR="00D43703" w:rsidRPr="00E6597C" w:rsidTr="0070498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9E6DFE" w:rsidRDefault="00D43703" w:rsidP="0070498E">
            <w:pPr>
              <w:rPr>
                <w:rFonts w:ascii="GHEA Grapalat" w:hAnsi="GHEA Grapalat" w:cs="Arial"/>
                <w:sz w:val="20"/>
                <w:szCs w:val="20"/>
              </w:rPr>
            </w:pPr>
            <w:r w:rsidRPr="009E6DFE">
              <w:rPr>
                <w:rFonts w:ascii="GHEA Grapalat" w:hAnsi="GHEA Grapalat" w:cs="Sylfaen"/>
                <w:sz w:val="20"/>
                <w:szCs w:val="20"/>
              </w:rPr>
              <w:t>1</w:t>
            </w:r>
            <w:r w:rsidRPr="009E6DFE">
              <w:rPr>
                <w:rFonts w:ascii="GHEA Grapalat" w:hAnsi="GHEA Grapalat" w:cs="Sylfaen"/>
                <w:sz w:val="20"/>
                <w:szCs w:val="20"/>
                <w:lang w:val="hy-AM"/>
              </w:rPr>
              <w:t>2</w:t>
            </w:r>
            <w:r w:rsidRPr="009E6DFE">
              <w:rPr>
                <w:rFonts w:ascii="GHEA Grapalat" w:hAnsi="GHEA Grapalat" w:cs="Sylfaen"/>
                <w:sz w:val="20"/>
                <w:szCs w:val="20"/>
              </w:rPr>
              <w:t>.Շահառուի</w:t>
            </w:r>
            <w:r w:rsidRPr="009E6DFE">
              <w:rPr>
                <w:rFonts w:ascii="GHEA Grapalat" w:hAnsi="GHEA Grapalat" w:cs="Sylfaen"/>
                <w:sz w:val="20"/>
                <w:szCs w:val="20"/>
                <w:lang w:val="hy-AM"/>
              </w:rPr>
              <w:t>ն</w:t>
            </w:r>
            <w:r w:rsidRPr="009E6DFE">
              <w:rPr>
                <w:rFonts w:ascii="GHEA Grapalat" w:hAnsi="GHEA Grapalat" w:cs="Arial"/>
                <w:sz w:val="20"/>
                <w:szCs w:val="20"/>
              </w:rPr>
              <w:t xml:space="preserve"> </w:t>
            </w:r>
            <w:r w:rsidRPr="009E6DFE">
              <w:rPr>
                <w:rFonts w:ascii="GHEA Grapalat" w:hAnsi="GHEA Grapalat" w:cs="Sylfaen"/>
                <w:sz w:val="20"/>
                <w:szCs w:val="20"/>
                <w:lang w:val="hy-AM"/>
              </w:rPr>
              <w:t xml:space="preserve"> սպասարկող Ֆինանսական կազմակերպություն</w:t>
            </w:r>
            <w:r w:rsidRPr="009E6DFE">
              <w:rPr>
                <w:rFonts w:ascii="GHEA Grapalat" w:hAnsi="GHEA Grapalat" w:cs="Sylfaen"/>
                <w:sz w:val="20"/>
                <w:szCs w:val="20"/>
              </w:rPr>
              <w:t xml:space="preserve"> (բանկ)</w:t>
            </w:r>
            <w:r w:rsidRPr="009E6DFE">
              <w:rPr>
                <w:rFonts w:ascii="GHEA Grapalat" w:hAnsi="GHEA Grapalat" w:cs="Arial"/>
                <w:sz w:val="20"/>
                <w:szCs w:val="20"/>
              </w:rPr>
              <w:t>`</w:t>
            </w:r>
          </w:p>
        </w:tc>
      </w:tr>
      <w:tr w:rsidR="00D43703" w:rsidRPr="00E6597C" w:rsidTr="0070498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9E6DFE" w:rsidRDefault="00D43703" w:rsidP="0070498E">
            <w:pPr>
              <w:rPr>
                <w:rFonts w:ascii="GHEA Grapalat" w:hAnsi="GHEA Grapalat" w:cs="Arial"/>
                <w:sz w:val="20"/>
                <w:szCs w:val="20"/>
              </w:rPr>
            </w:pPr>
            <w:r w:rsidRPr="009E6DFE">
              <w:rPr>
                <w:rFonts w:ascii="GHEA Grapalat" w:hAnsi="GHEA Grapalat" w:cs="Sylfaen"/>
                <w:sz w:val="20"/>
                <w:szCs w:val="20"/>
              </w:rPr>
              <w:t>1</w:t>
            </w:r>
            <w:r w:rsidRPr="009E6DFE">
              <w:rPr>
                <w:rFonts w:ascii="GHEA Grapalat" w:hAnsi="GHEA Grapalat" w:cs="Sylfaen"/>
                <w:sz w:val="20"/>
                <w:szCs w:val="20"/>
                <w:lang w:val="hy-AM"/>
              </w:rPr>
              <w:t>3</w:t>
            </w:r>
            <w:r w:rsidRPr="009E6DFE">
              <w:rPr>
                <w:rFonts w:ascii="GHEA Grapalat" w:hAnsi="GHEA Grapalat" w:cs="Sylfaen"/>
                <w:sz w:val="20"/>
                <w:szCs w:val="20"/>
              </w:rPr>
              <w:t>.Շահառուի</w:t>
            </w:r>
            <w:r w:rsidRPr="009E6DFE">
              <w:rPr>
                <w:rFonts w:ascii="GHEA Grapalat" w:hAnsi="GHEA Grapalat" w:cs="Arial"/>
                <w:sz w:val="20"/>
                <w:szCs w:val="20"/>
              </w:rPr>
              <w:t xml:space="preserve"> </w:t>
            </w:r>
            <w:r w:rsidRPr="009E6DFE">
              <w:rPr>
                <w:rFonts w:ascii="GHEA Grapalat" w:hAnsi="GHEA Grapalat" w:cs="Sylfaen"/>
                <w:sz w:val="20"/>
                <w:szCs w:val="20"/>
              </w:rPr>
              <w:t>հաշվի</w:t>
            </w:r>
            <w:r w:rsidRPr="009E6DFE">
              <w:rPr>
                <w:rFonts w:ascii="GHEA Grapalat" w:hAnsi="GHEA Grapalat" w:cs="Arial"/>
                <w:sz w:val="20"/>
                <w:szCs w:val="20"/>
              </w:rPr>
              <w:t xml:space="preserve"> </w:t>
            </w:r>
            <w:r w:rsidRPr="009E6DFE">
              <w:rPr>
                <w:rFonts w:ascii="GHEA Grapalat" w:hAnsi="GHEA Grapalat" w:cs="Sylfaen"/>
                <w:sz w:val="20"/>
                <w:szCs w:val="20"/>
              </w:rPr>
              <w:t>համարը</w:t>
            </w:r>
            <w:r w:rsidRPr="009E6DFE">
              <w:rPr>
                <w:rFonts w:ascii="GHEA Grapalat" w:hAnsi="GHEA Grapalat" w:cs="Arial"/>
                <w:sz w:val="20"/>
                <w:szCs w:val="20"/>
              </w:rPr>
              <w:t xml:space="preserve"> (</w:t>
            </w:r>
            <w:r w:rsidRPr="009E6DFE">
              <w:rPr>
                <w:rFonts w:ascii="GHEA Grapalat" w:hAnsi="GHEA Grapalat" w:cs="Sylfaen"/>
                <w:sz w:val="20"/>
                <w:szCs w:val="20"/>
              </w:rPr>
              <w:t>հշ</w:t>
            </w:r>
            <w:r w:rsidRPr="009E6DFE">
              <w:rPr>
                <w:rFonts w:ascii="GHEA Grapalat" w:hAnsi="GHEA Grapalat" w:cs="Arial"/>
                <w:sz w:val="20"/>
                <w:szCs w:val="20"/>
              </w:rPr>
              <w:t>.N)</w:t>
            </w:r>
          </w:p>
        </w:tc>
      </w:tr>
      <w:tr w:rsidR="00D43703" w:rsidRPr="00E6597C" w:rsidTr="0070498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9E6DFE" w:rsidRDefault="00D43703" w:rsidP="0070498E">
            <w:pPr>
              <w:rPr>
                <w:rFonts w:ascii="GHEA Grapalat" w:hAnsi="GHEA Grapalat" w:cs="Arial"/>
                <w:sz w:val="20"/>
                <w:szCs w:val="20"/>
              </w:rPr>
            </w:pPr>
            <w:r w:rsidRPr="009E6DFE">
              <w:rPr>
                <w:rFonts w:ascii="GHEA Grapalat" w:hAnsi="GHEA Grapalat" w:cs="Sylfaen"/>
                <w:sz w:val="20"/>
                <w:szCs w:val="20"/>
              </w:rPr>
              <w:t>1</w:t>
            </w:r>
            <w:r w:rsidRPr="009E6DFE">
              <w:rPr>
                <w:rFonts w:ascii="GHEA Grapalat" w:hAnsi="GHEA Grapalat" w:cs="Sylfaen"/>
                <w:sz w:val="20"/>
                <w:szCs w:val="20"/>
                <w:lang w:val="hy-AM"/>
              </w:rPr>
              <w:t>4</w:t>
            </w:r>
            <w:r w:rsidRPr="009E6DFE">
              <w:rPr>
                <w:rFonts w:ascii="GHEA Grapalat" w:hAnsi="GHEA Grapalat" w:cs="Sylfaen"/>
                <w:sz w:val="20"/>
                <w:szCs w:val="20"/>
              </w:rPr>
              <w:t>.Գումարը</w:t>
            </w:r>
            <w:r w:rsidRPr="009E6DFE">
              <w:rPr>
                <w:rFonts w:ascii="GHEA Grapalat" w:hAnsi="GHEA Grapalat" w:cs="Arial"/>
                <w:sz w:val="20"/>
                <w:szCs w:val="20"/>
              </w:rPr>
              <w:t xml:space="preserve"> </w:t>
            </w:r>
            <w:r w:rsidRPr="009E6DFE">
              <w:rPr>
                <w:rFonts w:ascii="GHEA Grapalat" w:hAnsi="GHEA Grapalat" w:cs="Arial"/>
                <w:sz w:val="20"/>
                <w:szCs w:val="20"/>
                <w:lang w:val="ru-RU"/>
              </w:rPr>
              <w:t>(</w:t>
            </w:r>
            <w:r w:rsidRPr="009E6DFE">
              <w:rPr>
                <w:rFonts w:ascii="GHEA Grapalat" w:hAnsi="GHEA Grapalat" w:cs="Sylfaen"/>
                <w:sz w:val="20"/>
                <w:szCs w:val="20"/>
              </w:rPr>
              <w:t>թվերով</w:t>
            </w:r>
            <w:r w:rsidRPr="009E6DFE">
              <w:rPr>
                <w:rFonts w:ascii="GHEA Grapalat" w:hAnsi="GHEA Grapalat" w:cs="Arial"/>
                <w:sz w:val="20"/>
                <w:szCs w:val="20"/>
              </w:rPr>
              <w:t xml:space="preserve"> </w:t>
            </w:r>
            <w:r w:rsidRPr="009E6DFE">
              <w:rPr>
                <w:rFonts w:ascii="GHEA Grapalat" w:hAnsi="GHEA Grapalat" w:cs="Sylfaen"/>
                <w:sz w:val="20"/>
                <w:szCs w:val="20"/>
              </w:rPr>
              <w:t>և</w:t>
            </w:r>
            <w:r w:rsidRPr="009E6DFE">
              <w:rPr>
                <w:rFonts w:ascii="GHEA Grapalat" w:hAnsi="GHEA Grapalat" w:cs="Arial"/>
                <w:sz w:val="20"/>
                <w:szCs w:val="20"/>
              </w:rPr>
              <w:t xml:space="preserve"> </w:t>
            </w:r>
            <w:r w:rsidRPr="009E6DFE">
              <w:rPr>
                <w:rFonts w:ascii="GHEA Grapalat" w:hAnsi="GHEA Grapalat" w:cs="Sylfaen"/>
                <w:sz w:val="20"/>
                <w:szCs w:val="20"/>
              </w:rPr>
              <w:t>բառերով</w:t>
            </w:r>
            <w:r w:rsidRPr="009E6DFE">
              <w:rPr>
                <w:rFonts w:ascii="GHEA Grapalat" w:hAnsi="GHEA Grapalat" w:cs="Sylfaen"/>
                <w:sz w:val="20"/>
                <w:szCs w:val="20"/>
                <w:lang w:val="ru-RU"/>
              </w:rPr>
              <w:t>)</w:t>
            </w:r>
            <w:r w:rsidRPr="009E6DFE">
              <w:rPr>
                <w:rFonts w:ascii="GHEA Grapalat" w:hAnsi="GHEA Grapalat" w:cs="Arial"/>
                <w:sz w:val="20"/>
                <w:szCs w:val="20"/>
              </w:rPr>
              <w:t>`</w:t>
            </w:r>
          </w:p>
        </w:tc>
      </w:tr>
      <w:tr w:rsidR="00D43703" w:rsidRPr="00E6597C" w:rsidTr="0070498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9E6DFE" w:rsidRDefault="00D43703" w:rsidP="0070498E">
            <w:pPr>
              <w:rPr>
                <w:rFonts w:ascii="GHEA Grapalat" w:hAnsi="GHEA Grapalat" w:cs="Sylfaen"/>
                <w:sz w:val="20"/>
                <w:szCs w:val="20"/>
              </w:rPr>
            </w:pPr>
            <w:r w:rsidRPr="009E6DFE">
              <w:rPr>
                <w:rFonts w:ascii="GHEA Grapalat" w:hAnsi="GHEA Grapalat" w:cs="Sylfaen"/>
                <w:sz w:val="20"/>
                <w:szCs w:val="20"/>
              </w:rPr>
              <w:t xml:space="preserve">15. </w:t>
            </w:r>
            <w:r w:rsidRPr="009E6DFE">
              <w:rPr>
                <w:rFonts w:ascii="GHEA Grapalat" w:hAnsi="GHEA Grapalat" w:cs="Sylfaen"/>
                <w:sz w:val="20"/>
                <w:szCs w:val="20"/>
                <w:lang w:val="hy-AM"/>
              </w:rPr>
              <w:t xml:space="preserve">Ակցեպտավորված գումարը՝ </w:t>
            </w:r>
            <w:r w:rsidRPr="009E6DFE">
              <w:rPr>
                <w:rFonts w:ascii="GHEA Grapalat" w:hAnsi="GHEA Grapalat" w:cs="Sylfaen"/>
                <w:sz w:val="20"/>
                <w:szCs w:val="20"/>
              </w:rPr>
              <w:t xml:space="preserve"> (թվերով</w:t>
            </w:r>
            <w:r w:rsidRPr="009E6DFE">
              <w:rPr>
                <w:rFonts w:ascii="GHEA Grapalat" w:hAnsi="GHEA Grapalat" w:cs="Arial"/>
                <w:sz w:val="20"/>
                <w:szCs w:val="20"/>
              </w:rPr>
              <w:t xml:space="preserve"> </w:t>
            </w:r>
            <w:r w:rsidRPr="009E6DFE">
              <w:rPr>
                <w:rFonts w:ascii="GHEA Grapalat" w:hAnsi="GHEA Grapalat" w:cs="Sylfaen"/>
                <w:sz w:val="20"/>
                <w:szCs w:val="20"/>
              </w:rPr>
              <w:t>և</w:t>
            </w:r>
            <w:r w:rsidRPr="009E6DFE">
              <w:rPr>
                <w:rFonts w:ascii="GHEA Grapalat" w:hAnsi="GHEA Grapalat" w:cs="Arial"/>
                <w:sz w:val="20"/>
                <w:szCs w:val="20"/>
              </w:rPr>
              <w:t xml:space="preserve"> </w:t>
            </w:r>
            <w:r w:rsidRPr="009E6DFE">
              <w:rPr>
                <w:rFonts w:ascii="GHEA Grapalat" w:hAnsi="GHEA Grapalat" w:cs="Sylfaen"/>
                <w:sz w:val="20"/>
                <w:szCs w:val="20"/>
              </w:rPr>
              <w:t>բառերով)</w:t>
            </w:r>
            <w:r w:rsidRPr="009E6DFE">
              <w:rPr>
                <w:rFonts w:ascii="GHEA Grapalat" w:hAnsi="GHEA Grapalat" w:cs="Sylfaen"/>
                <w:sz w:val="20"/>
                <w:szCs w:val="20"/>
                <w:lang w:val="hy-AM"/>
              </w:rPr>
              <w:t xml:space="preserve">  </w:t>
            </w:r>
            <w:r w:rsidRPr="009E6DFE">
              <w:rPr>
                <w:rFonts w:ascii="GHEA Grapalat" w:hAnsi="GHEA Grapalat" w:cs="Sylfaen"/>
                <w:sz w:val="20"/>
                <w:szCs w:val="20"/>
              </w:rPr>
              <w:t>(</w:t>
            </w:r>
            <w:r w:rsidRPr="009E6DFE">
              <w:rPr>
                <w:rFonts w:ascii="GHEA Grapalat" w:hAnsi="GHEA Grapalat" w:cs="Sylfaen"/>
                <w:sz w:val="20"/>
                <w:szCs w:val="20"/>
                <w:lang w:val="hy-AM"/>
              </w:rPr>
              <w:t>նախատեսված է նշված գումարի մասնակի ակցեպտի համար, որը չի կիրառվում</w:t>
            </w:r>
            <w:r w:rsidRPr="009E6DFE">
              <w:rPr>
                <w:rFonts w:ascii="GHEA Grapalat" w:hAnsi="GHEA Grapalat" w:cs="Sylfaen"/>
                <w:sz w:val="20"/>
                <w:szCs w:val="20"/>
              </w:rPr>
              <w:t>)</w:t>
            </w:r>
          </w:p>
        </w:tc>
      </w:tr>
      <w:tr w:rsidR="00D43703" w:rsidRPr="00E6597C" w:rsidTr="0070498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D43703" w:rsidRPr="00E6597C" w:rsidTr="0070498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(որակավորման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D43703" w:rsidRPr="00E6597C" w:rsidTr="0070498E">
        <w:trPr>
          <w:trHeight w:val="424"/>
        </w:trPr>
        <w:tc>
          <w:tcPr>
            <w:tcW w:w="10980" w:type="dxa"/>
            <w:gridSpan w:val="2"/>
            <w:tcBorders>
              <w:top w:val="single" w:sz="4" w:space="0" w:color="auto"/>
              <w:left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D43703" w:rsidRPr="00E6597C" w:rsidRDefault="00D43703" w:rsidP="0070498E">
            <w:pPr>
              <w:rPr>
                <w:rFonts w:ascii="GHEA Grapalat" w:hAnsi="GHEA Grapalat" w:cs="Arial"/>
                <w:sz w:val="20"/>
                <w:szCs w:val="20"/>
              </w:rPr>
            </w:pPr>
          </w:p>
        </w:tc>
      </w:tr>
      <w:tr w:rsidR="00D43703" w:rsidRPr="00E6597C" w:rsidTr="0070498E">
        <w:trPr>
          <w:trHeight w:val="704"/>
        </w:trPr>
        <w:tc>
          <w:tcPr>
            <w:tcW w:w="10980" w:type="dxa"/>
            <w:gridSpan w:val="2"/>
            <w:tcBorders>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Arial"/>
                <w:sz w:val="20"/>
                <w:szCs w:val="20"/>
                <w:lang w:val="hy-AM"/>
              </w:rPr>
            </w:pPr>
          </w:p>
        </w:tc>
      </w:tr>
      <w:tr w:rsidR="00D43703" w:rsidRPr="00E6597C" w:rsidTr="0070498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D43703" w:rsidRPr="00E6597C" w:rsidRDefault="00D43703" w:rsidP="0070498E">
            <w:pPr>
              <w:rPr>
                <w:rFonts w:ascii="GHEA Grapalat" w:hAnsi="GHEA Grapalat" w:cs="Sylfaen"/>
                <w:sz w:val="20"/>
                <w:szCs w:val="20"/>
                <w:lang w:val="ru-RU"/>
              </w:rPr>
            </w:pPr>
          </w:p>
        </w:tc>
      </w:tr>
      <w:tr w:rsidR="00D43703" w:rsidRPr="00E6597C" w:rsidTr="0070498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D43703" w:rsidRPr="00E6597C" w:rsidRDefault="00D43703" w:rsidP="0070498E">
            <w:pPr>
              <w:rPr>
                <w:rFonts w:ascii="GHEA Grapalat" w:hAnsi="GHEA Grapalat" w:cs="Sylfaen"/>
                <w:sz w:val="20"/>
                <w:szCs w:val="20"/>
                <w:lang w:val="hy-AM"/>
              </w:rPr>
            </w:pPr>
          </w:p>
        </w:tc>
      </w:tr>
      <w:tr w:rsidR="00D43703" w:rsidRPr="00E6597C" w:rsidTr="0070498E">
        <w:trPr>
          <w:trHeight w:val="2194"/>
        </w:trPr>
        <w:tc>
          <w:tcPr>
            <w:tcW w:w="5616" w:type="dxa"/>
            <w:tcBorders>
              <w:top w:val="nil"/>
              <w:left w:val="single" w:sz="4" w:space="0" w:color="auto"/>
              <w:bottom w:val="single" w:sz="4" w:space="0" w:color="auto"/>
              <w:right w:val="single" w:sz="4" w:space="0" w:color="auto"/>
            </w:tcBorders>
            <w:noWrap/>
            <w:vAlign w:val="bottom"/>
          </w:tcPr>
          <w:p w:rsidR="00D43703" w:rsidRPr="00E6597C" w:rsidRDefault="00D43703" w:rsidP="0070498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D43703" w:rsidRPr="00E6597C" w:rsidRDefault="00D43703" w:rsidP="0070498E">
            <w:pPr>
              <w:rPr>
                <w:rFonts w:ascii="GHEA Grapalat" w:hAnsi="GHEA Grapalat" w:cs="Sylfaen"/>
                <w:sz w:val="20"/>
                <w:szCs w:val="20"/>
              </w:rPr>
            </w:pPr>
          </w:p>
          <w:p w:rsidR="00D43703" w:rsidRPr="00E6597C" w:rsidRDefault="00D43703" w:rsidP="0070498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D43703" w:rsidRPr="00E6597C" w:rsidRDefault="00D43703" w:rsidP="0070498E">
            <w:pPr>
              <w:rPr>
                <w:rFonts w:ascii="GHEA Grapalat" w:hAnsi="GHEA Grapalat" w:cs="Tahoma"/>
                <w:color w:val="000000"/>
                <w:sz w:val="20"/>
                <w:szCs w:val="20"/>
              </w:rPr>
            </w:pPr>
          </w:p>
          <w:p w:rsidR="00D43703" w:rsidRPr="00E6597C" w:rsidRDefault="00D43703" w:rsidP="0070498E">
            <w:pPr>
              <w:rPr>
                <w:rFonts w:ascii="GHEA Grapalat" w:hAnsi="GHEA Grapalat" w:cs="Sylfaen"/>
                <w:sz w:val="20"/>
                <w:szCs w:val="20"/>
              </w:rPr>
            </w:pPr>
          </w:p>
          <w:p w:rsidR="00D43703" w:rsidRPr="00E6597C" w:rsidRDefault="00D43703" w:rsidP="0070498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D43703" w:rsidRPr="00E6597C" w:rsidRDefault="00D43703" w:rsidP="0070498E">
            <w:pPr>
              <w:rPr>
                <w:rFonts w:ascii="GHEA Grapalat" w:hAnsi="GHEA Grapalat" w:cs="Sylfaen"/>
                <w:sz w:val="20"/>
                <w:szCs w:val="20"/>
              </w:rPr>
            </w:pPr>
          </w:p>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rPr>
              <w:t xml:space="preserve">                                                                             Կ.Տ.</w:t>
            </w:r>
          </w:p>
          <w:p w:rsidR="00D43703" w:rsidRPr="00E6597C" w:rsidRDefault="00D43703" w:rsidP="0070498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D43703" w:rsidRPr="00E6597C" w:rsidRDefault="00D43703" w:rsidP="0070498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D43703" w:rsidRPr="00E6597C" w:rsidRDefault="00D43703" w:rsidP="0070498E">
            <w:pPr>
              <w:jc w:val="right"/>
              <w:rPr>
                <w:rFonts w:ascii="GHEA Grapalat" w:hAnsi="GHEA Grapalat" w:cs="Sylfaen"/>
                <w:sz w:val="20"/>
                <w:szCs w:val="20"/>
              </w:rPr>
            </w:pPr>
          </w:p>
          <w:p w:rsidR="00D43703" w:rsidRPr="00E6597C" w:rsidRDefault="00D43703" w:rsidP="0070498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D43703" w:rsidRPr="00E6597C" w:rsidRDefault="00D43703" w:rsidP="0070498E">
            <w:pPr>
              <w:jc w:val="right"/>
              <w:rPr>
                <w:rFonts w:ascii="GHEA Grapalat" w:hAnsi="GHEA Grapalat" w:cs="Tahoma"/>
                <w:color w:val="000000"/>
                <w:sz w:val="20"/>
                <w:szCs w:val="20"/>
              </w:rPr>
            </w:pPr>
          </w:p>
          <w:p w:rsidR="00D43703" w:rsidRPr="00E6597C" w:rsidRDefault="00D43703" w:rsidP="0070498E">
            <w:pPr>
              <w:jc w:val="right"/>
              <w:rPr>
                <w:rFonts w:ascii="GHEA Grapalat" w:hAnsi="GHEA Grapalat" w:cs="Tahoma"/>
                <w:color w:val="000000"/>
                <w:sz w:val="20"/>
                <w:szCs w:val="20"/>
              </w:rPr>
            </w:pPr>
          </w:p>
          <w:p w:rsidR="00D43703" w:rsidRPr="00E6597C" w:rsidRDefault="00D43703" w:rsidP="0070498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D43703" w:rsidRPr="00E6597C" w:rsidRDefault="00D43703" w:rsidP="0070498E">
            <w:pPr>
              <w:jc w:val="right"/>
              <w:rPr>
                <w:rFonts w:ascii="GHEA Grapalat" w:hAnsi="GHEA Grapalat" w:cs="Sylfaen"/>
                <w:sz w:val="20"/>
                <w:szCs w:val="20"/>
              </w:rPr>
            </w:pPr>
          </w:p>
          <w:p w:rsidR="00D43703" w:rsidRPr="00E6597C" w:rsidRDefault="00D43703" w:rsidP="0070498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D43703" w:rsidRPr="00E6597C" w:rsidRDefault="00D43703" w:rsidP="0070498E">
            <w:pPr>
              <w:jc w:val="right"/>
              <w:rPr>
                <w:rFonts w:ascii="GHEA Grapalat" w:hAnsi="GHEA Grapalat" w:cs="Sylfaen"/>
                <w:sz w:val="20"/>
                <w:szCs w:val="20"/>
              </w:rPr>
            </w:pPr>
          </w:p>
        </w:tc>
      </w:tr>
      <w:tr w:rsidR="00D43703" w:rsidRPr="00E6597C" w:rsidTr="0070498E">
        <w:trPr>
          <w:trHeight w:val="2058"/>
        </w:trPr>
        <w:tc>
          <w:tcPr>
            <w:tcW w:w="5616" w:type="dxa"/>
            <w:tcBorders>
              <w:top w:val="single" w:sz="4" w:space="0" w:color="auto"/>
              <w:left w:val="single" w:sz="4" w:space="0" w:color="auto"/>
              <w:right w:val="single" w:sz="4" w:space="0" w:color="auto"/>
            </w:tcBorders>
            <w:noWrap/>
            <w:vAlign w:val="bottom"/>
          </w:tcPr>
          <w:p w:rsidR="00D43703" w:rsidRPr="00E6597C" w:rsidRDefault="00D43703" w:rsidP="0070498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D43703" w:rsidRPr="00E6597C" w:rsidRDefault="00D43703" w:rsidP="0070498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D43703" w:rsidRPr="00E6597C" w:rsidRDefault="00D43703" w:rsidP="0070498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rPr>
              <w:t xml:space="preserve">  </w:t>
            </w:r>
          </w:p>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D43703" w:rsidRPr="00E6597C" w:rsidRDefault="00D43703" w:rsidP="0070498E">
            <w:pPr>
              <w:rPr>
                <w:rFonts w:ascii="GHEA Grapalat" w:hAnsi="GHEA Grapalat" w:cs="Tahoma"/>
                <w:color w:val="000000"/>
                <w:sz w:val="20"/>
                <w:szCs w:val="20"/>
              </w:rPr>
            </w:pPr>
          </w:p>
          <w:p w:rsidR="00D43703" w:rsidRPr="00E6597C" w:rsidRDefault="00D43703" w:rsidP="0070498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D43703" w:rsidRPr="00E6597C" w:rsidRDefault="00D43703" w:rsidP="0070498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D43703" w:rsidRPr="00E6597C" w:rsidRDefault="00D43703" w:rsidP="0070498E">
            <w:pPr>
              <w:jc w:val="right"/>
              <w:rPr>
                <w:rFonts w:ascii="GHEA Grapalat" w:hAnsi="GHEA Grapalat" w:cs="Tahoma"/>
                <w:color w:val="000000"/>
                <w:sz w:val="20"/>
                <w:szCs w:val="20"/>
              </w:rPr>
            </w:pPr>
          </w:p>
          <w:p w:rsidR="00D43703" w:rsidRPr="00E6597C" w:rsidRDefault="00D43703" w:rsidP="0070498E">
            <w:pPr>
              <w:jc w:val="right"/>
              <w:rPr>
                <w:rFonts w:ascii="GHEA Grapalat" w:hAnsi="GHEA Grapalat" w:cs="Tahoma"/>
                <w:color w:val="000000"/>
                <w:sz w:val="20"/>
                <w:szCs w:val="20"/>
              </w:rPr>
            </w:pPr>
          </w:p>
          <w:p w:rsidR="00D43703" w:rsidRPr="00E6597C" w:rsidRDefault="00D43703" w:rsidP="0070498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D43703" w:rsidRPr="00E6597C" w:rsidRDefault="00D43703" w:rsidP="0070498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D43703" w:rsidRPr="00E6597C" w:rsidRDefault="00D43703" w:rsidP="0070498E">
            <w:pPr>
              <w:jc w:val="right"/>
              <w:rPr>
                <w:rFonts w:ascii="GHEA Grapalat" w:hAnsi="GHEA Grapalat" w:cs="Arial"/>
                <w:sz w:val="20"/>
                <w:szCs w:val="20"/>
                <w:lang w:val="hy-AM"/>
              </w:rPr>
            </w:pPr>
          </w:p>
        </w:tc>
      </w:tr>
      <w:tr w:rsidR="00D43703" w:rsidRPr="00E6597C" w:rsidTr="0070498E">
        <w:trPr>
          <w:trHeight w:val="2194"/>
        </w:trPr>
        <w:tc>
          <w:tcPr>
            <w:tcW w:w="5616" w:type="dxa"/>
            <w:tcBorders>
              <w:top w:val="nil"/>
              <w:left w:val="single" w:sz="4" w:space="0" w:color="auto"/>
              <w:bottom w:val="single" w:sz="4" w:space="0" w:color="auto"/>
              <w:right w:val="single" w:sz="4" w:space="0" w:color="auto"/>
            </w:tcBorders>
            <w:noWrap/>
            <w:vAlign w:val="bottom"/>
          </w:tcPr>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rPr>
              <w:lastRenderedPageBreak/>
              <w:t>24.բ.                                                       Կ.Տ.</w:t>
            </w:r>
          </w:p>
          <w:p w:rsidR="00D43703" w:rsidRPr="00E6597C" w:rsidRDefault="00D43703" w:rsidP="0070498E">
            <w:pPr>
              <w:rPr>
                <w:rFonts w:ascii="GHEA Grapalat" w:hAnsi="GHEA Grapalat" w:cs="Sylfaen"/>
                <w:sz w:val="20"/>
                <w:szCs w:val="20"/>
              </w:rPr>
            </w:pPr>
          </w:p>
          <w:p w:rsidR="00D43703" w:rsidRPr="00E6597C" w:rsidRDefault="00D43703" w:rsidP="0070498E">
            <w:pPr>
              <w:rPr>
                <w:rFonts w:ascii="GHEA Grapalat" w:hAnsi="GHEA Grapalat" w:cs="Sylfaen"/>
                <w:sz w:val="20"/>
                <w:szCs w:val="20"/>
              </w:rPr>
            </w:pPr>
          </w:p>
          <w:p w:rsidR="00D43703" w:rsidRPr="00E6597C" w:rsidRDefault="00D43703" w:rsidP="0070498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D43703" w:rsidRPr="00E6597C" w:rsidRDefault="00D43703" w:rsidP="0070498E">
            <w:pPr>
              <w:rPr>
                <w:rFonts w:ascii="GHEA Grapalat" w:hAnsi="GHEA Grapalat" w:cs="Sylfaen"/>
                <w:sz w:val="20"/>
                <w:szCs w:val="20"/>
              </w:rPr>
            </w:pPr>
          </w:p>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rPr>
              <w:t xml:space="preserve">  </w:t>
            </w:r>
          </w:p>
          <w:p w:rsidR="00D43703" w:rsidRPr="00E6597C" w:rsidRDefault="00D43703" w:rsidP="0070498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rPr>
              <w:t xml:space="preserve">23.բ.                                                                 Կ.Տ.    </w:t>
            </w:r>
          </w:p>
          <w:p w:rsidR="00D43703" w:rsidRPr="00E6597C" w:rsidRDefault="00D43703" w:rsidP="0070498E">
            <w:pPr>
              <w:rPr>
                <w:rFonts w:ascii="GHEA Grapalat" w:hAnsi="GHEA Grapalat" w:cs="Sylfaen"/>
                <w:sz w:val="20"/>
                <w:szCs w:val="20"/>
              </w:rPr>
            </w:pPr>
          </w:p>
          <w:p w:rsidR="00D43703" w:rsidRPr="00E6597C" w:rsidRDefault="00D43703" w:rsidP="0070498E">
            <w:pPr>
              <w:rPr>
                <w:rFonts w:ascii="GHEA Grapalat" w:hAnsi="GHEA Grapalat" w:cs="Sylfaen"/>
                <w:sz w:val="20"/>
                <w:szCs w:val="20"/>
              </w:rPr>
            </w:pPr>
            <w:r w:rsidRPr="00E6597C">
              <w:rPr>
                <w:rFonts w:ascii="GHEA Grapalat" w:hAnsi="GHEA Grapalat" w:cs="Sylfaen"/>
                <w:sz w:val="20"/>
                <w:szCs w:val="20"/>
              </w:rPr>
              <w:t xml:space="preserve">                     </w:t>
            </w:r>
          </w:p>
          <w:p w:rsidR="00D43703" w:rsidRPr="00E6597C" w:rsidRDefault="00D43703" w:rsidP="0070498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D43703" w:rsidRPr="00E6597C" w:rsidRDefault="00D43703" w:rsidP="0070498E">
            <w:pPr>
              <w:rPr>
                <w:rFonts w:ascii="GHEA Grapalat" w:hAnsi="GHEA Grapalat" w:cs="Sylfaen"/>
                <w:color w:val="000000"/>
                <w:sz w:val="20"/>
                <w:szCs w:val="20"/>
              </w:rPr>
            </w:pPr>
          </w:p>
          <w:p w:rsidR="00D43703" w:rsidRPr="00E6597C" w:rsidRDefault="00D43703" w:rsidP="0070498E">
            <w:pPr>
              <w:rPr>
                <w:rFonts w:ascii="GHEA Grapalat" w:hAnsi="GHEA Grapalat" w:cs="Sylfaen"/>
                <w:sz w:val="20"/>
                <w:szCs w:val="20"/>
              </w:rPr>
            </w:pPr>
          </w:p>
          <w:p w:rsidR="00D43703" w:rsidRPr="00E6597C" w:rsidRDefault="00D43703" w:rsidP="0070498E">
            <w:pPr>
              <w:jc w:val="right"/>
              <w:rPr>
                <w:rFonts w:ascii="GHEA Grapalat" w:hAnsi="GHEA Grapalat" w:cs="Arial"/>
                <w:sz w:val="20"/>
                <w:szCs w:val="20"/>
              </w:rPr>
            </w:pPr>
          </w:p>
        </w:tc>
      </w:tr>
    </w:tbl>
    <w:p w:rsidR="00D43703" w:rsidRPr="00E6597C" w:rsidRDefault="00D43703" w:rsidP="00D4370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43703" w:rsidRPr="00E6597C" w:rsidRDefault="00D43703" w:rsidP="00D4370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43703" w:rsidRPr="00E6597C" w:rsidRDefault="00D43703" w:rsidP="00D4370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43703" w:rsidRPr="00E6597C" w:rsidRDefault="00D43703" w:rsidP="00D4370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43703" w:rsidRPr="00E6597C" w:rsidRDefault="00D43703" w:rsidP="00D4370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43703" w:rsidRPr="0070498E" w:rsidRDefault="00D43703" w:rsidP="00D4370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0498E">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D43703" w:rsidRPr="00E6597C" w:rsidRDefault="00D43703" w:rsidP="00D43703">
      <w:pPr>
        <w:jc w:val="center"/>
        <w:rPr>
          <w:rFonts w:ascii="GHEA Grapalat" w:hAnsi="GHEA Grapalat"/>
          <w:b/>
          <w:sz w:val="22"/>
          <w:szCs w:val="22"/>
          <w:lang w:val="nl-NL"/>
        </w:rPr>
      </w:pPr>
      <w:r w:rsidRPr="00E6597C">
        <w:rPr>
          <w:rFonts w:ascii="GHEA Grapalat" w:hAnsi="GHEA Grapalat"/>
          <w:b/>
          <w:lang w:val="hy-AM"/>
        </w:rPr>
        <w:br w:type="page"/>
      </w:r>
      <w:r w:rsidRPr="0070498E">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70498E">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70498E">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70498E">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70498E">
        <w:rPr>
          <w:rFonts w:ascii="GHEA Grapalat" w:hAnsi="GHEA Grapalat"/>
          <w:b/>
          <w:sz w:val="22"/>
          <w:szCs w:val="22"/>
          <w:lang w:val="hy-AM"/>
        </w:rPr>
        <w:t>և</w:t>
      </w:r>
      <w:r w:rsidRPr="00E6597C">
        <w:rPr>
          <w:rFonts w:ascii="GHEA Grapalat" w:hAnsi="GHEA Grapalat"/>
          <w:b/>
          <w:sz w:val="22"/>
          <w:szCs w:val="22"/>
          <w:lang w:val="nl-NL"/>
        </w:rPr>
        <w:t xml:space="preserve"> </w:t>
      </w:r>
      <w:r w:rsidRPr="0070498E">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70498E">
        <w:rPr>
          <w:rFonts w:ascii="GHEA Grapalat" w:hAnsi="GHEA Grapalat"/>
          <w:b/>
          <w:sz w:val="22"/>
          <w:szCs w:val="22"/>
          <w:lang w:val="hy-AM"/>
        </w:rPr>
        <w:t>ը</w:t>
      </w:r>
    </w:p>
    <w:p w:rsidR="00D43703" w:rsidRPr="00E6597C" w:rsidRDefault="00D43703" w:rsidP="00D4370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Նշված դաշտի/</w:t>
            </w:r>
          </w:p>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D43703" w:rsidRPr="00E6597C" w:rsidRDefault="00D43703" w:rsidP="0070498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D43703" w:rsidRPr="00E6597C" w:rsidRDefault="00D43703" w:rsidP="0070498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D43703" w:rsidRPr="00E6597C" w:rsidRDefault="00D43703" w:rsidP="0070498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b/>
                <w:sz w:val="20"/>
                <w:szCs w:val="20"/>
              </w:rPr>
            </w:pPr>
            <w:r w:rsidRPr="00E6597C">
              <w:rPr>
                <w:rFonts w:ascii="GHEA Grapalat" w:hAnsi="GHEA Grapalat"/>
                <w:b/>
                <w:sz w:val="20"/>
                <w:szCs w:val="20"/>
              </w:rPr>
              <w:t>5</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ոչ 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ոչ 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ոչ պարտադիր</w:t>
            </w:r>
          </w:p>
          <w:p w:rsidR="00D43703" w:rsidRPr="00E6597C" w:rsidRDefault="00D43703" w:rsidP="0070498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ոչ 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D43703" w:rsidRPr="007F7031"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D43703" w:rsidRPr="00E6597C" w:rsidRDefault="00D43703" w:rsidP="0070498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43703" w:rsidRPr="007F7031"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D43703" w:rsidRPr="007F7031"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Del="0010680B" w:rsidRDefault="00D43703" w:rsidP="0070498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D43703" w:rsidRPr="00E6597C" w:rsidRDefault="00D43703" w:rsidP="0070498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D43703" w:rsidRPr="00E6597C" w:rsidRDefault="00D43703" w:rsidP="0070498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ոչ 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D43703" w:rsidRPr="007F7031"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D43703" w:rsidRPr="00E6597C" w:rsidRDefault="00D43703" w:rsidP="0070498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D43703" w:rsidRPr="00E6597C" w:rsidRDefault="00D43703" w:rsidP="0070498E">
            <w:pPr>
              <w:jc w:val="center"/>
              <w:rPr>
                <w:rFonts w:ascii="GHEA Grapalat" w:hAnsi="GHEA Grapalat"/>
                <w:sz w:val="20"/>
                <w:szCs w:val="20"/>
                <w:lang w:val="hy-AM"/>
              </w:rPr>
            </w:pPr>
          </w:p>
        </w:tc>
      </w:tr>
      <w:tr w:rsidR="00D43703" w:rsidRPr="007F7031" w:rsidTr="0070498E">
        <w:tc>
          <w:tcPr>
            <w:tcW w:w="720" w:type="dxa"/>
            <w:tcBorders>
              <w:top w:val="single" w:sz="4" w:space="0" w:color="auto"/>
              <w:left w:val="single" w:sz="4" w:space="0" w:color="auto"/>
              <w:bottom w:val="single" w:sz="4" w:space="0" w:color="auto"/>
              <w:right w:val="single" w:sz="4" w:space="0" w:color="auto"/>
            </w:tcBorders>
            <w:vAlign w:val="center"/>
          </w:tcPr>
          <w:p w:rsidR="00D43703" w:rsidRPr="00E6597C" w:rsidRDefault="00D43703" w:rsidP="0070498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պարտադիր` </w:t>
            </w:r>
          </w:p>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vAlign w:val="center"/>
          </w:tcPr>
          <w:p w:rsidR="00D43703" w:rsidRPr="00E6597C" w:rsidRDefault="00D43703" w:rsidP="0070498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պարտադիր` </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vAlign w:val="center"/>
          </w:tcPr>
          <w:p w:rsidR="00D43703" w:rsidRPr="00E6597C" w:rsidRDefault="00D43703" w:rsidP="0070498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ոչ 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p>
        </w:tc>
      </w:tr>
      <w:tr w:rsidR="00D43703" w:rsidRPr="00E6597C" w:rsidTr="0070498E">
        <w:tc>
          <w:tcPr>
            <w:tcW w:w="72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D43703" w:rsidRPr="00E6597C" w:rsidRDefault="00D43703" w:rsidP="0070498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43703" w:rsidRPr="00E6597C" w:rsidRDefault="00D43703" w:rsidP="0070498E">
            <w:pPr>
              <w:jc w:val="center"/>
              <w:rPr>
                <w:rFonts w:ascii="GHEA Grapalat" w:hAnsi="GHEA Grapalat"/>
                <w:sz w:val="20"/>
                <w:szCs w:val="20"/>
              </w:rPr>
            </w:pPr>
          </w:p>
        </w:tc>
      </w:tr>
    </w:tbl>
    <w:p w:rsidR="00D43703" w:rsidRPr="00E6597C" w:rsidRDefault="00D43703" w:rsidP="00D43703">
      <w:pPr>
        <w:pStyle w:val="a3"/>
        <w:jc w:val="right"/>
        <w:rPr>
          <w:rFonts w:ascii="GHEA Grapalat" w:hAnsi="GHEA Grapalat" w:cs="Sylfaen"/>
          <w:i w:val="0"/>
          <w:lang w:val="en-US"/>
        </w:rPr>
      </w:pPr>
    </w:p>
    <w:p w:rsidR="00D43703" w:rsidRPr="00E6597C" w:rsidRDefault="00D43703" w:rsidP="00D43703">
      <w:pPr>
        <w:pStyle w:val="a3"/>
        <w:jc w:val="right"/>
        <w:rPr>
          <w:rFonts w:ascii="GHEA Grapalat" w:hAnsi="GHEA Grapalat" w:cs="Sylfaen"/>
          <w:i w:val="0"/>
          <w:lang w:val="en-US"/>
        </w:rPr>
      </w:pPr>
    </w:p>
    <w:p w:rsidR="00D43703" w:rsidRPr="00E6597C" w:rsidRDefault="00D43703" w:rsidP="00D43703">
      <w:pPr>
        <w:pStyle w:val="a3"/>
        <w:jc w:val="right"/>
        <w:rPr>
          <w:rFonts w:ascii="GHEA Grapalat" w:hAnsi="GHEA Grapalat" w:cs="Sylfaen"/>
          <w:i w:val="0"/>
          <w:lang w:val="en-US"/>
        </w:rPr>
      </w:pPr>
    </w:p>
    <w:p w:rsidR="00D43703" w:rsidRPr="00E6597C" w:rsidRDefault="00D43703" w:rsidP="00D43703">
      <w:pPr>
        <w:pStyle w:val="a3"/>
        <w:jc w:val="right"/>
        <w:rPr>
          <w:rFonts w:ascii="GHEA Grapalat" w:hAnsi="GHEA Grapalat" w:cs="Sylfaen"/>
          <w:i w:val="0"/>
          <w:lang w:val="en-US"/>
        </w:rPr>
      </w:pPr>
    </w:p>
    <w:p w:rsidR="00D43703" w:rsidRPr="00E6597C" w:rsidRDefault="00D43703" w:rsidP="00D43703">
      <w:pPr>
        <w:pStyle w:val="31"/>
        <w:spacing w:line="240" w:lineRule="auto"/>
        <w:jc w:val="right"/>
        <w:rPr>
          <w:rFonts w:ascii="GHEA Grapalat" w:hAnsi="GHEA Grapalat" w:cs="Sylfaen"/>
          <w:b/>
        </w:rPr>
      </w:pPr>
      <w:r w:rsidRPr="00E6597C">
        <w:rPr>
          <w:rFonts w:ascii="GHEA Grapalat" w:hAnsi="GHEA Grapalat"/>
          <w:b/>
          <w:lang w:val="hy-AM"/>
        </w:rPr>
        <w:br w:type="page"/>
      </w:r>
      <w:r w:rsidRPr="00E6597C">
        <w:rPr>
          <w:rFonts w:ascii="GHEA Grapalat" w:hAnsi="GHEA Grapalat" w:cs="Sylfaen"/>
          <w:b/>
          <w:lang w:val="hy-AM"/>
        </w:rPr>
        <w:lastRenderedPageBreak/>
        <w:t xml:space="preserve">Հավելված </w:t>
      </w:r>
      <w:r w:rsidRPr="00E6597C">
        <w:rPr>
          <w:rFonts w:ascii="GHEA Grapalat" w:hAnsi="GHEA Grapalat" w:cs="Sylfaen"/>
          <w:b/>
        </w:rPr>
        <w:t>6</w:t>
      </w:r>
    </w:p>
    <w:p w:rsidR="00BA7775" w:rsidRPr="00E6597C" w:rsidRDefault="00BA7775" w:rsidP="00BA7775">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Pr="007C377C">
        <w:rPr>
          <w:rFonts w:ascii="Sylfaen" w:hAnsi="Sylfaen"/>
          <w:b/>
          <w:lang w:val="hy-AM"/>
        </w:rPr>
        <w:t xml:space="preserve">ԳՀԱՇՁԲ </w:t>
      </w:r>
      <w:r w:rsidRPr="00E6597C">
        <w:rPr>
          <w:rFonts w:ascii="GHEA Grapalat" w:hAnsi="GHEA Grapalat" w:cs="Arial"/>
          <w:b/>
          <w:lang w:val="hy-AM"/>
        </w:rPr>
        <w:t>-</w:t>
      </w:r>
      <w:r w:rsidR="002E0B3B">
        <w:rPr>
          <w:rFonts w:ascii="GHEA Grapalat" w:hAnsi="GHEA Grapalat" w:cs="Arial"/>
          <w:b/>
          <w:lang w:val="hy-AM"/>
        </w:rPr>
        <w:t>20/</w:t>
      </w:r>
      <w:r w:rsidR="002E0B3B">
        <w:rPr>
          <w:rFonts w:ascii="GHEA Grapalat" w:hAnsi="GHEA Grapalat" w:cs="Arial"/>
          <w:b/>
        </w:rPr>
        <w:t>4</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BA7775" w:rsidRPr="00E6597C" w:rsidRDefault="00BA7775" w:rsidP="00BA7775">
      <w:pPr>
        <w:pStyle w:val="31"/>
        <w:spacing w:line="240" w:lineRule="auto"/>
        <w:jc w:val="right"/>
        <w:rPr>
          <w:rFonts w:ascii="GHEA Grapalat" w:hAnsi="GHEA Grapalat" w:cs="Sylfaen"/>
          <w:b/>
          <w:lang w:val="hy-AM"/>
        </w:rPr>
      </w:pPr>
      <w:r w:rsidRPr="007C377C">
        <w:rPr>
          <w:rFonts w:ascii="Sylfaen" w:hAnsi="Sylfaen" w:cs="Sylfaen"/>
          <w:b/>
          <w:lang w:val="hy-AM"/>
        </w:rPr>
        <w:t xml:space="preserve">Գնանշման  հարցման  ընթացակարգի </w:t>
      </w:r>
      <w:r w:rsidRPr="00E6597C">
        <w:rPr>
          <w:rFonts w:ascii="GHEA Grapalat" w:hAnsi="GHEA Grapalat" w:cs="Arial"/>
          <w:b/>
          <w:lang w:val="hy-AM"/>
        </w:rPr>
        <w:t xml:space="preserve"> </w:t>
      </w:r>
      <w:r w:rsidRPr="00E6597C">
        <w:rPr>
          <w:rFonts w:ascii="GHEA Grapalat" w:hAnsi="GHEA Grapalat" w:cs="Sylfaen"/>
          <w:b/>
          <w:lang w:val="hy-AM"/>
        </w:rPr>
        <w:t>հրավերի</w:t>
      </w:r>
    </w:p>
    <w:p w:rsidR="00D43703" w:rsidRPr="00E6597C" w:rsidRDefault="00D43703" w:rsidP="00D43703">
      <w:pPr>
        <w:pStyle w:val="31"/>
        <w:spacing w:line="240" w:lineRule="auto"/>
        <w:jc w:val="right"/>
        <w:rPr>
          <w:rFonts w:ascii="GHEA Grapalat" w:hAnsi="GHEA Grapalat" w:cs="Sylfaen"/>
          <w:b/>
          <w:lang w:val="hy-AM"/>
        </w:rPr>
      </w:pPr>
    </w:p>
    <w:p w:rsidR="00D43703" w:rsidRPr="00E6597C" w:rsidRDefault="00C920E3" w:rsidP="00D43703">
      <w:pPr>
        <w:ind w:left="-142" w:firstLine="142"/>
        <w:jc w:val="center"/>
        <w:rPr>
          <w:rFonts w:ascii="GHEA Grapalat" w:hAnsi="GHEA Grapalat"/>
          <w:b/>
          <w:lang w:val="hy-AM"/>
        </w:rPr>
      </w:pPr>
      <w:r w:rsidRPr="00C920E3">
        <w:rPr>
          <w:rFonts w:ascii="Sylfaen" w:hAnsi="Sylfaen" w:cs="Sylfaen"/>
          <w:b/>
          <w:lang w:val="hy-AM"/>
        </w:rPr>
        <w:t xml:space="preserve">ԱՐԵՎԱՇԱՏԻ  ՀԱՄԱՅՆՔԱՊԵՏԱՐԱՆԻ  </w:t>
      </w:r>
      <w:r w:rsidR="00D43703" w:rsidRPr="00E6597C">
        <w:rPr>
          <w:rFonts w:ascii="GHEA Grapalat" w:hAnsi="GHEA Grapalat" w:cs="Times Armenian"/>
          <w:b/>
          <w:lang w:val="hy-AM"/>
        </w:rPr>
        <w:t xml:space="preserve">  </w:t>
      </w:r>
      <w:r w:rsidR="00D43703" w:rsidRPr="00E6597C">
        <w:rPr>
          <w:rFonts w:ascii="GHEA Grapalat" w:hAnsi="GHEA Grapalat" w:cs="Sylfaen"/>
          <w:b/>
          <w:lang w:val="hy-AM"/>
        </w:rPr>
        <w:t>ԿԱՐԻՔՆԵՐԻ</w:t>
      </w:r>
      <w:r w:rsidR="00D43703" w:rsidRPr="00E6597C">
        <w:rPr>
          <w:rFonts w:ascii="GHEA Grapalat" w:hAnsi="GHEA Grapalat" w:cs="Times Armenian"/>
          <w:b/>
          <w:lang w:val="hy-AM"/>
        </w:rPr>
        <w:t xml:space="preserve"> </w:t>
      </w:r>
      <w:r w:rsidR="00D43703" w:rsidRPr="00E6597C">
        <w:rPr>
          <w:rFonts w:ascii="GHEA Grapalat" w:hAnsi="GHEA Grapalat" w:cs="Sylfaen"/>
          <w:b/>
          <w:lang w:val="hy-AM"/>
        </w:rPr>
        <w:t>ՀԱՄԱՐ</w:t>
      </w:r>
      <w:r w:rsidR="00D43703" w:rsidRPr="00E6597C">
        <w:rPr>
          <w:rFonts w:ascii="GHEA Grapalat" w:hAnsi="GHEA Grapalat" w:cs="Times Armenian"/>
          <w:b/>
          <w:lang w:val="hy-AM"/>
        </w:rPr>
        <w:t xml:space="preserve"> </w:t>
      </w:r>
      <w:r w:rsidR="002E0B3B">
        <w:rPr>
          <w:rFonts w:ascii="Sylfaen" w:hAnsi="Sylfaen" w:cs="Sylfaen"/>
          <w:b/>
          <w:lang w:val="hy-AM"/>
        </w:rPr>
        <w:t>ՆԱԽԱԳԾ</w:t>
      </w:r>
      <w:r w:rsidR="002E0B3B" w:rsidRPr="002E0B3B">
        <w:rPr>
          <w:rFonts w:ascii="Sylfaen" w:hAnsi="Sylfaen" w:cs="Sylfaen"/>
          <w:b/>
          <w:lang w:val="hy-AM"/>
        </w:rPr>
        <w:t xml:space="preserve">ՄԱՆ </w:t>
      </w:r>
      <w:r w:rsidRPr="00C920E3">
        <w:rPr>
          <w:rFonts w:ascii="Sylfaen" w:hAnsi="Sylfaen" w:cs="Sylfaen"/>
          <w:b/>
          <w:lang w:val="hy-AM"/>
        </w:rPr>
        <w:t xml:space="preserve"> ԱՇԽԱՏԱՆՔՆԵՐԻ</w:t>
      </w:r>
      <w:r w:rsidR="00D43703" w:rsidRPr="00E6597C">
        <w:rPr>
          <w:rFonts w:ascii="GHEA Grapalat" w:hAnsi="GHEA Grapalat" w:cs="Sylfaen"/>
          <w:b/>
          <w:lang w:val="hy-AM"/>
        </w:rPr>
        <w:t xml:space="preserve"> ԿԱՏԱՐՄԱՆ</w:t>
      </w:r>
    </w:p>
    <w:p w:rsidR="00D43703" w:rsidRPr="00E6597C" w:rsidRDefault="00D43703" w:rsidP="00D43703">
      <w:pPr>
        <w:ind w:left="-142" w:firstLine="142"/>
        <w:jc w:val="center"/>
        <w:rPr>
          <w:rFonts w:ascii="GHEA Grapalat" w:hAnsi="GHEA Grapalat" w:cs="Times Armenian"/>
          <w:b/>
          <w:lang w:val="hy-AM"/>
        </w:rPr>
      </w:pPr>
      <w:r w:rsidRPr="00E6597C">
        <w:rPr>
          <w:rFonts w:ascii="GHEA Grapalat" w:hAnsi="GHEA Grapalat" w:cs="Sylfaen"/>
          <w:b/>
          <w:lang w:val="hy-AM"/>
        </w:rPr>
        <w:t>ՊԵՏԱԿԱՆ</w:t>
      </w:r>
      <w:r w:rsidRPr="00E6597C">
        <w:rPr>
          <w:rFonts w:ascii="GHEA Grapalat" w:hAnsi="GHEA Grapalat" w:cs="Times Armenian"/>
          <w:b/>
          <w:lang w:val="hy-AM"/>
        </w:rPr>
        <w:t xml:space="preserve">  </w:t>
      </w:r>
      <w:r w:rsidRPr="00E6597C">
        <w:rPr>
          <w:rFonts w:ascii="GHEA Grapalat" w:hAnsi="GHEA Grapalat" w:cs="Sylfaen"/>
          <w:b/>
          <w:lang w:val="hy-AM"/>
        </w:rPr>
        <w:t>ԳՆՄԱՆ</w:t>
      </w:r>
      <w:r w:rsidRPr="00E6597C">
        <w:rPr>
          <w:rFonts w:ascii="GHEA Grapalat" w:hAnsi="GHEA Grapalat" w:cs="Times Armenian"/>
          <w:b/>
          <w:lang w:val="hy-AM"/>
        </w:rPr>
        <w:t xml:space="preserve">  </w:t>
      </w:r>
      <w:r w:rsidRPr="00E6597C">
        <w:rPr>
          <w:rFonts w:ascii="GHEA Grapalat" w:hAnsi="GHEA Grapalat" w:cs="Sylfaen"/>
          <w:b/>
          <w:lang w:val="hy-AM"/>
        </w:rPr>
        <w:t>ՊԱՅՄԱՆԱԳԻՐ</w:t>
      </w:r>
      <w:r w:rsidRPr="00E6597C">
        <w:rPr>
          <w:rFonts w:ascii="GHEA Grapalat" w:hAnsi="GHEA Grapalat" w:cs="Times Armenian"/>
          <w:b/>
          <w:lang w:val="hy-AM"/>
        </w:rPr>
        <w:t xml:space="preserve">   </w:t>
      </w:r>
    </w:p>
    <w:p w:rsidR="00D43703" w:rsidRPr="00E6597C" w:rsidRDefault="00D43703" w:rsidP="00D43703">
      <w:pPr>
        <w:ind w:left="-142" w:firstLine="142"/>
        <w:jc w:val="center"/>
        <w:rPr>
          <w:rFonts w:ascii="GHEA Grapalat" w:hAnsi="GHEA Grapalat"/>
          <w:b/>
          <w:u w:val="single"/>
          <w:lang w:val="hy-AM"/>
        </w:rPr>
      </w:pPr>
      <w:r w:rsidRPr="00E6597C">
        <w:rPr>
          <w:rFonts w:ascii="GHEA Grapalat" w:hAnsi="GHEA Grapalat"/>
          <w:b/>
          <w:lang w:val="hy-AM"/>
        </w:rPr>
        <w:t xml:space="preserve">N </w:t>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p>
    <w:p w:rsidR="00D43703" w:rsidRPr="00E6597C" w:rsidRDefault="00D43703" w:rsidP="00D43703">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rsidR="00D43703" w:rsidRPr="00E6597C" w:rsidRDefault="00D43703" w:rsidP="00D43703">
      <w:pPr>
        <w:autoSpaceDE w:val="0"/>
        <w:autoSpaceDN w:val="0"/>
        <w:adjustRightInd w:val="0"/>
        <w:rPr>
          <w:rFonts w:ascii="GHEA Grapalat" w:hAnsi="GHEA Grapalat" w:cs="TimesArmenianPSMT"/>
          <w:sz w:val="18"/>
          <w:szCs w:val="18"/>
          <w:lang w:val="hy-AM"/>
        </w:rPr>
      </w:pPr>
    </w:p>
    <w:p w:rsidR="00D43703" w:rsidRPr="00E6597C" w:rsidRDefault="00D43703" w:rsidP="00D43703">
      <w:pPr>
        <w:ind w:firstLine="720"/>
        <w:jc w:val="both"/>
        <w:rPr>
          <w:rFonts w:ascii="GHEA Grapalat" w:hAnsi="GHEA Grapalat"/>
          <w:sz w:val="20"/>
          <w:lang w:val="hy-AM"/>
        </w:rPr>
      </w:pPr>
      <w:r w:rsidRPr="00E6597C">
        <w:rPr>
          <w:rFonts w:ascii="GHEA Grapalat" w:hAnsi="GHEA Grapalat"/>
          <w:lang w:val="hy-AM"/>
        </w:rPr>
        <w:t>«</w:t>
      </w:r>
      <w:r w:rsidRPr="00E6597C">
        <w:rPr>
          <w:rFonts w:ascii="GHEA Grapalat" w:hAnsi="GHEA Grapalat" w:cs="Sylfaen"/>
          <w:sz w:val="20"/>
          <w:lang w:val="hy-AM"/>
        </w:rPr>
        <w:t>________________________________________</w:t>
      </w:r>
      <w:r w:rsidRPr="00E6597C">
        <w:rPr>
          <w:rFonts w:ascii="GHEA Grapalat" w:hAnsi="GHEA Grapalat"/>
          <w:lang w:val="hy-AM"/>
        </w:rPr>
        <w:t>»</w:t>
      </w:r>
      <w:r w:rsidRPr="00E6597C">
        <w:rPr>
          <w:rFonts w:ascii="GHEA Grapalat" w:hAnsi="GHEA Grapalat" w:cs="Times Armenian"/>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w:t>
      </w:r>
      <w:r w:rsidRPr="00E6597C">
        <w:rPr>
          <w:rFonts w:ascii="GHEA Grapalat" w:hAnsi="GHEA Grapalat" w:cs="Times Armenian"/>
          <w:sz w:val="20"/>
          <w:lang w:val="hy-AM"/>
        </w:rPr>
        <w:t xml:space="preserve">), </w:t>
      </w:r>
      <w:r w:rsidRPr="00E6597C">
        <w:rPr>
          <w:rFonts w:ascii="GHEA Grapalat" w:hAnsi="GHEA Grapalat" w:cs="Sylfaen"/>
          <w:sz w:val="20"/>
          <w:lang w:val="hy-AM"/>
        </w:rPr>
        <w:t>մի</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ն</w:t>
      </w:r>
      <w:r w:rsidRPr="00E6597C">
        <w:rPr>
          <w:rFonts w:ascii="GHEA Grapalat" w:hAnsi="GHEA Grapalat" w:cs="Times Armenian"/>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w:t>
      </w:r>
      <w:r w:rsidRPr="00E6597C">
        <w:rPr>
          <w:rFonts w:ascii="GHEA Grapalat" w:hAnsi="GHEA Grapalat" w:cs="Sylfaen"/>
          <w:sz w:val="20"/>
          <w:lang w:val="hy-AM"/>
        </w:rPr>
        <w:t>տնօրեն</w:t>
      </w:r>
      <w:r w:rsidRPr="00E6597C">
        <w:rPr>
          <w:rFonts w:ascii="GHEA Grapalat" w:hAnsi="GHEA Grapalat" w:cs="Times Armenian"/>
          <w:sz w:val="20"/>
          <w:lang w:val="hy-AM"/>
        </w:rPr>
        <w:t xml:space="preserve"> ------------------------</w:t>
      </w:r>
      <w:r w:rsidRPr="00E6597C">
        <w:rPr>
          <w:rFonts w:ascii="GHEA Grapalat" w:hAnsi="GHEA Grapalat" w:cs="Sylfaen"/>
          <w:sz w:val="20"/>
          <w:lang w:val="hy-AM"/>
        </w:rPr>
        <w:t>ի, 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կնքեցին</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հետևյալի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w:t>
      </w:r>
    </w:p>
    <w:p w:rsidR="00D43703" w:rsidRPr="00E6597C" w:rsidRDefault="00D43703" w:rsidP="00D43703">
      <w:pPr>
        <w:jc w:val="both"/>
        <w:rPr>
          <w:rFonts w:ascii="GHEA Grapalat" w:hAnsi="GHEA Grapalat"/>
          <w:i/>
          <w:sz w:val="20"/>
          <w:lang w:val="hy-AM" w:eastAsia="zh-CN"/>
        </w:rPr>
      </w:pPr>
    </w:p>
    <w:p w:rsidR="00D43703" w:rsidRPr="00E6597C" w:rsidRDefault="00D43703" w:rsidP="00D43703">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1. Պայմանագրի առարկան</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 xml:space="preserve"> պահանջների։</w:t>
      </w:r>
    </w:p>
    <w:p w:rsidR="00D43703" w:rsidRPr="00E6597C" w:rsidRDefault="00D43703" w:rsidP="00D43703">
      <w:pPr>
        <w:ind w:firstLine="720"/>
        <w:jc w:val="both"/>
        <w:rPr>
          <w:rFonts w:ascii="GHEA Grapalat" w:hAnsi="GHEA Grapalat"/>
          <w:sz w:val="20"/>
          <w:lang w:val="hy-AM"/>
        </w:rPr>
      </w:pPr>
      <w:r w:rsidRPr="00E6597C">
        <w:rPr>
          <w:rFonts w:ascii="GHEA Grapalat" w:hAnsi="GHEA Grapalat" w:cs="Sylfaen"/>
          <w:sz w:val="20"/>
          <w:lang w:val="hy-AM"/>
        </w:rPr>
        <w:t xml:space="preserve">1.2 </w:t>
      </w:r>
      <w:r w:rsidRPr="00E6597C">
        <w:rPr>
          <w:rFonts w:ascii="GHEA Grapalat" w:hAnsi="GHEA Grapalat"/>
          <w:sz w:val="20"/>
          <w:lang w:val="hy-AM"/>
        </w:rPr>
        <w:t xml:space="preserve">Աշխատանքը կատարվում է պայմանագրի N 1 հավելվածով սահմանված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ժամանակացույցին համապատասխան և սահմանված ժամկետներով։</w:t>
      </w:r>
    </w:p>
    <w:p w:rsidR="00D43703" w:rsidRPr="00E6597C" w:rsidRDefault="00D43703" w:rsidP="00D43703">
      <w:pPr>
        <w:ind w:firstLine="720"/>
        <w:jc w:val="both"/>
        <w:rPr>
          <w:rFonts w:ascii="GHEA Grapalat" w:hAnsi="GHEA Grapalat" w:cs="Sylfaen"/>
          <w:sz w:val="20"/>
          <w:lang w:val="hy-AM"/>
        </w:rPr>
      </w:pPr>
    </w:p>
    <w:p w:rsidR="00D43703" w:rsidRPr="00E6597C" w:rsidRDefault="00D43703" w:rsidP="00D43703">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2. ԿՈՂՄԵՐԻ ԻՐԱՎՈՒՆՔՆԵՐԸ ԵՎ ՊԱՐՏԱԿԱՆՈՒԹՅՈՒՆՆԵՐԸ</w:t>
      </w:r>
    </w:p>
    <w:p w:rsidR="00D43703" w:rsidRPr="00E6597C" w:rsidRDefault="00D43703" w:rsidP="00D43703">
      <w:pPr>
        <w:ind w:firstLine="720"/>
        <w:jc w:val="both"/>
        <w:rPr>
          <w:rFonts w:ascii="GHEA Grapalat" w:hAnsi="GHEA Grapalat" w:cs="Sylfaen"/>
          <w:b/>
          <w:sz w:val="20"/>
          <w:lang w:val="hy-AM"/>
        </w:rPr>
      </w:pPr>
      <w:r w:rsidRPr="00E6597C">
        <w:rPr>
          <w:rFonts w:ascii="GHEA Grapalat" w:hAnsi="GHEA Grapalat" w:cs="Sylfaen"/>
          <w:b/>
          <w:sz w:val="20"/>
          <w:lang w:val="hy-AM"/>
        </w:rPr>
        <w:t>2.1 Պատվիրատուն իրավունք ունի`</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rsidR="00D43703" w:rsidRPr="00E6597C" w:rsidRDefault="00D43703" w:rsidP="00D43703">
      <w:pPr>
        <w:ind w:firstLine="720"/>
        <w:jc w:val="both"/>
        <w:rPr>
          <w:rFonts w:ascii="GHEA Grapalat" w:hAnsi="GHEA Grapalat"/>
          <w:sz w:val="20"/>
          <w:lang w:val="hy-AM"/>
        </w:rPr>
      </w:pPr>
      <w:r w:rsidRPr="00E6597C">
        <w:rPr>
          <w:rFonts w:ascii="GHEA Grapalat" w:hAnsi="GHEA Grapalat" w:cs="Sylfaen"/>
          <w:sz w:val="20"/>
          <w:lang w:val="hy-AM"/>
        </w:rPr>
        <w:t>2.1.2 Եթե</w:t>
      </w:r>
      <w:r w:rsidRPr="00E6597C">
        <w:rPr>
          <w:rFonts w:ascii="GHEA Grapalat" w:hAnsi="GHEA Grapalat" w:cs="Times Armenian"/>
          <w:sz w:val="20"/>
          <w:lang w:val="hy-AM"/>
        </w:rPr>
        <w:t xml:space="preserve"> կատարվել է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sz w:val="20"/>
          <w:lang w:val="hy-AM"/>
        </w:rPr>
        <w:t xml:space="preserve"> </w:t>
      </w:r>
    </w:p>
    <w:p w:rsidR="00D43703" w:rsidRPr="00E6597C" w:rsidRDefault="00D43703" w:rsidP="00D43703">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xml:space="preserve">) </w:t>
      </w:r>
      <w:r w:rsidRPr="00E6597C">
        <w:rPr>
          <w:rFonts w:ascii="GHEA Grapalat" w:hAnsi="GHEA Grapalat" w:cs="Sylfaen"/>
          <w:sz w:val="20"/>
          <w:lang w:val="hy-AM"/>
        </w:rPr>
        <w:t>Չընդունել</w:t>
      </w:r>
      <w:r w:rsidRPr="00E6597C">
        <w:rPr>
          <w:rFonts w:ascii="GHEA Grapalat" w:hAnsi="GHEA Grapalat" w:cs="Times Armenian"/>
          <w:sz w:val="20"/>
          <w:lang w:val="hy-AM"/>
        </w:rPr>
        <w:t xml:space="preserve"> աշխատանքը</w:t>
      </w:r>
      <w:r w:rsidRPr="00E6597C">
        <w:rPr>
          <w:rFonts w:ascii="GHEA Grapalat" w:hAnsi="GHEA Grapalat" w:cs="Sylfaen"/>
          <w:sz w:val="20"/>
          <w:lang w:val="hy-AM"/>
        </w:rPr>
        <w:t>՝ իր</w:t>
      </w:r>
      <w:r w:rsidRPr="00E6597C">
        <w:rPr>
          <w:rFonts w:ascii="GHEA Grapalat" w:hAnsi="GHEA Grapalat" w:cs="Times Armenian"/>
          <w:sz w:val="20"/>
          <w:lang w:val="hy-AM"/>
        </w:rPr>
        <w:t xml:space="preserve"> </w:t>
      </w:r>
      <w:r w:rsidRPr="00E6597C">
        <w:rPr>
          <w:rFonts w:ascii="GHEA Grapalat" w:hAnsi="GHEA Grapalat" w:cs="Sylfaen"/>
          <w:sz w:val="20"/>
          <w:lang w:val="hy-AM"/>
        </w:rPr>
        <w:t>հայեցողությամբ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սահմանելով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անպատշաճ</w:t>
      </w:r>
      <w:r w:rsidRPr="00E6597C">
        <w:rPr>
          <w:rFonts w:ascii="GHEA Grapalat" w:hAnsi="GHEA Grapalat" w:cs="Times Armenian"/>
          <w:sz w:val="20"/>
          <w:lang w:val="hy-AM"/>
        </w:rPr>
        <w:t xml:space="preserve"> </w:t>
      </w:r>
      <w:r w:rsidRPr="00E6597C">
        <w:rPr>
          <w:rFonts w:ascii="GHEA Grapalat" w:hAnsi="GHEA Grapalat" w:cs="Sylfaen"/>
          <w:sz w:val="20"/>
          <w:lang w:val="hy-AM"/>
        </w:rPr>
        <w:t>որակի</w:t>
      </w:r>
      <w:r w:rsidRPr="00E6597C">
        <w:rPr>
          <w:rFonts w:ascii="GHEA Grapalat" w:hAnsi="GHEA Grapalat" w:cs="Times Armenian"/>
          <w:sz w:val="20"/>
          <w:lang w:val="hy-AM"/>
        </w:rPr>
        <w:t xml:space="preserve"> աշխատանքը  </w:t>
      </w:r>
      <w:r w:rsidRPr="00E6597C">
        <w:rPr>
          <w:rFonts w:ascii="GHEA Grapalat" w:hAnsi="GHEA Grapalat" w:cs="Sylfaen"/>
          <w:sz w:val="20"/>
          <w:lang w:val="hy-AM"/>
        </w:rPr>
        <w:t>պայմանագրին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համապատասխանող</w:t>
      </w:r>
      <w:r w:rsidRPr="00E6597C">
        <w:rPr>
          <w:rFonts w:ascii="GHEA Grapalat" w:hAnsi="GHEA Grapalat" w:cs="Times Armenian"/>
          <w:sz w:val="20"/>
          <w:lang w:val="hy-AM"/>
        </w:rPr>
        <w:t xml:space="preserve"> աշխատանքով </w:t>
      </w:r>
      <w:r w:rsidRPr="00E6597C">
        <w:rPr>
          <w:rFonts w:ascii="GHEA Grapalat" w:hAnsi="GHEA Grapalat" w:cs="Sylfaen"/>
          <w:sz w:val="20"/>
          <w:lang w:val="hy-AM"/>
        </w:rPr>
        <w:t>անհատույց</w:t>
      </w:r>
      <w:r w:rsidRPr="00E6597C">
        <w:rPr>
          <w:rFonts w:ascii="GHEA Grapalat" w:hAnsi="GHEA Grapalat" w:cs="Times Armenian"/>
          <w:sz w:val="20"/>
          <w:lang w:val="hy-AM"/>
        </w:rPr>
        <w:t xml:space="preserve"> </w:t>
      </w:r>
      <w:r w:rsidRPr="00E6597C">
        <w:rPr>
          <w:rFonts w:ascii="GHEA Grapalat" w:hAnsi="GHEA Grapalat" w:cs="Sylfaen"/>
          <w:sz w:val="20"/>
          <w:lang w:val="hy-AM"/>
        </w:rPr>
        <w:t>փոխարինման</w:t>
      </w:r>
      <w:r w:rsidRPr="00E6597C">
        <w:rPr>
          <w:rFonts w:ascii="GHEA Grapalat" w:hAnsi="GHEA Grapalat" w:cs="Times Armenian"/>
          <w:sz w:val="20"/>
          <w:lang w:val="hy-AM"/>
        </w:rPr>
        <w:t xml:space="preserve"> </w:t>
      </w:r>
      <w:r w:rsidRPr="00E6597C">
        <w:rPr>
          <w:rFonts w:ascii="GHEA Grapalat" w:hAnsi="GHEA Grapalat" w:cs="Sylfaen"/>
          <w:sz w:val="20"/>
          <w:lang w:val="hy-AM"/>
        </w:rPr>
        <w:t>ողջամիտ</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 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 ինչպես նաև 5.3 կետով նախատեսված տույժը</w:t>
      </w:r>
      <w:r w:rsidRPr="00E6597C">
        <w:rPr>
          <w:rFonts w:ascii="GHEA Grapalat" w:hAnsi="GHEA Grapalat" w:cs="Times Armenian"/>
          <w:sz w:val="20"/>
          <w:lang w:val="hy-AM"/>
        </w:rPr>
        <w:t>.</w:t>
      </w:r>
      <w:r w:rsidRPr="00E6597C">
        <w:rPr>
          <w:rFonts w:ascii="GHEA Grapalat" w:hAnsi="GHEA Grapalat"/>
          <w:sz w:val="20"/>
          <w:lang w:val="hy-AM"/>
        </w:rPr>
        <w:t xml:space="preserve"> </w:t>
      </w:r>
    </w:p>
    <w:p w:rsidR="00D43703" w:rsidRPr="00E6597C" w:rsidRDefault="00D43703" w:rsidP="00D43703">
      <w:pPr>
        <w:tabs>
          <w:tab w:val="left" w:pos="1080"/>
        </w:tabs>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sz w:val="20"/>
          <w:lang w:val="hy-AM"/>
        </w:rPr>
        <w:t>)</w:t>
      </w:r>
      <w:r w:rsidRPr="00E6597C">
        <w:rPr>
          <w:rFonts w:ascii="GHEA Grapalat" w:hAnsi="GHEA Grapalat"/>
          <w:sz w:val="20"/>
          <w:lang w:val="hy-AM"/>
        </w:rPr>
        <w:tab/>
      </w:r>
      <w:r w:rsidRPr="00E6597C">
        <w:rPr>
          <w:rFonts w:ascii="GHEA Grapalat" w:hAnsi="GHEA Grapalat" w:cs="Sylfaen"/>
          <w:sz w:val="20"/>
          <w:lang w:val="hy-AM"/>
        </w:rPr>
        <w:t>Հրաժարվել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w:t>
      </w:r>
      <w:r w:rsidRPr="00E6597C">
        <w:rPr>
          <w:rFonts w:ascii="GHEA Grapalat" w:hAnsi="GHEA Grapalat" w:cs="Sylfaen"/>
          <w:sz w:val="20"/>
          <w:lang w:val="hy-AM"/>
        </w:rPr>
        <w:t>վերադարձնելու</w:t>
      </w:r>
      <w:r w:rsidRPr="00E6597C">
        <w:rPr>
          <w:rFonts w:ascii="GHEA Grapalat" w:hAnsi="GHEA Grapalat" w:cs="Times Armenian"/>
          <w:sz w:val="20"/>
          <w:lang w:val="hy-AM"/>
        </w:rPr>
        <w:t xml:space="preserve"> աշխատանքի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վճարված</w:t>
      </w:r>
      <w:r w:rsidRPr="00E6597C">
        <w:rPr>
          <w:rFonts w:ascii="GHEA Grapalat" w:hAnsi="GHEA Grapalat" w:cs="Times Armenian"/>
          <w:sz w:val="20"/>
          <w:lang w:val="hy-AM"/>
        </w:rPr>
        <w:t xml:space="preserve"> </w:t>
      </w:r>
      <w:r w:rsidRPr="00E6597C">
        <w:rPr>
          <w:rFonts w:ascii="GHEA Grapalat" w:hAnsi="GHEA Grapalat" w:cs="Sylfaen"/>
          <w:sz w:val="20"/>
          <w:lang w:val="hy-AM"/>
        </w:rPr>
        <w:t>գումարը և 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w:t>
      </w:r>
      <w:r w:rsidRPr="00E6597C">
        <w:rPr>
          <w:rFonts w:ascii="GHEA Grapalat" w:hAnsi="GHEA Grapalat" w:cs="Times Armenian"/>
          <w:sz w:val="20"/>
          <w:lang w:val="hy-AM"/>
        </w:rPr>
        <w:t>.</w:t>
      </w:r>
      <w:r w:rsidRPr="00E6597C">
        <w:rPr>
          <w:rFonts w:ascii="GHEA Grapalat" w:hAnsi="GHEA Grapalat"/>
          <w:sz w:val="20"/>
          <w:lang w:val="hy-AM"/>
        </w:rPr>
        <w:t xml:space="preserve"> </w:t>
      </w:r>
    </w:p>
    <w:p w:rsidR="00D43703" w:rsidRPr="00E6597C" w:rsidRDefault="00D43703" w:rsidP="00D43703">
      <w:pPr>
        <w:ind w:firstLine="720"/>
        <w:jc w:val="both"/>
        <w:rPr>
          <w:rFonts w:ascii="GHEA Grapalat" w:hAnsi="GHEA Grapalat"/>
          <w:sz w:val="20"/>
          <w:lang w:val="hy-AM"/>
        </w:rPr>
      </w:pPr>
      <w:r w:rsidRPr="00E6597C">
        <w:rPr>
          <w:rFonts w:ascii="GHEA Grapalat" w:hAnsi="GHEA Grapalat" w:cs="Sylfaen"/>
          <w:sz w:val="20"/>
          <w:lang w:val="hy-AM"/>
        </w:rPr>
        <w:t>2.1.3 Միակողմանի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Կատարող</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 կողմից 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p>
    <w:p w:rsidR="00D43703" w:rsidRPr="00E6597C" w:rsidRDefault="00D43703" w:rsidP="00D43703">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E6597C">
        <w:rPr>
          <w:rFonts w:ascii="GHEA Grapalat" w:hAnsi="GHEA Grapalat" w:cs="Sylfaen"/>
          <w:sz w:val="20"/>
          <w:lang w:val="hy-AM"/>
        </w:rPr>
        <w:t>,</w:t>
      </w:r>
    </w:p>
    <w:p w:rsidR="00D43703" w:rsidRPr="00E6597C" w:rsidRDefault="00D43703" w:rsidP="00D43703">
      <w:pPr>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խախտվել</w:t>
      </w:r>
      <w:r w:rsidRPr="00E6597C">
        <w:rPr>
          <w:rFonts w:ascii="GHEA Grapalat" w:hAnsi="GHEA Grapalat" w:cs="Times Armenian"/>
          <w:sz w:val="20"/>
          <w:lang w:val="hy-AM"/>
        </w:rPr>
        <w:t xml:space="preserve"> է աշխատանքի կատարման </w:t>
      </w:r>
      <w:r w:rsidRPr="00E6597C">
        <w:rPr>
          <w:rFonts w:ascii="GHEA Grapalat" w:hAnsi="GHEA Grapalat" w:cs="Sylfaen"/>
          <w:sz w:val="20"/>
          <w:lang w:val="hy-AM"/>
        </w:rPr>
        <w:t>ժամկետը</w:t>
      </w:r>
      <w:r w:rsidRPr="00E6597C">
        <w:rPr>
          <w:rFonts w:ascii="GHEA Grapalat" w:hAnsi="GHEA Grapalat"/>
          <w:sz w:val="20"/>
          <w:lang w:val="hy-AM"/>
        </w:rPr>
        <w:t>։</w:t>
      </w:r>
    </w:p>
    <w:p w:rsidR="00D43703" w:rsidRPr="00E6597C" w:rsidRDefault="00D43703" w:rsidP="00D43703">
      <w:pPr>
        <w:ind w:firstLine="720"/>
        <w:jc w:val="both"/>
        <w:rPr>
          <w:rFonts w:ascii="GHEA Grapalat" w:hAnsi="GHEA Grapalat" w:cs="Sylfaen"/>
          <w:sz w:val="20"/>
          <w:lang w:val="hy-AM"/>
        </w:rPr>
      </w:pPr>
    </w:p>
    <w:p w:rsidR="00D43703" w:rsidRPr="00E6597C" w:rsidRDefault="00D43703" w:rsidP="00D43703">
      <w:pPr>
        <w:ind w:firstLine="720"/>
        <w:jc w:val="both"/>
        <w:rPr>
          <w:rFonts w:ascii="GHEA Grapalat" w:hAnsi="GHEA Grapalat" w:cs="Sylfaen"/>
          <w:b/>
          <w:sz w:val="20"/>
          <w:lang w:val="hy-AM"/>
        </w:rPr>
      </w:pPr>
      <w:r w:rsidRPr="00E6597C">
        <w:rPr>
          <w:rFonts w:ascii="GHEA Grapalat" w:hAnsi="GHEA Grapalat" w:cs="Sylfaen"/>
          <w:b/>
          <w:sz w:val="20"/>
          <w:lang w:val="hy-AM"/>
        </w:rPr>
        <w:t>2.2 Պատվիրատուն պարտավոր է`</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2.2.1 Քննարկել և ընդունել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 համապատասխան կատարված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արդյունքը, իսկ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 xml:space="preserve">2.2.2 </w:t>
      </w:r>
      <w:r w:rsidRPr="00E6597C">
        <w:rPr>
          <w:rFonts w:ascii="GHEA Grapalat" w:hAnsi="GHEA Grapalat" w:cs="Times Armenian"/>
          <w:sz w:val="20"/>
          <w:lang w:val="hy-AM"/>
        </w:rPr>
        <w:t>Աշխատանք</w:t>
      </w:r>
      <w:r w:rsidRPr="00E6597C">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43703" w:rsidRPr="00E6597C" w:rsidRDefault="00D43703" w:rsidP="00D43703">
      <w:pPr>
        <w:ind w:firstLine="720"/>
        <w:jc w:val="both"/>
        <w:rPr>
          <w:rFonts w:ascii="GHEA Grapalat" w:hAnsi="GHEA Grapalat" w:cs="Sylfaen"/>
          <w:sz w:val="20"/>
          <w:lang w:val="hy-AM"/>
        </w:rPr>
      </w:pPr>
    </w:p>
    <w:p w:rsidR="00D43703" w:rsidRPr="00E6597C" w:rsidRDefault="00D43703" w:rsidP="00D43703">
      <w:pPr>
        <w:ind w:firstLine="720"/>
        <w:jc w:val="both"/>
        <w:rPr>
          <w:rFonts w:ascii="GHEA Grapalat" w:hAnsi="GHEA Grapalat" w:cs="Sylfaen"/>
          <w:b/>
          <w:sz w:val="20"/>
          <w:lang w:val="hy-AM"/>
        </w:rPr>
      </w:pPr>
      <w:r w:rsidRPr="00E6597C">
        <w:rPr>
          <w:rFonts w:ascii="GHEA Grapalat" w:hAnsi="GHEA Grapalat" w:cs="Sylfaen"/>
          <w:b/>
          <w:sz w:val="20"/>
          <w:lang w:val="hy-AM"/>
        </w:rPr>
        <w:t>2.3 Կատարողն իրավունք ունի`</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43703" w:rsidRPr="00E6597C" w:rsidRDefault="00D43703" w:rsidP="00D43703">
      <w:pPr>
        <w:ind w:firstLine="720"/>
        <w:jc w:val="both"/>
        <w:rPr>
          <w:rFonts w:ascii="GHEA Grapalat" w:hAnsi="GHEA Grapalat"/>
          <w:sz w:val="20"/>
          <w:lang w:val="hy-AM"/>
        </w:rPr>
      </w:pPr>
    </w:p>
    <w:p w:rsidR="00D43703" w:rsidRPr="00E6597C" w:rsidRDefault="00D43703" w:rsidP="00D43703">
      <w:pPr>
        <w:ind w:firstLine="720"/>
        <w:jc w:val="both"/>
        <w:rPr>
          <w:rFonts w:ascii="GHEA Grapalat" w:hAnsi="GHEA Grapalat" w:cs="Sylfaen"/>
          <w:b/>
          <w:sz w:val="20"/>
          <w:lang w:val="hy-AM"/>
        </w:rPr>
      </w:pPr>
      <w:r w:rsidRPr="00E6597C">
        <w:rPr>
          <w:rFonts w:ascii="GHEA Grapalat" w:hAnsi="GHEA Grapalat" w:cs="Sylfaen"/>
          <w:b/>
          <w:sz w:val="20"/>
          <w:lang w:val="hy-AM"/>
        </w:rPr>
        <w:t>2.4 Կատարողը պարտավոր է`</w:t>
      </w:r>
    </w:p>
    <w:p w:rsidR="00D43703" w:rsidRPr="00E6597C" w:rsidRDefault="00D43703" w:rsidP="00D43703">
      <w:pPr>
        <w:ind w:firstLine="720"/>
        <w:jc w:val="both"/>
        <w:rPr>
          <w:rFonts w:ascii="GHEA Grapalat" w:hAnsi="GHEA Grapalat" w:cs="Sylfaen"/>
          <w:b/>
          <w:sz w:val="20"/>
          <w:lang w:val="hy-AM"/>
        </w:rPr>
      </w:pPr>
    </w:p>
    <w:p w:rsidR="00D43703" w:rsidRPr="0070498E" w:rsidRDefault="00D43703" w:rsidP="00D43703">
      <w:pPr>
        <w:pStyle w:val="31"/>
        <w:spacing w:line="240" w:lineRule="auto"/>
        <w:ind w:firstLine="0"/>
        <w:rPr>
          <w:rFonts w:ascii="GHEA Grapalat" w:hAnsi="GHEA Grapalat" w:cs="Sylfaen"/>
          <w:i/>
          <w:sz w:val="16"/>
          <w:szCs w:val="16"/>
          <w:lang w:val="hy-AM" w:eastAsia="ru-RU"/>
        </w:rPr>
      </w:pPr>
      <w:r w:rsidRPr="00E6597C">
        <w:rPr>
          <w:rFonts w:ascii="GHEA Grapalat" w:hAnsi="GHEA Grapalat" w:cs="Sylfaen"/>
          <w:i/>
          <w:sz w:val="16"/>
          <w:szCs w:val="16"/>
          <w:lang w:val="hy-AM" w:eastAsia="ru-RU"/>
        </w:rPr>
        <w:t>*</w:t>
      </w:r>
      <w:r w:rsidRPr="0070498E">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E6597C">
        <w:rPr>
          <w:rFonts w:ascii="GHEA Grapalat" w:hAnsi="GHEA Grapalat"/>
          <w:i/>
          <w:sz w:val="16"/>
          <w:szCs w:val="16"/>
          <w:lang w:val="hy-AM"/>
        </w:rPr>
        <w:t>:</w:t>
      </w:r>
    </w:p>
    <w:p w:rsidR="00D43703" w:rsidRPr="00E6597C" w:rsidRDefault="00D43703" w:rsidP="00D43703">
      <w:pPr>
        <w:ind w:firstLine="720"/>
        <w:jc w:val="both"/>
        <w:rPr>
          <w:rFonts w:ascii="GHEA Grapalat" w:hAnsi="GHEA Grapalat" w:cs="Sylfaen"/>
          <w:b/>
          <w:sz w:val="20"/>
          <w:lang w:val="hy-AM"/>
        </w:rPr>
      </w:pPr>
    </w:p>
    <w:p w:rsidR="00D43703" w:rsidRPr="00E6597C" w:rsidRDefault="00D43703" w:rsidP="00D43703">
      <w:pPr>
        <w:ind w:firstLine="720"/>
        <w:jc w:val="both"/>
        <w:rPr>
          <w:rFonts w:ascii="GHEA Grapalat" w:hAnsi="GHEA Grapalat" w:cs="Sylfaen"/>
          <w:b/>
          <w:sz w:val="20"/>
          <w:lang w:val="hy-AM"/>
        </w:rPr>
      </w:pPr>
    </w:p>
    <w:p w:rsidR="00D43703" w:rsidRPr="00E6597C" w:rsidRDefault="00D43703" w:rsidP="00D43703">
      <w:pPr>
        <w:ind w:firstLine="720"/>
        <w:jc w:val="both"/>
        <w:rPr>
          <w:rFonts w:ascii="GHEA Grapalat" w:hAnsi="GHEA Grapalat" w:cs="Sylfaen"/>
          <w:b/>
          <w:sz w:val="20"/>
          <w:lang w:val="hy-AM"/>
        </w:rPr>
      </w:pP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2.4.1 Պայմանագրի N 1 հավելվածով սահմանված պայմաններով ապահովել ա</w:t>
      </w:r>
      <w:r w:rsidRPr="00E6597C">
        <w:rPr>
          <w:rFonts w:ascii="GHEA Grapalat" w:hAnsi="GHEA Grapalat" w:cs="Times Armenian"/>
          <w:sz w:val="20"/>
          <w:lang w:val="hy-AM"/>
        </w:rPr>
        <w:t>շխատանք</w:t>
      </w:r>
      <w:r w:rsidRPr="00E6597C">
        <w:rPr>
          <w:rFonts w:ascii="GHEA Grapalat" w:hAnsi="GHEA Grapalat" w:cs="Sylfaen"/>
          <w:sz w:val="20"/>
          <w:lang w:val="hy-AM"/>
        </w:rPr>
        <w:t>ի կատարումը` ղեկավարվելով գործող օրենսդրությամբ։</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D43703" w:rsidRPr="00E6597C" w:rsidRDefault="00D43703" w:rsidP="00D43703">
      <w:pPr>
        <w:ind w:firstLine="720"/>
        <w:jc w:val="both"/>
        <w:rPr>
          <w:rFonts w:ascii="GHEA Grapalat" w:hAnsi="GHEA Grapalat"/>
          <w:sz w:val="20"/>
          <w:lang w:val="hy-AM"/>
        </w:rPr>
      </w:pPr>
      <w:r w:rsidRPr="00E6597C">
        <w:rPr>
          <w:rFonts w:ascii="GHEA Grapalat" w:hAnsi="GHEA Grapalat"/>
          <w:sz w:val="20"/>
          <w:lang w:val="hy-AM"/>
        </w:rPr>
        <w:t xml:space="preserve">2.4.3 </w:t>
      </w:r>
      <w:r w:rsidRPr="0070498E">
        <w:rPr>
          <w:rFonts w:ascii="GHEA Grapalat" w:hAnsi="GHEA Grapalat"/>
          <w:sz w:val="20"/>
          <w:lang w:val="hy-AM"/>
        </w:rPr>
        <w:t>Որակավորման և պ</w:t>
      </w:r>
      <w:r w:rsidRPr="00E6597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43703" w:rsidRPr="00E6597C" w:rsidRDefault="00D43703" w:rsidP="00D43703">
      <w:pPr>
        <w:ind w:firstLine="720"/>
        <w:jc w:val="both"/>
        <w:rPr>
          <w:rFonts w:ascii="GHEA Grapalat" w:hAnsi="GHEA Grapalat"/>
          <w:i/>
          <w:sz w:val="20"/>
          <w:u w:val="single"/>
          <w:lang w:val="hy-AM"/>
        </w:rPr>
      </w:pPr>
    </w:p>
    <w:p w:rsidR="00D43703" w:rsidRPr="00E6597C" w:rsidRDefault="00D43703" w:rsidP="00D43703">
      <w:pPr>
        <w:ind w:firstLine="720"/>
        <w:jc w:val="both"/>
        <w:rPr>
          <w:rFonts w:ascii="GHEA Grapalat" w:hAnsi="GHEA Grapalat" w:cs="Sylfaen"/>
          <w:sz w:val="20"/>
          <w:lang w:val="hy-AM"/>
        </w:rPr>
      </w:pPr>
    </w:p>
    <w:p w:rsidR="00D43703" w:rsidRPr="00E6597C" w:rsidRDefault="00D43703" w:rsidP="00D43703">
      <w:pPr>
        <w:ind w:firstLine="720"/>
        <w:jc w:val="both"/>
        <w:rPr>
          <w:rFonts w:ascii="GHEA Grapalat" w:hAnsi="GHEA Grapalat" w:cs="Sylfaen"/>
          <w:b/>
          <w:sz w:val="20"/>
          <w:lang w:val="hy-AM"/>
        </w:rPr>
      </w:pPr>
      <w:r w:rsidRPr="00E6597C">
        <w:rPr>
          <w:rFonts w:ascii="GHEA Grapalat" w:hAnsi="GHEA Grapalat" w:cs="Sylfaen"/>
          <w:b/>
          <w:sz w:val="20"/>
          <w:lang w:val="hy-AM"/>
        </w:rPr>
        <w:t>3. ԱՇԽԱՏԱՆՔԻ ՀԱՆՁՆՄԱՆ ԵՎ ԸՆԴՈՒՆՄԱՆ ԿԱՐԳԸ</w:t>
      </w:r>
    </w:p>
    <w:p w:rsidR="00D43703" w:rsidRPr="00E6597C" w:rsidRDefault="00D43703" w:rsidP="00D43703">
      <w:pPr>
        <w:ind w:firstLine="720"/>
        <w:jc w:val="both"/>
        <w:rPr>
          <w:rFonts w:ascii="GHEA Grapalat" w:hAnsi="GHEA Grapalat" w:cs="Sylfaen"/>
          <w:b/>
          <w:sz w:val="20"/>
          <w:lang w:val="hy-AM"/>
        </w:rPr>
      </w:pP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sz w:val="20"/>
          <w:lang w:val="hy-AM"/>
        </w:rPr>
        <w:t xml:space="preserve">3.1 Կատարված աշխատանքը </w:t>
      </w:r>
      <w:r w:rsidRPr="00E6597C">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43703" w:rsidRPr="00E6597C" w:rsidRDefault="00D43703" w:rsidP="00D43703">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 xml:space="preserve">3.3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rsidR="00D43703" w:rsidRPr="00E6597C" w:rsidRDefault="00D43703" w:rsidP="00D43703">
      <w:pPr>
        <w:ind w:firstLine="720"/>
        <w:jc w:val="both"/>
        <w:rPr>
          <w:rFonts w:ascii="GHEA Grapalat" w:hAnsi="GHEA Grapalat" w:cs="Sylfaen"/>
          <w:b/>
          <w:sz w:val="20"/>
          <w:lang w:val="hy-AM"/>
        </w:rPr>
      </w:pPr>
      <w:r w:rsidRPr="00E6597C">
        <w:rPr>
          <w:rFonts w:ascii="GHEA Grapalat" w:hAnsi="GHEA Grapalat"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E6597C">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D43703" w:rsidRPr="00E6597C" w:rsidRDefault="00D43703" w:rsidP="00D43703">
      <w:pPr>
        <w:ind w:firstLine="720"/>
        <w:jc w:val="both"/>
        <w:rPr>
          <w:rFonts w:ascii="GHEA Grapalat" w:hAnsi="GHEA Grapalat" w:cs="Sylfaen"/>
          <w:b/>
          <w:sz w:val="20"/>
          <w:lang w:val="hy-AM"/>
        </w:rPr>
      </w:pPr>
    </w:p>
    <w:p w:rsidR="00D43703" w:rsidRPr="00E6597C" w:rsidRDefault="00D43703" w:rsidP="00D43703">
      <w:pPr>
        <w:ind w:firstLine="720"/>
        <w:jc w:val="both"/>
        <w:rPr>
          <w:rFonts w:ascii="GHEA Grapalat" w:hAnsi="GHEA Grapalat" w:cs="Sylfaen"/>
          <w:b/>
          <w:sz w:val="20"/>
          <w:lang w:val="hy-AM"/>
        </w:rPr>
      </w:pPr>
      <w:r w:rsidRPr="00E6597C">
        <w:rPr>
          <w:rFonts w:ascii="GHEA Grapalat" w:hAnsi="GHEA Grapalat" w:cs="Sylfaen"/>
          <w:b/>
          <w:sz w:val="20"/>
          <w:lang w:val="hy-AM"/>
        </w:rPr>
        <w:t>4. ՊԱՅՄԱՆԱԳՐԻ ԳԻՆԸ</w:t>
      </w:r>
    </w:p>
    <w:p w:rsidR="00D43703" w:rsidRPr="0070498E"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4.1.Պայմանագրով Կատարողի կատարման ենթակա ա</w:t>
      </w:r>
      <w:r w:rsidRPr="00E6597C">
        <w:rPr>
          <w:rFonts w:ascii="GHEA Grapalat" w:hAnsi="GHEA Grapalat" w:cs="Times Armenian"/>
          <w:sz w:val="20"/>
          <w:lang w:val="hy-AM"/>
        </w:rPr>
        <w:t>շխատանք</w:t>
      </w:r>
      <w:r w:rsidRPr="00E6597C">
        <w:rPr>
          <w:rFonts w:ascii="GHEA Grapalat" w:hAnsi="GHEA Grapalat" w:cs="Sylfaen"/>
          <w:sz w:val="20"/>
          <w:lang w:val="hy-AM"/>
        </w:rPr>
        <w:t>ի գինը կազմում է ______ (____</w:t>
      </w:r>
      <w:r w:rsidRPr="00E6597C">
        <w:rPr>
          <w:rFonts w:ascii="GHEA Grapalat" w:hAnsi="GHEA Grapalat" w:cs="Sylfaen"/>
          <w:sz w:val="18"/>
          <w:szCs w:val="18"/>
          <w:u w:val="single"/>
          <w:lang w:val="hy-AM"/>
        </w:rPr>
        <w:t>տառերով</w:t>
      </w:r>
      <w:r w:rsidRPr="00E6597C">
        <w:rPr>
          <w:rFonts w:ascii="GHEA Grapalat" w:hAnsi="GHEA Grapalat" w:cs="Sylfaen"/>
          <w:sz w:val="20"/>
          <w:lang w:val="hy-AM"/>
        </w:rPr>
        <w:t>______________________________________ ) ՀՀ դրամ, ներառյալ ԱԱՀ-ն</w:t>
      </w:r>
      <w:r w:rsidRPr="0070498E">
        <w:rPr>
          <w:rFonts w:ascii="GHEA Grapalat" w:hAnsi="GHEA Grapalat" w:cs="Sylfaen"/>
          <w:sz w:val="20"/>
          <w:lang w:val="hy-AM"/>
        </w:rPr>
        <w:t>:</w:t>
      </w:r>
      <w:r w:rsidRPr="0070498E">
        <w:rPr>
          <w:rFonts w:ascii="GHEA Grapalat" w:hAnsi="GHEA Grapalat" w:cs="Sylfaen"/>
          <w:sz w:val="20"/>
          <w:vertAlign w:val="superscript"/>
          <w:lang w:val="hy-AM"/>
        </w:rPr>
        <w:t>18</w:t>
      </w:r>
      <w:r w:rsidRPr="00E6597C">
        <w:rPr>
          <w:rStyle w:val="af6"/>
          <w:rFonts w:ascii="GHEA Grapalat" w:hAnsi="GHEA Grapalat" w:cs="Sylfaen"/>
          <w:color w:val="FFFFFF"/>
          <w:sz w:val="20"/>
          <w:lang w:val="hy-AM"/>
        </w:rPr>
        <w:footnoteReference w:id="16"/>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Times Armenian"/>
          <w:sz w:val="20"/>
          <w:lang w:val="hy-AM"/>
        </w:rPr>
        <w:t>Աշխատանք</w:t>
      </w:r>
      <w:r w:rsidRPr="00E6597C">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rsidR="00D43703" w:rsidRPr="0070498E" w:rsidRDefault="00D43703" w:rsidP="00D43703">
      <w:pPr>
        <w:ind w:firstLine="720"/>
        <w:jc w:val="both"/>
        <w:rPr>
          <w:rFonts w:ascii="GHEA Grapalat" w:hAnsi="GHEA Grapalat"/>
          <w:sz w:val="20"/>
          <w:lang w:val="hy-AM"/>
        </w:rPr>
      </w:pPr>
      <w:r w:rsidRPr="00E6597C">
        <w:rPr>
          <w:rFonts w:ascii="GHEA Grapalat" w:hAnsi="GHEA Grapalat" w:cs="Sylfaen"/>
          <w:sz w:val="20"/>
          <w:lang w:val="hy-AM"/>
        </w:rPr>
        <w:t>4.1.1 Պայմանա</w:t>
      </w:r>
      <w:r w:rsidRPr="00E6597C">
        <w:rPr>
          <w:rFonts w:ascii="GHEA Grapalat" w:hAnsi="GHEA Grapalat" w:cs="Times Armenian"/>
          <w:sz w:val="20"/>
          <w:lang w:val="hy-AM"/>
        </w:rPr>
        <w:t>գ</w:t>
      </w:r>
      <w:r w:rsidRPr="00E6597C">
        <w:rPr>
          <w:rFonts w:ascii="GHEA Grapalat" w:hAnsi="GHEA Grapalat" w:cs="Sylfaen"/>
          <w:sz w:val="20"/>
          <w:lang w:val="hy-AM"/>
        </w:rPr>
        <w:t>րի</w:t>
      </w:r>
      <w:r w:rsidRPr="00E6597C">
        <w:rPr>
          <w:rFonts w:ascii="GHEA Grapalat" w:hAnsi="GHEA Grapalat" w:cs="Times Armenian"/>
          <w:sz w:val="20"/>
          <w:lang w:val="hy-AM"/>
        </w:rPr>
        <w:t xml:space="preserve"> գ</w:t>
      </w:r>
      <w:r w:rsidRPr="00E6597C">
        <w:rPr>
          <w:rFonts w:ascii="GHEA Grapalat" w:hAnsi="GHEA Grapalat" w:cs="Sylfaen"/>
          <w:sz w:val="20"/>
          <w:lang w:val="hy-AM"/>
        </w:rPr>
        <w:t>նից</w:t>
      </w:r>
      <w:r w:rsidRPr="00E6597C">
        <w:rPr>
          <w:rFonts w:ascii="GHEA Grapalat" w:hAnsi="GHEA Grapalat" w:cs="Times Armenian"/>
          <w:sz w:val="20"/>
          <w:lang w:val="hy-AM"/>
        </w:rPr>
        <w:t xml:space="preserve">` մինչև ----------- (--------------------------) </w:t>
      </w:r>
      <w:r w:rsidRPr="00E6597C">
        <w:rPr>
          <w:rFonts w:ascii="GHEA Grapalat" w:hAnsi="GHEA Grapalat" w:cs="Sylfaen"/>
          <w:sz w:val="20"/>
          <w:lang w:val="hy-AM"/>
        </w:rPr>
        <w:t>ՀՀ</w:t>
      </w:r>
      <w:r w:rsidRPr="00E6597C">
        <w:rPr>
          <w:rFonts w:ascii="GHEA Grapalat" w:hAnsi="GHEA Grapalat" w:cs="Times Armenian"/>
          <w:sz w:val="20"/>
          <w:lang w:val="hy-AM"/>
        </w:rPr>
        <w:t xml:space="preserve"> </w:t>
      </w:r>
      <w:r w:rsidRPr="00E6597C">
        <w:rPr>
          <w:rFonts w:ascii="GHEA Grapalat" w:hAnsi="GHEA Grapalat" w:cs="Sylfaen"/>
          <w:sz w:val="20"/>
          <w:lang w:val="hy-AM"/>
        </w:rPr>
        <w:t>դրամը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Պատվիրատուն</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w:t>
      </w:r>
      <w:r w:rsidRPr="00E6597C">
        <w:rPr>
          <w:rFonts w:ascii="GHEA Grapalat" w:hAnsi="GHEA Grapalat" w:cs="Times Armenian"/>
          <w:sz w:val="20"/>
          <w:lang w:val="hy-AM"/>
        </w:rPr>
        <w:t xml:space="preserve"> </w:t>
      </w:r>
      <w:r w:rsidRPr="00E6597C">
        <w:rPr>
          <w:rFonts w:ascii="GHEA Grapalat" w:hAnsi="GHEA Grapalat" w:cs="Sylfaen"/>
          <w:sz w:val="20"/>
          <w:lang w:val="hy-AM"/>
        </w:rPr>
        <w:t>բանկային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հաշվին</w:t>
      </w:r>
      <w:r w:rsidRPr="00E6597C">
        <w:rPr>
          <w:rFonts w:ascii="GHEA Grapalat" w:hAnsi="GHEA Grapalat" w:cs="Times Armenian"/>
          <w:sz w:val="20"/>
          <w:lang w:val="hy-AM"/>
        </w:rPr>
        <w:t xml:space="preserve">` </w:t>
      </w:r>
      <w:r w:rsidRPr="00E6597C">
        <w:rPr>
          <w:rFonts w:ascii="GHEA Grapalat" w:hAnsi="GHEA Grapalat" w:cs="Sylfaen"/>
          <w:sz w:val="20"/>
          <w:lang w:val="hy-AM"/>
        </w:rPr>
        <w:t>որպես</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կանխավճար։ Կանխավճարի</w:t>
      </w:r>
      <w:r w:rsidRPr="00E6597C">
        <w:rPr>
          <w:rFonts w:ascii="GHEA Grapalat" w:hAnsi="GHEA Grapalat" w:cs="Times Armenian"/>
          <w:sz w:val="20"/>
          <w:lang w:val="hy-AM"/>
        </w:rPr>
        <w:t xml:space="preserve"> </w:t>
      </w:r>
      <w:r w:rsidRPr="00E6597C">
        <w:rPr>
          <w:rFonts w:ascii="GHEA Grapalat" w:hAnsi="GHEA Grapalat" w:cs="Sylfaen"/>
          <w:sz w:val="20"/>
          <w:lang w:val="hy-AM"/>
        </w:rPr>
        <w:t>մարումն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իրականացվում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հանձնման-ընդունման արձանագրությունների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կատարվող</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վճարումներից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նվազեցումներ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պահումներ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ձևով</w:t>
      </w:r>
      <w:r w:rsidRPr="00E6597C">
        <w:rPr>
          <w:rFonts w:ascii="GHEA Grapalat" w:hAnsi="GHEA Grapalat" w:cs="Times Armenian"/>
          <w:sz w:val="20"/>
          <w:lang w:val="hy-AM"/>
        </w:rPr>
        <w:t xml:space="preserve">։ </w:t>
      </w:r>
      <w:r w:rsidRPr="0070498E">
        <w:rPr>
          <w:rFonts w:ascii="GHEA Grapalat" w:hAnsi="GHEA Grapalat" w:cs="Times Armenian"/>
          <w:sz w:val="20"/>
          <w:lang w:val="hy-AM"/>
        </w:rPr>
        <w:t>Ընդ որում մինչև կանխավճարի ամբողջական մարումը, Կատարողին վճարումներ չեն կատարվում</w:t>
      </w:r>
      <w:r w:rsidRPr="0070498E">
        <w:rPr>
          <w:rFonts w:ascii="GHEA Grapalat" w:hAnsi="GHEA Grapalat" w:cs="Sylfaen"/>
          <w:sz w:val="20"/>
          <w:lang w:val="hy-AM"/>
        </w:rPr>
        <w:t>:</w:t>
      </w:r>
      <w:r w:rsidRPr="0070498E">
        <w:rPr>
          <w:rFonts w:ascii="GHEA Grapalat" w:hAnsi="GHEA Grapalat" w:cs="Sylfaen"/>
          <w:sz w:val="20"/>
          <w:vertAlign w:val="superscript"/>
          <w:lang w:val="hy-AM"/>
        </w:rPr>
        <w:t>19</w:t>
      </w:r>
      <w:r w:rsidRPr="00E6597C">
        <w:rPr>
          <w:rStyle w:val="af6"/>
          <w:rFonts w:ascii="GHEA Grapalat" w:hAnsi="GHEA Grapalat" w:cs="Sylfaen"/>
          <w:color w:val="FFFFFF"/>
          <w:sz w:val="20"/>
          <w:lang w:val="hy-AM"/>
        </w:rPr>
        <w:footnoteReference w:id="17"/>
      </w:r>
    </w:p>
    <w:p w:rsidR="00D43703" w:rsidRPr="00E6597C" w:rsidRDefault="00D43703" w:rsidP="00D43703">
      <w:pPr>
        <w:ind w:firstLine="709"/>
        <w:jc w:val="both"/>
        <w:rPr>
          <w:rFonts w:ascii="GHEA Grapalat" w:hAnsi="GHEA Grapalat"/>
          <w:sz w:val="20"/>
          <w:lang w:val="hy-AM"/>
        </w:rPr>
      </w:pPr>
      <w:r w:rsidRPr="00E6597C">
        <w:rPr>
          <w:rFonts w:ascii="GHEA Grapalat" w:hAnsi="GHEA Grapalat" w:cs="Sylfaen"/>
          <w:sz w:val="20"/>
          <w:lang w:val="hy-AM"/>
        </w:rPr>
        <w:t xml:space="preserve">4.2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Pr="00E6597C">
        <w:rPr>
          <w:rFonts w:ascii="GHEA Grapalat" w:hAnsi="GHEA Grapalat" w:cs="Sylfaen"/>
          <w:sz w:val="20"/>
          <w:lang w:val="hy-AM"/>
        </w:rPr>
        <w:t>Կատարողի</w:t>
      </w:r>
      <w:r w:rsidRPr="00E6597C">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w:t>
      </w:r>
      <w:r w:rsidRPr="00E6597C">
        <w:rPr>
          <w:rFonts w:ascii="GHEA Grapalat" w:hAnsi="GHEA Grapalat"/>
          <w:sz w:val="20"/>
          <w:lang w:val="hy-AM"/>
        </w:rPr>
        <w:lastRenderedPageBreak/>
        <w:t xml:space="preserve">իրականացվում է մինչև 30 աշխատանքային օրվա ընթացքում, բայց ոչ ուշ, քան մինչև տվյալ տարվա դեկտեմբերի </w:t>
      </w:r>
      <w:r w:rsidRPr="0070498E">
        <w:rPr>
          <w:rFonts w:ascii="GHEA Grapalat" w:hAnsi="GHEA Grapalat"/>
          <w:sz w:val="20"/>
          <w:lang w:val="hy-AM"/>
        </w:rPr>
        <w:t>3</w:t>
      </w:r>
      <w:r w:rsidRPr="00E6597C">
        <w:rPr>
          <w:rFonts w:ascii="GHEA Grapalat" w:hAnsi="GHEA Grapalat"/>
          <w:sz w:val="20"/>
          <w:lang w:val="hy-AM"/>
        </w:rPr>
        <w:t xml:space="preserve">0-ը: </w:t>
      </w:r>
    </w:p>
    <w:p w:rsidR="00D43703" w:rsidRPr="00E6597C" w:rsidRDefault="00D43703" w:rsidP="00D43703">
      <w:pPr>
        <w:tabs>
          <w:tab w:val="num" w:pos="0"/>
          <w:tab w:val="left" w:pos="720"/>
          <w:tab w:val="num" w:pos="900"/>
        </w:tabs>
        <w:jc w:val="both"/>
        <w:rPr>
          <w:rFonts w:ascii="GHEA Grapalat" w:hAnsi="GHEA Grapalat" w:cs="Sylfaen"/>
          <w:sz w:val="20"/>
          <w:lang w:val="hy-AM"/>
        </w:rPr>
      </w:pPr>
    </w:p>
    <w:p w:rsidR="00D43703" w:rsidRPr="00E6597C" w:rsidRDefault="00D43703" w:rsidP="00D43703">
      <w:pPr>
        <w:ind w:firstLine="720"/>
        <w:jc w:val="both"/>
        <w:rPr>
          <w:rFonts w:ascii="GHEA Grapalat" w:hAnsi="GHEA Grapalat" w:cs="Sylfaen"/>
          <w:sz w:val="20"/>
          <w:lang w:val="hy-AM"/>
        </w:rPr>
      </w:pPr>
    </w:p>
    <w:p w:rsidR="00D43703" w:rsidRPr="00E6597C" w:rsidRDefault="00D43703" w:rsidP="00D43703">
      <w:pPr>
        <w:ind w:firstLine="720"/>
        <w:jc w:val="both"/>
        <w:rPr>
          <w:rFonts w:ascii="GHEA Grapalat" w:hAnsi="GHEA Grapalat" w:cs="Sylfaen"/>
          <w:b/>
          <w:sz w:val="20"/>
          <w:lang w:val="hy-AM"/>
        </w:rPr>
      </w:pPr>
      <w:r w:rsidRPr="00E6597C">
        <w:rPr>
          <w:rFonts w:ascii="GHEA Grapalat" w:hAnsi="GHEA Grapalat" w:cs="Sylfaen"/>
          <w:b/>
          <w:sz w:val="20"/>
          <w:lang w:val="hy-AM"/>
        </w:rPr>
        <w:t>5. ԿՈՂՄԵՐԻ ՊԱՏԱՍԽԱՆԱՏՎՈՒԹՅՈՒՆԸ</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5.1 Կատարողը պատասխանատվություն է կրում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կատարման` սույն պայմանագրի պահանջների պահպանման համար։</w:t>
      </w:r>
    </w:p>
    <w:p w:rsidR="00D43703" w:rsidRPr="0070498E" w:rsidRDefault="00D43703" w:rsidP="00D43703">
      <w:pPr>
        <w:ind w:firstLine="709"/>
        <w:jc w:val="both"/>
        <w:rPr>
          <w:rFonts w:ascii="GHEA Grapalat" w:hAnsi="GHEA Grapalat" w:cs="Sylfaen"/>
          <w:sz w:val="20"/>
          <w:lang w:val="hy-AM"/>
        </w:rPr>
      </w:pPr>
      <w:r w:rsidRPr="00E6597C">
        <w:rPr>
          <w:rFonts w:ascii="GHEA Grapalat" w:hAnsi="GHEA Grapalat" w:cs="Sylfaen"/>
          <w:sz w:val="20"/>
          <w:lang w:val="hy-AM"/>
        </w:rPr>
        <w:t>5.2 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տ</w:t>
      </w:r>
      <w:r w:rsidRPr="00E6597C">
        <w:rPr>
          <w:rFonts w:ascii="GHEA Grapalat" w:hAnsi="GHEA Grapalat" w:cs="Sylfaen"/>
          <w:sz w:val="20"/>
          <w:lang w:val="hy-AM"/>
        </w:rPr>
        <w:t>եխնիկական բնութագր</w:t>
      </w:r>
      <w:r w:rsidRPr="00E6597C">
        <w:rPr>
          <w:rFonts w:ascii="GHEA Grapalat" w:hAnsi="GHEA Grapalat"/>
          <w:sz w:val="20"/>
          <w:lang w:val="hy-AM"/>
        </w:rPr>
        <w:t>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70498E">
        <w:rPr>
          <w:rFonts w:ascii="GHEA Grapalat" w:hAnsi="GHEA Grapalat" w:cs="Sylfaen"/>
          <w:sz w:val="20"/>
          <w:lang w:val="hy-AM"/>
        </w:rPr>
        <w:t>:</w:t>
      </w:r>
      <w:r w:rsidRPr="0070498E">
        <w:rPr>
          <w:rFonts w:ascii="GHEA Grapalat" w:hAnsi="GHEA Grapalat" w:cs="Sylfaen"/>
          <w:sz w:val="20"/>
          <w:vertAlign w:val="superscript"/>
          <w:lang w:val="hy-AM"/>
        </w:rPr>
        <w:t>20</w:t>
      </w:r>
      <w:r w:rsidRPr="00E6597C">
        <w:rPr>
          <w:rStyle w:val="af6"/>
          <w:rFonts w:ascii="GHEA Grapalat" w:hAnsi="GHEA Grapalat" w:cs="Sylfaen"/>
          <w:color w:val="FFFFFF"/>
          <w:sz w:val="20"/>
          <w:lang w:val="hy-AM"/>
        </w:rPr>
        <w:footnoteReference w:id="18"/>
      </w:r>
      <w:r w:rsidRPr="0070498E">
        <w:rPr>
          <w:rFonts w:ascii="GHEA Grapalat" w:hAnsi="GHEA Grapalat"/>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5.3 Պայմանագրով նախատեսված ա</w:t>
      </w:r>
      <w:r w:rsidRPr="00E6597C">
        <w:rPr>
          <w:rFonts w:ascii="GHEA Grapalat" w:hAnsi="GHEA Grapalat" w:cs="Times Armenian"/>
          <w:sz w:val="20"/>
          <w:lang w:val="hy-AM"/>
        </w:rPr>
        <w:t>շխատանք</w:t>
      </w:r>
      <w:r w:rsidRPr="00E6597C">
        <w:rPr>
          <w:rFonts w:ascii="GHEA Grapalat" w:hAnsi="GHEA Grapalat" w:cs="Sylfaen"/>
          <w:sz w:val="20"/>
          <w:lang w:val="hy-AM"/>
        </w:rPr>
        <w:t xml:space="preserve">ի կատարման ժամկետը խախտելու դեպքում Կատարողից յուրաքանչյուր ուշացված </w:t>
      </w:r>
      <w:r w:rsidRPr="0070498E">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գանձվում է տույժ` կատարման ենթակա, սակայն չկատարված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գնի  0,05 (զրո ամբողջ հինգ հարյուրերրորդական) տոկոսի չափով։</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E6597C">
        <w:rPr>
          <w:rFonts w:ascii="GHEA Grapalat" w:hAnsi="GHEA Grapalat" w:cs="Times Armenian"/>
          <w:sz w:val="20"/>
          <w:lang w:val="hy-AM"/>
        </w:rPr>
        <w:t>աշխատանքը</w:t>
      </w:r>
      <w:r w:rsidRPr="00E6597C">
        <w:rPr>
          <w:rFonts w:ascii="GHEA Grapalat" w:hAnsi="GHEA Grapalat" w:cs="Sylfaen"/>
          <w:sz w:val="20"/>
          <w:lang w:val="hy-AM"/>
        </w:rPr>
        <w:t xml:space="preserve"> կատարելու արդյունքում Կատարողին վճարման ենթակա գումարների հետ։</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70498E">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D43703" w:rsidRPr="00E6597C" w:rsidRDefault="00D43703" w:rsidP="00D43703">
      <w:pPr>
        <w:ind w:firstLine="720"/>
        <w:jc w:val="both"/>
        <w:rPr>
          <w:rFonts w:ascii="GHEA Grapalat" w:hAnsi="GHEA Grapalat" w:cs="Sylfaen"/>
          <w:sz w:val="20"/>
          <w:lang w:val="hy-AM"/>
        </w:rPr>
      </w:pPr>
    </w:p>
    <w:p w:rsidR="00D43703" w:rsidRPr="00E6597C" w:rsidRDefault="00D43703" w:rsidP="00D43703">
      <w:pPr>
        <w:ind w:firstLine="720"/>
        <w:jc w:val="both"/>
        <w:rPr>
          <w:rFonts w:ascii="GHEA Grapalat" w:hAnsi="GHEA Grapalat" w:cs="Sylfaen"/>
          <w:sz w:val="20"/>
          <w:lang w:val="hy-AM"/>
        </w:rPr>
      </w:pPr>
    </w:p>
    <w:p w:rsidR="00D43703" w:rsidRPr="00E6597C" w:rsidRDefault="00D43703" w:rsidP="00D43703">
      <w:pPr>
        <w:ind w:firstLine="720"/>
        <w:jc w:val="both"/>
        <w:rPr>
          <w:rFonts w:ascii="GHEA Grapalat" w:hAnsi="GHEA Grapalat"/>
          <w:b/>
          <w:sz w:val="20"/>
          <w:lang w:val="hy-AM"/>
        </w:rPr>
      </w:pPr>
      <w:r w:rsidRPr="00E6597C">
        <w:rPr>
          <w:rFonts w:ascii="GHEA Grapalat" w:hAnsi="GHEA Grapalat" w:cs="Sylfaen"/>
          <w:b/>
          <w:sz w:val="20"/>
          <w:lang w:val="hy-AM"/>
        </w:rPr>
        <w:t>6. ԱՆՀԱՂԹԱՀԱՐԵԼԻ ՈՒԺԻ ԱԶԴԵՑՈՒԹՅՈՒՆ</w:t>
      </w:r>
      <w:r w:rsidRPr="00E6597C">
        <w:rPr>
          <w:rFonts w:ascii="GHEA Grapalat" w:hAnsi="GHEA Grapalat" w:cs="Sylfaen"/>
          <w:sz w:val="20"/>
          <w:lang w:val="hy-AM"/>
        </w:rPr>
        <w:t xml:space="preserve"> </w:t>
      </w:r>
      <w:r w:rsidRPr="00E6597C">
        <w:rPr>
          <w:rFonts w:ascii="GHEA Grapalat" w:hAnsi="GHEA Grapalat" w:cs="Times Armenian"/>
          <w:b/>
          <w:sz w:val="20"/>
          <w:lang w:val="hy-AM"/>
        </w:rPr>
        <w:t>(</w:t>
      </w:r>
      <w:r w:rsidRPr="00E6597C">
        <w:rPr>
          <w:rFonts w:ascii="GHEA Grapalat" w:hAnsi="GHEA Grapalat" w:cs="Sylfaen"/>
          <w:b/>
          <w:sz w:val="20"/>
          <w:lang w:val="hy-AM"/>
        </w:rPr>
        <w:t>ՖՈՐՍ</w:t>
      </w:r>
      <w:r w:rsidRPr="00E6597C">
        <w:rPr>
          <w:rFonts w:ascii="GHEA Grapalat" w:hAnsi="GHEA Grapalat" w:cs="Times Armenian"/>
          <w:b/>
          <w:sz w:val="20"/>
          <w:lang w:val="hy-AM"/>
        </w:rPr>
        <w:t>-</w:t>
      </w:r>
      <w:r w:rsidRPr="00E6597C">
        <w:rPr>
          <w:rFonts w:ascii="GHEA Grapalat" w:hAnsi="GHEA Grapalat" w:cs="Sylfaen"/>
          <w:b/>
          <w:sz w:val="20"/>
          <w:lang w:val="hy-AM"/>
        </w:rPr>
        <w:t>ՄԱԺՈՐ</w:t>
      </w:r>
      <w:r w:rsidRPr="00E6597C">
        <w:rPr>
          <w:rFonts w:ascii="GHEA Grapalat" w:hAnsi="GHEA Grapalat"/>
          <w:b/>
          <w:sz w:val="20"/>
          <w:lang w:val="hy-AM"/>
        </w:rPr>
        <w:t>)</w:t>
      </w:r>
    </w:p>
    <w:p w:rsidR="00D43703" w:rsidRPr="00E6597C" w:rsidRDefault="00D43703" w:rsidP="00D43703">
      <w:pPr>
        <w:ind w:firstLine="720"/>
        <w:jc w:val="both"/>
        <w:rPr>
          <w:rFonts w:ascii="GHEA Grapalat" w:hAnsi="GHEA Grapalat" w:cs="Sylfaen"/>
          <w:sz w:val="20"/>
          <w:lang w:val="hy-AM"/>
        </w:rPr>
      </w:pPr>
    </w:p>
    <w:p w:rsidR="00D43703" w:rsidRPr="00E6597C" w:rsidRDefault="00D43703" w:rsidP="00D43703">
      <w:pPr>
        <w:ind w:firstLine="709"/>
        <w:jc w:val="both"/>
        <w:rPr>
          <w:rFonts w:ascii="GHEA Grapalat" w:hAnsi="GHEA Grapalat"/>
          <w:sz w:val="20"/>
          <w:lang w:val="hy-AM"/>
        </w:rPr>
      </w:pP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Համաձայնագրերով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ամբողջությամբ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մասնակիորեն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չկատարելու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ազատվում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պատասխանատվությունից</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դա</w:t>
      </w:r>
      <w:r w:rsidRPr="00E6597C">
        <w:rPr>
          <w:rFonts w:ascii="GHEA Grapalat" w:hAnsi="GHEA Grapalat" w:cs="Times Armenian"/>
          <w:sz w:val="20"/>
          <w:lang w:val="hy-AM"/>
        </w:rPr>
        <w:t xml:space="preserve"> </w:t>
      </w:r>
      <w:r w:rsidRPr="00E6597C">
        <w:rPr>
          <w:rFonts w:ascii="GHEA Grapalat" w:hAnsi="GHEA Grapalat" w:cs="Sylfaen"/>
          <w:sz w:val="20"/>
          <w:lang w:val="hy-AM"/>
        </w:rPr>
        <w:t>եղել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անհաղթահարելի</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հետևանքով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ծագել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հետո</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կողմերը</w:t>
      </w:r>
      <w:r w:rsidRPr="00E6597C">
        <w:rPr>
          <w:rFonts w:ascii="GHEA Grapalat" w:hAnsi="GHEA Grapalat" w:cs="Times Armenian"/>
          <w:sz w:val="20"/>
          <w:lang w:val="hy-AM"/>
        </w:rPr>
        <w:t xml:space="preserve"> </w:t>
      </w:r>
      <w:r w:rsidRPr="00E6597C">
        <w:rPr>
          <w:rFonts w:ascii="GHEA Grapalat" w:hAnsi="GHEA Grapalat" w:cs="Sylfaen"/>
          <w:sz w:val="20"/>
          <w:lang w:val="hy-AM"/>
        </w:rPr>
        <w:t>չէին</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կանխատեսել</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կանխարգելել։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Այդպիսի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իրավիճակներ</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երկրաշարժը</w:t>
      </w:r>
      <w:r w:rsidRPr="00E6597C">
        <w:rPr>
          <w:rFonts w:ascii="GHEA Grapalat" w:hAnsi="GHEA Grapalat" w:cs="Times Armenian"/>
          <w:sz w:val="20"/>
          <w:lang w:val="hy-AM"/>
        </w:rPr>
        <w:t xml:space="preserve">, </w:t>
      </w:r>
      <w:r w:rsidRPr="00E6597C">
        <w:rPr>
          <w:rFonts w:ascii="GHEA Grapalat" w:hAnsi="GHEA Grapalat" w:cs="Sylfaen"/>
          <w:sz w:val="20"/>
          <w:lang w:val="hy-AM"/>
        </w:rPr>
        <w:t>ջրհեղեղը</w:t>
      </w:r>
      <w:r w:rsidRPr="00E6597C">
        <w:rPr>
          <w:rFonts w:ascii="GHEA Grapalat" w:hAnsi="GHEA Grapalat" w:cs="Times Armenian"/>
          <w:sz w:val="20"/>
          <w:lang w:val="hy-AM"/>
        </w:rPr>
        <w:t xml:space="preserve">, </w:t>
      </w:r>
      <w:r w:rsidRPr="00E6597C">
        <w:rPr>
          <w:rFonts w:ascii="GHEA Grapalat" w:hAnsi="GHEA Grapalat" w:cs="Sylfaen"/>
          <w:sz w:val="20"/>
          <w:lang w:val="hy-AM"/>
        </w:rPr>
        <w:t>հրդեհը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պատերազմը</w:t>
      </w:r>
      <w:r w:rsidRPr="00E6597C">
        <w:rPr>
          <w:rFonts w:ascii="GHEA Grapalat" w:hAnsi="GHEA Grapalat" w:cs="Times Armenian"/>
          <w:sz w:val="20"/>
          <w:lang w:val="hy-AM"/>
        </w:rPr>
        <w:t xml:space="preserve">, </w:t>
      </w:r>
      <w:r w:rsidRPr="00E6597C">
        <w:rPr>
          <w:rFonts w:ascii="GHEA Grapalat" w:hAnsi="GHEA Grapalat" w:cs="Sylfaen"/>
          <w:sz w:val="20"/>
          <w:lang w:val="hy-AM"/>
        </w:rPr>
        <w:t>ռազմական</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դրություն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հայտարարելը</w:t>
      </w:r>
      <w:r w:rsidRPr="00E6597C">
        <w:rPr>
          <w:rFonts w:ascii="GHEA Grapalat" w:hAnsi="GHEA Grapalat" w:cs="Times Armenian"/>
          <w:sz w:val="20"/>
          <w:lang w:val="hy-AM"/>
        </w:rPr>
        <w:t xml:space="preserve">, </w:t>
      </w:r>
      <w:r w:rsidRPr="00E6597C">
        <w:rPr>
          <w:rFonts w:ascii="GHEA Grapalat" w:hAnsi="GHEA Grapalat" w:cs="Sylfaen"/>
          <w:sz w:val="20"/>
          <w:lang w:val="hy-AM"/>
        </w:rPr>
        <w:t>քաղաքական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հուզումները</w:t>
      </w:r>
      <w:r w:rsidRPr="00E6597C">
        <w:rPr>
          <w:rFonts w:ascii="GHEA Grapalat" w:hAnsi="GHEA Grapalat"/>
          <w:sz w:val="20"/>
          <w:lang w:val="hy-AM"/>
        </w:rPr>
        <w:t xml:space="preserve">, </w:t>
      </w:r>
      <w:r w:rsidRPr="00E6597C">
        <w:rPr>
          <w:rFonts w:ascii="GHEA Grapalat" w:hAnsi="GHEA Grapalat" w:cs="Sylfaen"/>
          <w:sz w:val="20"/>
          <w:lang w:val="hy-AM"/>
        </w:rPr>
        <w:t>գործադուլները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հաղորդակցության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աշխատանքի</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դադարեցումը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պետական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մարմինների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ակտերը</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այլն</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անհնարին</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դարձնում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շարունակվում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3 (</w:t>
      </w:r>
      <w:r w:rsidRPr="00E6597C">
        <w:rPr>
          <w:rFonts w:ascii="GHEA Grapalat" w:hAnsi="GHEA Grapalat" w:cs="Sylfaen"/>
          <w:sz w:val="20"/>
          <w:lang w:val="hy-AM"/>
        </w:rPr>
        <w:t>երեք</w:t>
      </w:r>
      <w:r w:rsidRPr="00E6597C">
        <w:rPr>
          <w:rFonts w:ascii="GHEA Grapalat" w:hAnsi="GHEA Grapalat" w:cs="Times Armenian"/>
          <w:sz w:val="20"/>
          <w:lang w:val="hy-AM"/>
        </w:rPr>
        <w:t xml:space="preserve">) </w:t>
      </w:r>
      <w:r w:rsidRPr="00E6597C">
        <w:rPr>
          <w:rFonts w:ascii="GHEA Grapalat" w:hAnsi="GHEA Grapalat" w:cs="Sylfaen"/>
          <w:sz w:val="20"/>
          <w:lang w:val="hy-AM"/>
        </w:rPr>
        <w:t>ամսից</w:t>
      </w:r>
      <w:r w:rsidRPr="00E6597C">
        <w:rPr>
          <w:rFonts w:ascii="GHEA Grapalat" w:hAnsi="GHEA Grapalat" w:cs="Times Armenian"/>
          <w:sz w:val="20"/>
          <w:lang w:val="hy-AM"/>
        </w:rPr>
        <w:t xml:space="preserve"> </w:t>
      </w:r>
      <w:r w:rsidRPr="00E6597C">
        <w:rPr>
          <w:rFonts w:ascii="GHEA Grapalat" w:hAnsi="GHEA Grapalat" w:cs="Sylfaen"/>
          <w:sz w:val="20"/>
          <w:lang w:val="hy-AM"/>
        </w:rPr>
        <w:t>ավելի</w:t>
      </w:r>
      <w:r w:rsidRPr="00E6597C">
        <w:rPr>
          <w:rFonts w:ascii="GHEA Grapalat" w:hAnsi="GHEA Grapalat" w:cs="Times Armenian"/>
          <w:sz w:val="20"/>
          <w:lang w:val="hy-AM"/>
        </w:rPr>
        <w:t xml:space="preserve">, </w:t>
      </w:r>
      <w:r w:rsidRPr="00E6597C">
        <w:rPr>
          <w:rFonts w:ascii="GHEA Grapalat" w:hAnsi="GHEA Grapalat" w:cs="Sylfaen"/>
          <w:sz w:val="20"/>
          <w:lang w:val="hy-AM"/>
        </w:rPr>
        <w:t>ապա</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նախապես</w:t>
      </w:r>
      <w:r w:rsidRPr="00E6597C">
        <w:rPr>
          <w:rFonts w:ascii="GHEA Grapalat" w:hAnsi="GHEA Grapalat" w:cs="Times Armenian"/>
          <w:sz w:val="20"/>
          <w:lang w:val="hy-AM"/>
        </w:rPr>
        <w:t xml:space="preserve"> </w:t>
      </w:r>
      <w:r w:rsidRPr="00E6597C">
        <w:rPr>
          <w:rFonts w:ascii="GHEA Grapalat" w:hAnsi="GHEA Grapalat" w:cs="Sylfaen"/>
          <w:sz w:val="20"/>
          <w:lang w:val="hy-AM"/>
        </w:rPr>
        <w:t>տեղյակ</w:t>
      </w:r>
      <w:r w:rsidRPr="00E6597C">
        <w:rPr>
          <w:rFonts w:ascii="GHEA Grapalat" w:hAnsi="GHEA Grapalat" w:cs="Times Armenian"/>
          <w:sz w:val="20"/>
          <w:lang w:val="hy-AM"/>
        </w:rPr>
        <w:t xml:space="preserve"> </w:t>
      </w:r>
      <w:r w:rsidRPr="00E6597C">
        <w:rPr>
          <w:rFonts w:ascii="GHEA Grapalat" w:hAnsi="GHEA Grapalat" w:cs="Sylfaen"/>
          <w:sz w:val="20"/>
          <w:lang w:val="hy-AM"/>
        </w:rPr>
        <w:t>պահելով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w:t>
      </w:r>
    </w:p>
    <w:p w:rsidR="00D43703" w:rsidRPr="00E6597C" w:rsidRDefault="00D43703" w:rsidP="00D43703">
      <w:pPr>
        <w:ind w:firstLine="720"/>
        <w:jc w:val="both"/>
        <w:rPr>
          <w:rFonts w:ascii="GHEA Grapalat" w:hAnsi="GHEA Grapalat" w:cs="Sylfaen"/>
          <w:sz w:val="20"/>
          <w:lang w:val="hy-AM"/>
        </w:rPr>
      </w:pPr>
    </w:p>
    <w:p w:rsidR="00D43703" w:rsidRPr="00E6597C" w:rsidRDefault="00D43703" w:rsidP="00D43703">
      <w:pPr>
        <w:ind w:firstLine="720"/>
        <w:jc w:val="both"/>
        <w:rPr>
          <w:rFonts w:ascii="GHEA Grapalat" w:hAnsi="GHEA Grapalat" w:cs="Sylfaen"/>
          <w:b/>
          <w:sz w:val="20"/>
          <w:lang w:val="hy-AM"/>
        </w:rPr>
      </w:pPr>
      <w:r w:rsidRPr="00E6597C">
        <w:rPr>
          <w:rFonts w:ascii="GHEA Grapalat" w:hAnsi="GHEA Grapalat" w:cs="Sylfaen"/>
          <w:b/>
          <w:sz w:val="20"/>
          <w:lang w:val="hy-AM"/>
        </w:rPr>
        <w:t>7. ԱՅԼ ՊԱՅՄԱՆՆԵՐ</w:t>
      </w:r>
    </w:p>
    <w:p w:rsidR="00D43703" w:rsidRPr="00E6597C" w:rsidRDefault="00D43703" w:rsidP="00D43703">
      <w:pPr>
        <w:ind w:firstLine="720"/>
        <w:jc w:val="both"/>
        <w:rPr>
          <w:rFonts w:ascii="GHEA Grapalat" w:hAnsi="GHEA Grapalat" w:cs="Sylfaen"/>
          <w:b/>
          <w:sz w:val="20"/>
          <w:lang w:val="hy-AM"/>
        </w:rPr>
      </w:pPr>
    </w:p>
    <w:p w:rsidR="00D43703" w:rsidRPr="00E6597C" w:rsidRDefault="00D43703" w:rsidP="00D43703">
      <w:pPr>
        <w:ind w:firstLine="709"/>
        <w:jc w:val="both"/>
        <w:rPr>
          <w:rFonts w:ascii="GHEA Grapalat" w:hAnsi="GHEA Grapalat"/>
          <w:sz w:val="20"/>
          <w:lang w:val="hy-AM"/>
        </w:rPr>
      </w:pPr>
      <w:r w:rsidRPr="00E6597C">
        <w:rPr>
          <w:rFonts w:ascii="GHEA Grapalat" w:hAnsi="GHEA Grapalat"/>
          <w:sz w:val="20"/>
          <w:lang w:val="hy-AM"/>
        </w:rPr>
        <w:t xml:space="preserve">7.1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պայմանագիրն</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մեջ</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մտնում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ստորագրման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պահից և գործում է մինչև</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 սույն 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ստանձնած</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ողջ</w:t>
      </w:r>
      <w:r w:rsidRPr="00E6597C">
        <w:rPr>
          <w:rFonts w:ascii="GHEA Grapalat" w:hAnsi="GHEA Grapalat" w:cs="Times Armenian"/>
          <w:sz w:val="20"/>
          <w:lang w:val="hy-AM"/>
        </w:rPr>
        <w:t xml:space="preserve"> </w:t>
      </w:r>
      <w:r w:rsidRPr="00E6597C">
        <w:rPr>
          <w:rFonts w:ascii="GHEA Grapalat" w:hAnsi="GHEA Grapalat" w:cs="Sylfaen"/>
          <w:sz w:val="20"/>
          <w:lang w:val="hy-AM"/>
        </w:rPr>
        <w:t>ծավալով</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w:t>
      </w:r>
      <w:r w:rsidRPr="00E6597C">
        <w:rPr>
          <w:rFonts w:ascii="GHEA Grapalat" w:hAnsi="GHEA Grapalat"/>
          <w:sz w:val="20"/>
          <w:lang w:val="hy-AM"/>
        </w:rPr>
        <w:t xml:space="preserve"> </w:t>
      </w:r>
    </w:p>
    <w:p w:rsidR="00D43703" w:rsidRPr="0070498E" w:rsidRDefault="00D43703" w:rsidP="00D43703">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70498E">
        <w:rPr>
          <w:rFonts w:ascii="GHEA Grapalat" w:hAnsi="GHEA Grapalat" w:cs="Sylfaen"/>
          <w:sz w:val="20"/>
          <w:lang w:val="hy-AM"/>
        </w:rPr>
        <w:t>:</w:t>
      </w:r>
      <w:r w:rsidRPr="0070498E">
        <w:rPr>
          <w:rFonts w:ascii="GHEA Grapalat" w:hAnsi="GHEA Grapalat" w:cs="Sylfaen"/>
          <w:sz w:val="20"/>
          <w:vertAlign w:val="superscript"/>
          <w:lang w:val="hy-AM"/>
        </w:rPr>
        <w:t>21</w:t>
      </w:r>
      <w:r w:rsidRPr="00E6597C">
        <w:rPr>
          <w:rStyle w:val="af6"/>
          <w:rFonts w:ascii="GHEA Grapalat" w:hAnsi="GHEA Grapalat" w:cs="Sylfaen"/>
          <w:color w:val="FFFFFF"/>
          <w:sz w:val="20"/>
          <w:lang w:val="hy-AM"/>
        </w:rPr>
        <w:footnoteReference w:id="19"/>
      </w:r>
    </w:p>
    <w:p w:rsidR="00D43703" w:rsidRPr="00E6597C" w:rsidRDefault="00D43703" w:rsidP="00D43703">
      <w:pPr>
        <w:ind w:firstLine="709"/>
        <w:jc w:val="both"/>
        <w:rPr>
          <w:rFonts w:ascii="GHEA Grapalat" w:hAnsi="GHEA Grapalat"/>
          <w:sz w:val="20"/>
          <w:lang w:val="hy-AM"/>
        </w:rPr>
      </w:pPr>
      <w:r w:rsidRPr="00E6597C">
        <w:rPr>
          <w:rFonts w:ascii="GHEA Grapalat" w:hAnsi="GHEA Grapalat"/>
          <w:sz w:val="20"/>
          <w:lang w:val="hy-AM"/>
        </w:rPr>
        <w:t>7.2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հակընդդեմ</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հաշվանցով</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կնիքով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հաստատված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փոխանցվել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անձի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պարտապան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w:t>
      </w:r>
      <w:r w:rsidRPr="00E6597C">
        <w:rPr>
          <w:rFonts w:ascii="GHEA Grapalat" w:hAnsi="GHEA Grapalat"/>
          <w:sz w:val="20"/>
          <w:lang w:val="hy-AM"/>
        </w:rPr>
        <w:t xml:space="preserve"> </w:t>
      </w:r>
    </w:p>
    <w:p w:rsidR="00D43703" w:rsidRPr="00E6597C" w:rsidRDefault="00D43703" w:rsidP="00D43703">
      <w:pPr>
        <w:tabs>
          <w:tab w:val="left" w:pos="720"/>
        </w:tabs>
        <w:jc w:val="both"/>
        <w:rPr>
          <w:rFonts w:ascii="GHEA Grapalat" w:hAnsi="GHEA Grapalat"/>
          <w:sz w:val="20"/>
          <w:lang w:val="hy-AM"/>
        </w:rPr>
      </w:pPr>
      <w:r w:rsidRPr="00E6597C">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Pr="0070498E">
        <w:rPr>
          <w:rFonts w:ascii="GHEA Grapalat" w:hAnsi="GHEA Grapalat"/>
          <w:sz w:val="20"/>
          <w:lang w:val="hy-AM"/>
        </w:rPr>
        <w:t>մ է</w:t>
      </w:r>
      <w:r w:rsidRPr="00E6597C">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43703" w:rsidRPr="00E6597C" w:rsidRDefault="00D43703" w:rsidP="00D43703">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D43703" w:rsidRPr="00E6597C" w:rsidRDefault="00D43703" w:rsidP="00D43703">
      <w:pPr>
        <w:ind w:firstLine="709"/>
        <w:jc w:val="both"/>
        <w:rPr>
          <w:rFonts w:ascii="GHEA Grapalat" w:hAnsi="GHEA Grapalat"/>
          <w:sz w:val="20"/>
          <w:lang w:val="hy-AM"/>
        </w:rPr>
      </w:pPr>
      <w:r w:rsidRPr="00E6597C">
        <w:rPr>
          <w:rFonts w:ascii="GHEA Grapalat" w:hAnsi="GHEA Grapalat"/>
          <w:sz w:val="20"/>
          <w:lang w:val="hy-AM"/>
        </w:rPr>
        <w:t>7.5 Պ</w:t>
      </w:r>
      <w:r w:rsidRPr="00E6597C">
        <w:rPr>
          <w:rFonts w:ascii="GHEA Grapalat" w:hAnsi="GHEA Grapalat" w:cs="Sylfaen"/>
          <w:sz w:val="20"/>
          <w:lang w:val="hy-AM"/>
        </w:rPr>
        <w:t>այմանագրում</w:t>
      </w:r>
      <w:r w:rsidRPr="00E6597C">
        <w:rPr>
          <w:rFonts w:ascii="GHEA Grapalat" w:hAnsi="GHEA Grapalat" w:cs="Times Armenian"/>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լրացումներ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միայն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փոխադարձ</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համաձայնագիր</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կհանդիսանա</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sz w:val="20"/>
          <w:lang w:val="hy-AM"/>
        </w:rPr>
        <w:t>։</w:t>
      </w:r>
    </w:p>
    <w:p w:rsidR="00D43703" w:rsidRPr="00E6597C" w:rsidRDefault="00D43703" w:rsidP="00D43703">
      <w:pPr>
        <w:jc w:val="both"/>
        <w:rPr>
          <w:rFonts w:ascii="GHEA Grapalat" w:hAnsi="GHEA Grapalat"/>
          <w:sz w:val="20"/>
          <w:lang w:val="hy-AM"/>
        </w:rPr>
      </w:pPr>
      <w:r w:rsidRPr="00E6597C">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E6597C">
        <w:rPr>
          <w:rFonts w:ascii="GHEA Grapalat" w:hAnsi="GHEA Grapalat" w:cs="Times Armenian"/>
          <w:sz w:val="20"/>
          <w:lang w:val="hy-AM"/>
        </w:rPr>
        <w:t>շխատանք</w:t>
      </w:r>
      <w:r w:rsidRPr="00E6597C">
        <w:rPr>
          <w:rFonts w:ascii="GHEA Grapalat" w:hAnsi="GHEA Grapalat"/>
          <w:sz w:val="20"/>
          <w:lang w:val="hy-AM"/>
        </w:rPr>
        <w:t xml:space="preserve">ի ծավալների կամ </w:t>
      </w:r>
      <w:r w:rsidRPr="00E6597C">
        <w:rPr>
          <w:rFonts w:ascii="GHEA Grapalat" w:hAnsi="GHEA Grapalat" w:cs="Sylfaen"/>
          <w:sz w:val="20"/>
          <w:lang w:val="hy-AM"/>
        </w:rPr>
        <w:t xml:space="preserve">ձեռք բերվող աշխատանքի միավորի գնի </w:t>
      </w:r>
      <w:r w:rsidRPr="00E6597C">
        <w:rPr>
          <w:rFonts w:ascii="GHEA Grapalat" w:hAnsi="GHEA Grapalat" w:cs="Times Armenian"/>
          <w:sz w:val="20"/>
          <w:lang w:val="hy-AM"/>
        </w:rPr>
        <w:t xml:space="preserve"> </w:t>
      </w:r>
      <w:r w:rsidRPr="00E6597C">
        <w:rPr>
          <w:rFonts w:ascii="GHEA Grapalat" w:hAnsi="GHEA Grapalat"/>
          <w:sz w:val="20"/>
          <w:lang w:val="hy-AM"/>
        </w:rPr>
        <w:t>կամ պայմանագրի գնի արհեստական փոփոխման։</w:t>
      </w:r>
    </w:p>
    <w:p w:rsidR="00D43703" w:rsidRPr="00E6597C" w:rsidRDefault="00D43703" w:rsidP="00D43703">
      <w:pPr>
        <w:tabs>
          <w:tab w:val="left" w:pos="1276"/>
        </w:tabs>
        <w:ind w:firstLine="720"/>
        <w:jc w:val="both"/>
        <w:rPr>
          <w:rFonts w:ascii="GHEA Grapalat" w:hAnsi="GHEA Grapalat" w:cs="Times Armenian"/>
          <w:sz w:val="20"/>
          <w:lang w:val="hy-AM"/>
        </w:rPr>
      </w:pPr>
      <w:r w:rsidRPr="00E6597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43703" w:rsidRPr="00E6597C" w:rsidRDefault="00D43703" w:rsidP="00D43703">
      <w:pPr>
        <w:tabs>
          <w:tab w:val="left" w:pos="1276"/>
        </w:tabs>
        <w:ind w:firstLine="720"/>
        <w:jc w:val="both"/>
        <w:rPr>
          <w:rFonts w:ascii="GHEA Grapalat" w:hAnsi="GHEA Grapalat"/>
          <w:sz w:val="20"/>
          <w:lang w:val="hy-AM"/>
        </w:rPr>
      </w:pPr>
      <w:r w:rsidRPr="00E6597C">
        <w:rPr>
          <w:rFonts w:ascii="GHEA Grapalat" w:hAnsi="GHEA Grapalat"/>
          <w:sz w:val="20"/>
          <w:lang w:val="pt-BR"/>
        </w:rPr>
        <w:t>7.6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ենթակապալի պայմանագիր կնքելու միջոցով.</w:t>
      </w:r>
    </w:p>
    <w:p w:rsidR="00D43703" w:rsidRPr="00E6597C" w:rsidRDefault="00D43703" w:rsidP="00D43703">
      <w:pPr>
        <w:tabs>
          <w:tab w:val="left" w:pos="1276"/>
        </w:tabs>
        <w:ind w:firstLine="720"/>
        <w:jc w:val="both"/>
        <w:rPr>
          <w:rFonts w:ascii="GHEA Grapalat" w:hAnsi="GHEA Grapalat"/>
          <w:sz w:val="20"/>
          <w:lang w:val="pt-BR"/>
        </w:rPr>
      </w:pPr>
      <w:r w:rsidRPr="00E6597C">
        <w:rPr>
          <w:rFonts w:ascii="GHEA Grapalat" w:hAnsi="GHEA Grapalat"/>
          <w:sz w:val="20"/>
          <w:lang w:val="hy-AM"/>
        </w:rPr>
        <w:t>1)</w:t>
      </w:r>
      <w:r w:rsidRPr="00E6597C">
        <w:rPr>
          <w:rFonts w:ascii="GHEA Grapalat" w:hAnsi="GHEA Grapalat"/>
          <w:sz w:val="20"/>
          <w:lang w:val="pt-BR"/>
        </w:rPr>
        <w:t xml:space="preserve"> </w:t>
      </w:r>
      <w:r w:rsidRPr="00E6597C">
        <w:rPr>
          <w:rFonts w:ascii="GHEA Grapalat" w:hAnsi="GHEA Grapalat"/>
          <w:sz w:val="20"/>
          <w:lang w:val="hy-AM"/>
        </w:rPr>
        <w:t>Կատարողը</w:t>
      </w:r>
      <w:r w:rsidRPr="00E6597C">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rsidR="00D43703" w:rsidRPr="00E6597C" w:rsidRDefault="00D43703" w:rsidP="00D43703">
      <w:pPr>
        <w:tabs>
          <w:tab w:val="left" w:pos="1276"/>
        </w:tabs>
        <w:ind w:firstLine="720"/>
        <w:jc w:val="both"/>
        <w:rPr>
          <w:rFonts w:ascii="GHEA Grapalat" w:hAnsi="GHEA Grapalat"/>
          <w:sz w:val="20"/>
          <w:lang w:val="pt-BR"/>
        </w:rPr>
      </w:pPr>
      <w:r w:rsidRPr="00E6597C">
        <w:rPr>
          <w:rFonts w:ascii="GHEA Grapalat" w:hAnsi="GHEA Grapalat"/>
          <w:sz w:val="20"/>
          <w:lang w:val="pt-BR"/>
        </w:rPr>
        <w:t xml:space="preserve">2) պայմանագրի կատարման ընթացքում ենթակապալառուի փոփոխման դեպքում </w:t>
      </w:r>
      <w:r w:rsidRPr="00E6597C">
        <w:rPr>
          <w:rFonts w:ascii="GHEA Grapalat" w:hAnsi="GHEA Grapalat"/>
          <w:sz w:val="20"/>
          <w:lang w:val="hy-AM"/>
        </w:rPr>
        <w:t>Կատարող</w:t>
      </w:r>
      <w:r w:rsidRPr="00E6597C">
        <w:rPr>
          <w:rFonts w:ascii="GHEA Grapalat" w:hAnsi="GHEA Grapalat"/>
          <w:sz w:val="20"/>
          <w:lang w:val="pt-BR"/>
        </w:rPr>
        <w:t xml:space="preserve">ը գրավոր տեղեկացնում է </w:t>
      </w:r>
      <w:r w:rsidRPr="00E6597C">
        <w:rPr>
          <w:rFonts w:ascii="GHEA Grapalat" w:hAnsi="GHEA Grapalat"/>
          <w:sz w:val="20"/>
          <w:lang w:val="hy-AM"/>
        </w:rPr>
        <w:t>Պ</w:t>
      </w:r>
      <w:r w:rsidRPr="00E6597C">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sidRPr="00E6597C">
        <w:rPr>
          <w:rStyle w:val="af6"/>
          <w:rFonts w:ascii="GHEA Grapalat" w:hAnsi="GHEA Grapalat"/>
          <w:color w:val="FFFFFF"/>
          <w:sz w:val="20"/>
          <w:lang w:val="pt-BR"/>
        </w:rPr>
        <w:footnoteReference w:id="20"/>
      </w:r>
    </w:p>
    <w:p w:rsidR="00D43703" w:rsidRPr="00E6597C" w:rsidRDefault="00D43703" w:rsidP="00D43703">
      <w:pPr>
        <w:tabs>
          <w:tab w:val="left" w:pos="1276"/>
        </w:tabs>
        <w:ind w:firstLine="720"/>
        <w:jc w:val="both"/>
        <w:rPr>
          <w:rFonts w:ascii="GHEA Grapalat" w:hAnsi="GHEA Grapalat"/>
          <w:sz w:val="20"/>
          <w:lang w:val="pt-BR"/>
        </w:rPr>
      </w:pPr>
      <w:r w:rsidRPr="00E6597C">
        <w:rPr>
          <w:rFonts w:ascii="GHEA Grapalat" w:hAnsi="GHEA Grapalat"/>
          <w:sz w:val="20"/>
          <w:lang w:val="pt-BR"/>
        </w:rPr>
        <w:t>7.7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E6597C">
        <w:rPr>
          <w:rStyle w:val="af6"/>
          <w:rFonts w:ascii="GHEA Grapalat" w:hAnsi="GHEA Grapalat"/>
          <w:color w:val="FFFFFF"/>
          <w:sz w:val="20"/>
          <w:lang w:val="pt-BR"/>
        </w:rPr>
        <w:footnoteReference w:id="21"/>
      </w:r>
    </w:p>
    <w:p w:rsidR="00D43703" w:rsidRPr="00E6597C" w:rsidRDefault="00D43703" w:rsidP="00D43703">
      <w:pPr>
        <w:tabs>
          <w:tab w:val="left" w:pos="1276"/>
        </w:tabs>
        <w:ind w:firstLine="720"/>
        <w:jc w:val="both"/>
        <w:rPr>
          <w:rFonts w:ascii="GHEA Grapalat" w:hAnsi="GHEA Grapalat" w:cs="Sylfaen"/>
          <w:sz w:val="20"/>
          <w:lang w:val="pt-BR"/>
        </w:rPr>
      </w:pPr>
      <w:r w:rsidRPr="00E6597C">
        <w:rPr>
          <w:rFonts w:ascii="GHEA Grapalat" w:hAnsi="GHEA Grapalat" w:cs="Times Armenian"/>
          <w:sz w:val="20"/>
          <w:lang w:val="pt-BR"/>
        </w:rPr>
        <w:t xml:space="preserve">7.8 </w:t>
      </w:r>
      <w:r w:rsidRPr="00E6597C">
        <w:rPr>
          <w:rFonts w:ascii="GHEA Grapalat" w:hAnsi="GHEA Grapalat" w:cs="Times Armenian"/>
          <w:sz w:val="20"/>
          <w:lang w:val="hy-AM"/>
        </w:rPr>
        <w:t xml:space="preserve">Աշխատանքի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մինչև</w:t>
      </w:r>
      <w:r w:rsidRPr="00E6597C">
        <w:rPr>
          <w:rFonts w:ascii="GHEA Grapalat" w:hAnsi="GHEA Grapalat" w:cs="Times Armenian"/>
          <w:sz w:val="20"/>
          <w:lang w:val="hy-AM"/>
        </w:rPr>
        <w:t xml:space="preserve"> պայմանագրով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լրանալը</w:t>
      </w:r>
      <w:r w:rsidRPr="00E6597C">
        <w:rPr>
          <w:rFonts w:ascii="GHEA Grapalat" w:hAnsi="GHEA Grapalat" w:cs="Sylfaen"/>
          <w:sz w:val="20"/>
          <w:lang w:val="pt-BR"/>
        </w:rPr>
        <w:t>`</w:t>
      </w:r>
      <w:r w:rsidRPr="00E6597C">
        <w:rPr>
          <w:rFonts w:ascii="GHEA Grapalat" w:hAnsi="GHEA Grapalat" w:cs="Times Armenian"/>
          <w:sz w:val="20"/>
          <w:lang w:val="hy-AM"/>
        </w:rPr>
        <w:t xml:space="preserve"> </w:t>
      </w:r>
      <w:r w:rsidRPr="00E6597C">
        <w:rPr>
          <w:rFonts w:ascii="GHEA Grapalat" w:hAnsi="GHEA Grapalat" w:cs="Times Armenian"/>
          <w:sz w:val="20"/>
        </w:rPr>
        <w:t>Կատարող</w:t>
      </w:r>
      <w:r w:rsidRPr="00E6597C">
        <w:rPr>
          <w:rFonts w:ascii="GHEA Grapalat" w:hAnsi="GHEA Grapalat" w:cs="Sylfaen"/>
          <w:sz w:val="20"/>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առաջարկության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առկայության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պայմանով</w:t>
      </w:r>
      <w:r w:rsidRPr="00E6597C">
        <w:rPr>
          <w:rFonts w:ascii="GHEA Grapalat" w:hAnsi="GHEA Grapalat" w:cs="Times Armenian"/>
          <w:sz w:val="20"/>
          <w:lang w:val="hy-AM"/>
        </w:rPr>
        <w:t xml:space="preserve">, </w:t>
      </w:r>
      <w:r w:rsidRPr="00E6597C">
        <w:rPr>
          <w:rFonts w:ascii="GHEA Grapalat" w:hAnsi="GHEA Grapalat" w:cs="Sylfaen"/>
          <w:sz w:val="20"/>
          <w:lang w:val="hy-AM"/>
        </w:rPr>
        <w:t>որ</w:t>
      </w:r>
      <w:r w:rsidRPr="00E6597C">
        <w:rPr>
          <w:rFonts w:ascii="GHEA Grapalat" w:hAnsi="GHEA Grapalat"/>
          <w:sz w:val="20"/>
          <w:lang w:val="hy-AM"/>
        </w:rPr>
        <w:t xml:space="preserve"> Պատվիրատուի</w:t>
      </w:r>
      <w:r w:rsidRPr="00E6597C">
        <w:rPr>
          <w:rFonts w:ascii="GHEA Grapalat" w:hAnsi="GHEA Grapalat" w:cs="Times Armenian"/>
          <w:sz w:val="20"/>
          <w:lang w:val="hy-AM"/>
        </w:rPr>
        <w:t xml:space="preserve"> </w:t>
      </w:r>
      <w:r w:rsidRPr="00E6597C">
        <w:rPr>
          <w:rFonts w:ascii="GHEA Grapalat" w:hAnsi="GHEA Grapalat" w:cs="Sylfaen"/>
          <w:sz w:val="20"/>
          <w:lang w:val="hy-AM"/>
        </w:rPr>
        <w:t>մոտ</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վերացել</w:t>
      </w:r>
      <w:r w:rsidRPr="00E6597C">
        <w:rPr>
          <w:rFonts w:ascii="GHEA Grapalat" w:hAnsi="GHEA Grapalat" w:cs="Times Armenian"/>
          <w:sz w:val="20"/>
          <w:lang w:val="hy-AM"/>
        </w:rPr>
        <w:t xml:space="preserve"> </w:t>
      </w:r>
      <w:r w:rsidRPr="00E6597C">
        <w:rPr>
          <w:rFonts w:ascii="GHEA Grapalat" w:hAnsi="GHEA Grapalat" w:cs="Sylfaen"/>
          <w:sz w:val="20"/>
        </w:rPr>
        <w:t>աշխատանք</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օգտագործման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պահանջը</w:t>
      </w:r>
      <w:r w:rsidRPr="0070498E">
        <w:rPr>
          <w:rFonts w:ascii="GHEA Grapalat" w:hAnsi="GHEA Grapalat" w:cs="Sylfaen"/>
          <w:sz w:val="20"/>
          <w:lang w:val="pt-BR"/>
        </w:rPr>
        <w:t xml:space="preserve">, </w:t>
      </w:r>
      <w:r w:rsidRPr="00E6597C">
        <w:rPr>
          <w:rFonts w:ascii="GHEA Grapalat" w:hAnsi="GHEA Grapalat" w:cs="Sylfaen"/>
          <w:sz w:val="20"/>
        </w:rPr>
        <w:t>իսկ</w:t>
      </w:r>
      <w:r w:rsidRPr="0070498E">
        <w:rPr>
          <w:rFonts w:ascii="GHEA Grapalat" w:hAnsi="GHEA Grapalat" w:cs="Sylfaen"/>
          <w:sz w:val="20"/>
          <w:lang w:val="pt-BR"/>
        </w:rPr>
        <w:t xml:space="preserve"> </w:t>
      </w:r>
      <w:r w:rsidRPr="00E6597C">
        <w:rPr>
          <w:rFonts w:ascii="GHEA Grapalat" w:hAnsi="GHEA Grapalat" w:cs="Sylfaen"/>
          <w:sz w:val="20"/>
        </w:rPr>
        <w:t>Կատարողի</w:t>
      </w:r>
      <w:r w:rsidRPr="0070498E">
        <w:rPr>
          <w:rFonts w:ascii="GHEA Grapalat" w:hAnsi="GHEA Grapalat" w:cs="Sylfaen"/>
          <w:sz w:val="20"/>
          <w:lang w:val="pt-BR"/>
        </w:rPr>
        <w:t xml:space="preserve"> </w:t>
      </w:r>
      <w:r w:rsidRPr="00E6597C">
        <w:rPr>
          <w:rFonts w:ascii="GHEA Grapalat" w:hAnsi="GHEA Grapalat" w:cs="Sylfaen"/>
          <w:sz w:val="20"/>
        </w:rPr>
        <w:t>առաջարկությունը</w:t>
      </w:r>
      <w:r w:rsidRPr="0070498E">
        <w:rPr>
          <w:rFonts w:ascii="GHEA Grapalat" w:hAnsi="GHEA Grapalat" w:cs="Sylfaen"/>
          <w:sz w:val="20"/>
          <w:lang w:val="pt-BR"/>
        </w:rPr>
        <w:t xml:space="preserve"> </w:t>
      </w:r>
      <w:r w:rsidRPr="00E6597C">
        <w:rPr>
          <w:rFonts w:ascii="GHEA Grapalat" w:hAnsi="GHEA Grapalat" w:cs="Sylfaen"/>
          <w:sz w:val="20"/>
        </w:rPr>
        <w:t>ներկայացվել</w:t>
      </w:r>
      <w:r w:rsidRPr="0070498E">
        <w:rPr>
          <w:rFonts w:ascii="GHEA Grapalat" w:hAnsi="GHEA Grapalat" w:cs="Sylfaen"/>
          <w:sz w:val="20"/>
          <w:lang w:val="pt-BR"/>
        </w:rPr>
        <w:t xml:space="preserve"> </w:t>
      </w:r>
      <w:r w:rsidRPr="00E6597C">
        <w:rPr>
          <w:rFonts w:ascii="GHEA Grapalat" w:hAnsi="GHEA Grapalat" w:cs="Sylfaen"/>
          <w:sz w:val="20"/>
        </w:rPr>
        <w:t>է</w:t>
      </w:r>
      <w:r w:rsidRPr="0070498E">
        <w:rPr>
          <w:rFonts w:ascii="GHEA Grapalat" w:hAnsi="GHEA Grapalat" w:cs="Sylfaen"/>
          <w:sz w:val="20"/>
          <w:lang w:val="pt-BR"/>
        </w:rPr>
        <w:t xml:space="preserve"> </w:t>
      </w:r>
      <w:r w:rsidRPr="00E6597C">
        <w:rPr>
          <w:rFonts w:ascii="GHEA Grapalat" w:hAnsi="GHEA Grapalat" w:cs="Sylfaen"/>
          <w:sz w:val="20"/>
        </w:rPr>
        <w:t>ոչ</w:t>
      </w:r>
      <w:r w:rsidRPr="0070498E">
        <w:rPr>
          <w:rFonts w:ascii="GHEA Grapalat" w:hAnsi="GHEA Grapalat" w:cs="Sylfaen"/>
          <w:sz w:val="20"/>
          <w:lang w:val="pt-BR"/>
        </w:rPr>
        <w:t xml:space="preserve"> </w:t>
      </w:r>
      <w:r w:rsidRPr="00E6597C">
        <w:rPr>
          <w:rFonts w:ascii="GHEA Grapalat" w:hAnsi="GHEA Grapalat" w:cs="Sylfaen"/>
          <w:sz w:val="20"/>
        </w:rPr>
        <w:t>ուշ</w:t>
      </w:r>
      <w:r w:rsidRPr="0070498E">
        <w:rPr>
          <w:rFonts w:ascii="GHEA Grapalat" w:hAnsi="GHEA Grapalat" w:cs="Sylfaen"/>
          <w:sz w:val="20"/>
          <w:lang w:val="pt-BR"/>
        </w:rPr>
        <w:t xml:space="preserve">, </w:t>
      </w:r>
      <w:r w:rsidRPr="00E6597C">
        <w:rPr>
          <w:rFonts w:ascii="GHEA Grapalat" w:hAnsi="GHEA Grapalat" w:cs="Sylfaen"/>
          <w:sz w:val="20"/>
        </w:rPr>
        <w:t>քան</w:t>
      </w:r>
      <w:r w:rsidRPr="0070498E">
        <w:rPr>
          <w:rFonts w:ascii="GHEA Grapalat" w:hAnsi="GHEA Grapalat" w:cs="Sylfaen"/>
          <w:sz w:val="20"/>
          <w:lang w:val="pt-BR"/>
        </w:rPr>
        <w:t xml:space="preserve"> </w:t>
      </w:r>
      <w:r w:rsidRPr="00E6597C">
        <w:rPr>
          <w:rFonts w:ascii="GHEA Grapalat" w:hAnsi="GHEA Grapalat" w:cs="Sylfaen"/>
          <w:sz w:val="20"/>
        </w:rPr>
        <w:t>պայմանագրով</w:t>
      </w:r>
      <w:r w:rsidRPr="0070498E">
        <w:rPr>
          <w:rFonts w:ascii="GHEA Grapalat" w:hAnsi="GHEA Grapalat" w:cs="Sylfaen"/>
          <w:sz w:val="20"/>
          <w:lang w:val="pt-BR"/>
        </w:rPr>
        <w:t xml:space="preserve"> </w:t>
      </w:r>
      <w:r w:rsidRPr="00E6597C">
        <w:rPr>
          <w:rFonts w:ascii="GHEA Grapalat" w:hAnsi="GHEA Grapalat" w:cs="Sylfaen"/>
          <w:sz w:val="20"/>
        </w:rPr>
        <w:t>ի</w:t>
      </w:r>
      <w:r w:rsidRPr="0070498E">
        <w:rPr>
          <w:rFonts w:ascii="GHEA Grapalat" w:hAnsi="GHEA Grapalat" w:cs="Sylfaen"/>
          <w:sz w:val="20"/>
          <w:lang w:val="pt-BR"/>
        </w:rPr>
        <w:t xml:space="preserve"> </w:t>
      </w:r>
      <w:r w:rsidRPr="00E6597C">
        <w:rPr>
          <w:rFonts w:ascii="GHEA Grapalat" w:hAnsi="GHEA Grapalat" w:cs="Sylfaen"/>
          <w:sz w:val="20"/>
        </w:rPr>
        <w:t>սկզբանե</w:t>
      </w:r>
      <w:r w:rsidRPr="0070498E">
        <w:rPr>
          <w:rFonts w:ascii="GHEA Grapalat" w:hAnsi="GHEA Grapalat" w:cs="Sylfaen"/>
          <w:sz w:val="20"/>
          <w:lang w:val="pt-BR"/>
        </w:rPr>
        <w:t xml:space="preserve"> </w:t>
      </w:r>
      <w:r w:rsidRPr="00E6597C">
        <w:rPr>
          <w:rFonts w:ascii="GHEA Grapalat" w:hAnsi="GHEA Grapalat" w:cs="Sylfaen"/>
          <w:sz w:val="20"/>
        </w:rPr>
        <w:t>աշխատանքների</w:t>
      </w:r>
      <w:r w:rsidRPr="0070498E">
        <w:rPr>
          <w:rFonts w:ascii="GHEA Grapalat" w:hAnsi="GHEA Grapalat" w:cs="Sylfaen"/>
          <w:sz w:val="20"/>
          <w:lang w:val="pt-BR"/>
        </w:rPr>
        <w:t xml:space="preserve"> </w:t>
      </w:r>
      <w:r w:rsidRPr="00E6597C">
        <w:rPr>
          <w:rFonts w:ascii="GHEA Grapalat" w:hAnsi="GHEA Grapalat" w:cs="Sylfaen"/>
          <w:sz w:val="20"/>
        </w:rPr>
        <w:t>կատարման</w:t>
      </w:r>
      <w:r w:rsidRPr="0070498E">
        <w:rPr>
          <w:rFonts w:ascii="GHEA Grapalat" w:hAnsi="GHEA Grapalat" w:cs="Sylfaen"/>
          <w:sz w:val="20"/>
          <w:lang w:val="pt-BR"/>
        </w:rPr>
        <w:t xml:space="preserve"> </w:t>
      </w:r>
      <w:r w:rsidRPr="00E6597C">
        <w:rPr>
          <w:rFonts w:ascii="GHEA Grapalat" w:hAnsi="GHEA Grapalat" w:cs="Sylfaen"/>
          <w:sz w:val="20"/>
        </w:rPr>
        <w:t>համար</w:t>
      </w:r>
      <w:r w:rsidRPr="0070498E">
        <w:rPr>
          <w:rFonts w:ascii="GHEA Grapalat" w:hAnsi="GHEA Grapalat" w:cs="Sylfaen"/>
          <w:sz w:val="20"/>
          <w:lang w:val="pt-BR"/>
        </w:rPr>
        <w:t xml:space="preserve"> </w:t>
      </w:r>
      <w:r w:rsidRPr="00E6597C">
        <w:rPr>
          <w:rFonts w:ascii="GHEA Grapalat" w:hAnsi="GHEA Grapalat" w:cs="Sylfaen"/>
          <w:sz w:val="20"/>
        </w:rPr>
        <w:t>սահմանված</w:t>
      </w:r>
      <w:r w:rsidRPr="0070498E">
        <w:rPr>
          <w:rFonts w:ascii="GHEA Grapalat" w:hAnsi="GHEA Grapalat" w:cs="Sylfaen"/>
          <w:sz w:val="20"/>
          <w:lang w:val="pt-BR"/>
        </w:rPr>
        <w:t xml:space="preserve"> </w:t>
      </w:r>
      <w:r w:rsidRPr="00E6597C">
        <w:rPr>
          <w:rFonts w:ascii="GHEA Grapalat" w:hAnsi="GHEA Grapalat" w:cs="Sylfaen"/>
          <w:sz w:val="20"/>
        </w:rPr>
        <w:t>ժամկետը</w:t>
      </w:r>
      <w:r w:rsidRPr="0070498E">
        <w:rPr>
          <w:rFonts w:ascii="GHEA Grapalat" w:hAnsi="GHEA Grapalat" w:cs="Sylfaen"/>
          <w:sz w:val="20"/>
          <w:lang w:val="pt-BR"/>
        </w:rPr>
        <w:t xml:space="preserve"> </w:t>
      </w:r>
      <w:r w:rsidRPr="00E6597C">
        <w:rPr>
          <w:rFonts w:ascii="GHEA Grapalat" w:hAnsi="GHEA Grapalat" w:cs="Sylfaen"/>
          <w:sz w:val="20"/>
        </w:rPr>
        <w:t>լրանալուց</w:t>
      </w:r>
      <w:r w:rsidRPr="0070498E">
        <w:rPr>
          <w:rFonts w:ascii="GHEA Grapalat" w:hAnsi="GHEA Grapalat" w:cs="Sylfaen"/>
          <w:sz w:val="20"/>
          <w:lang w:val="pt-BR"/>
        </w:rPr>
        <w:t xml:space="preserve"> </w:t>
      </w:r>
      <w:r w:rsidRPr="00E6597C">
        <w:rPr>
          <w:rFonts w:ascii="GHEA Grapalat" w:hAnsi="GHEA Grapalat" w:cs="Sylfaen"/>
          <w:sz w:val="20"/>
        </w:rPr>
        <w:t>առնվազն</w:t>
      </w:r>
      <w:r w:rsidRPr="0070498E">
        <w:rPr>
          <w:rFonts w:ascii="GHEA Grapalat" w:hAnsi="GHEA Grapalat" w:cs="Sylfaen"/>
          <w:sz w:val="20"/>
          <w:lang w:val="pt-BR"/>
        </w:rPr>
        <w:t xml:space="preserve"> 5 </w:t>
      </w:r>
      <w:r w:rsidRPr="00E6597C">
        <w:rPr>
          <w:rFonts w:ascii="GHEA Grapalat" w:hAnsi="GHEA Grapalat" w:cs="Sylfaen"/>
          <w:sz w:val="20"/>
        </w:rPr>
        <w:t>օրացուցային</w:t>
      </w:r>
      <w:r w:rsidRPr="0070498E">
        <w:rPr>
          <w:rFonts w:ascii="GHEA Grapalat" w:hAnsi="GHEA Grapalat" w:cs="Sylfaen"/>
          <w:sz w:val="20"/>
          <w:lang w:val="pt-BR"/>
        </w:rPr>
        <w:t xml:space="preserve"> </w:t>
      </w:r>
      <w:r w:rsidRPr="00E6597C">
        <w:rPr>
          <w:rFonts w:ascii="GHEA Grapalat" w:hAnsi="GHEA Grapalat" w:cs="Sylfaen"/>
          <w:sz w:val="20"/>
        </w:rPr>
        <w:t>օր</w:t>
      </w:r>
      <w:r w:rsidRPr="0070498E">
        <w:rPr>
          <w:rFonts w:ascii="GHEA Grapalat" w:hAnsi="GHEA Grapalat" w:cs="Sylfaen"/>
          <w:sz w:val="20"/>
          <w:lang w:val="pt-BR"/>
        </w:rPr>
        <w:t xml:space="preserve"> </w:t>
      </w:r>
      <w:r w:rsidRPr="00E6597C">
        <w:rPr>
          <w:rFonts w:ascii="GHEA Grapalat" w:hAnsi="GHEA Grapalat" w:cs="Sylfaen"/>
          <w:sz w:val="20"/>
        </w:rPr>
        <w:t>առաջ</w:t>
      </w:r>
      <w:r w:rsidRPr="00E6597C">
        <w:rPr>
          <w:rFonts w:ascii="GHEA Grapalat" w:hAnsi="GHEA Grapalat" w:cs="Sylfaen"/>
          <w:sz w:val="20"/>
          <w:lang w:val="pt-BR"/>
        </w:rPr>
        <w:t>: Ընդ որում սույն կետով սահմանված դեպքում ա</w:t>
      </w:r>
      <w:r w:rsidRPr="00E6597C">
        <w:rPr>
          <w:rFonts w:ascii="GHEA Grapalat" w:hAnsi="GHEA Grapalat" w:cs="Times Armenian"/>
          <w:sz w:val="20"/>
          <w:lang w:val="hy-AM"/>
        </w:rPr>
        <w:t xml:space="preserve">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Times Armenian"/>
          <w:sz w:val="20"/>
        </w:rPr>
        <w:t>մեկ</w:t>
      </w:r>
      <w:r w:rsidRPr="00E6597C">
        <w:rPr>
          <w:rFonts w:ascii="GHEA Grapalat" w:hAnsi="GHEA Grapalat" w:cs="Times Armenian"/>
          <w:sz w:val="20"/>
          <w:lang w:val="pt-BR"/>
        </w:rPr>
        <w:t xml:space="preserve"> </w:t>
      </w:r>
      <w:r w:rsidRPr="00E6597C">
        <w:rPr>
          <w:rFonts w:ascii="GHEA Grapalat" w:hAnsi="GHEA Grapalat" w:cs="Times Armenian"/>
          <w:sz w:val="20"/>
        </w:rPr>
        <w:t>անգամ</w:t>
      </w:r>
      <w:r w:rsidRPr="00E6597C">
        <w:rPr>
          <w:rFonts w:ascii="GHEA Grapalat" w:hAnsi="GHEA Grapalat" w:cs="Times Armenian"/>
          <w:sz w:val="20"/>
          <w:lang w:val="pt-BR"/>
        </w:rPr>
        <w:t xml:space="preserve"> </w:t>
      </w:r>
      <w:r w:rsidRPr="00E6597C">
        <w:rPr>
          <w:rFonts w:ascii="GHEA Grapalat" w:hAnsi="GHEA Grapalat" w:cs="Sylfaen"/>
          <w:sz w:val="20"/>
          <w:lang w:val="hy-AM"/>
        </w:rPr>
        <w:t>մինչև</w:t>
      </w:r>
      <w:r w:rsidRPr="00E6597C">
        <w:rPr>
          <w:rFonts w:ascii="GHEA Grapalat" w:hAnsi="GHEA Grapalat" w:cs="Sylfaen"/>
          <w:sz w:val="20"/>
          <w:lang w:val="pt-BR"/>
        </w:rPr>
        <w:t xml:space="preserve"> 30 </w:t>
      </w:r>
      <w:r w:rsidRPr="00E6597C">
        <w:rPr>
          <w:rFonts w:ascii="GHEA Grapalat" w:hAnsi="GHEA Grapalat" w:cs="Sylfaen"/>
          <w:sz w:val="20"/>
        </w:rPr>
        <w:t>օրացուցային</w:t>
      </w:r>
      <w:r w:rsidRPr="00E6597C">
        <w:rPr>
          <w:rFonts w:ascii="GHEA Grapalat" w:hAnsi="GHEA Grapalat" w:cs="Sylfaen"/>
          <w:sz w:val="20"/>
          <w:lang w:val="pt-BR"/>
        </w:rPr>
        <w:t xml:space="preserve"> օրով, բայց ոչ ավել քան պայմանագրով սահմանված ժամկետն է:</w:t>
      </w:r>
    </w:p>
    <w:p w:rsidR="00D43703" w:rsidRPr="00E6597C" w:rsidRDefault="00D43703" w:rsidP="00D43703">
      <w:pPr>
        <w:tabs>
          <w:tab w:val="left" w:pos="1276"/>
        </w:tabs>
        <w:ind w:firstLine="720"/>
        <w:jc w:val="both"/>
        <w:rPr>
          <w:rFonts w:ascii="GHEA Grapalat" w:hAnsi="GHEA Grapalat"/>
          <w:sz w:val="20"/>
          <w:lang w:val="hy-AM"/>
        </w:rPr>
      </w:pPr>
      <w:r w:rsidRPr="00E6597C">
        <w:rPr>
          <w:rFonts w:ascii="GHEA Grapalat" w:hAnsi="GHEA Grapalat"/>
          <w:sz w:val="20"/>
          <w:lang w:val="hy-AM"/>
        </w:rPr>
        <w:t>7.</w:t>
      </w:r>
      <w:r w:rsidRPr="00E6597C">
        <w:rPr>
          <w:rFonts w:ascii="GHEA Grapalat" w:hAnsi="GHEA Grapalat"/>
          <w:sz w:val="20"/>
          <w:lang w:val="pt-BR"/>
        </w:rPr>
        <w:t>9</w:t>
      </w:r>
      <w:r w:rsidRPr="00E6597C">
        <w:rPr>
          <w:rFonts w:ascii="GHEA Grapalat" w:hAnsi="GHEA Grapalat"/>
          <w:sz w:val="20"/>
          <w:lang w:val="hy-AM"/>
        </w:rPr>
        <w:t xml:space="preserve"> </w:t>
      </w:r>
      <w:r w:rsidRPr="00E6597C">
        <w:rPr>
          <w:rFonts w:ascii="GHEA Grapalat" w:hAnsi="GHEA Grapalat"/>
          <w:sz w:val="20"/>
        </w:rPr>
        <w:t>Պ</w:t>
      </w:r>
      <w:r w:rsidRPr="00E6597C">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43703" w:rsidRPr="00E6597C" w:rsidRDefault="00D43703" w:rsidP="00D43703">
      <w:pPr>
        <w:tabs>
          <w:tab w:val="left" w:pos="720"/>
        </w:tabs>
        <w:jc w:val="both"/>
        <w:rPr>
          <w:rFonts w:ascii="GHEA Grapalat" w:hAnsi="GHEA Grapalat"/>
          <w:sz w:val="20"/>
          <w:lang w:val="hy-AM"/>
        </w:rPr>
      </w:pPr>
      <w:r w:rsidRPr="00E6597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43703" w:rsidRPr="00E6597C" w:rsidRDefault="00D43703" w:rsidP="00D43703">
      <w:pPr>
        <w:ind w:firstLine="567"/>
        <w:jc w:val="both"/>
        <w:rPr>
          <w:rFonts w:ascii="GHEA Grapalat" w:hAnsi="GHEA Grapalat"/>
          <w:sz w:val="20"/>
          <w:u w:val="single"/>
          <w:lang w:val="nb-NO"/>
        </w:rPr>
      </w:pPr>
      <w:r w:rsidRPr="00E6597C">
        <w:rPr>
          <w:rFonts w:ascii="GHEA Grapalat" w:hAnsi="GHEA Grapalat" w:cs="Sylfaen"/>
          <w:sz w:val="20"/>
          <w:lang w:val="hy-AM"/>
        </w:rPr>
        <w:t xml:space="preserve">7.10 </w:t>
      </w:r>
      <w:r w:rsidRPr="00E6597C">
        <w:rPr>
          <w:rFonts w:ascii="GHEA Grapalat" w:hAnsi="GHEA Grapalat"/>
          <w:sz w:val="20"/>
          <w:lang w:val="hy-AM"/>
        </w:rPr>
        <w:t>Պ</w:t>
      </w:r>
      <w:r w:rsidRPr="00E6597C">
        <w:rPr>
          <w:rFonts w:ascii="GHEA Grapalat" w:hAnsi="GHEA Grapalat"/>
          <w:spacing w:val="-4"/>
          <w:sz w:val="20"/>
          <w:szCs w:val="20"/>
          <w:lang w:val="hy-AM" w:eastAsia="ru-RU"/>
        </w:rPr>
        <w:t xml:space="preserve">այմանագիրը չի </w:t>
      </w:r>
      <w:r w:rsidRPr="00E6597C">
        <w:rPr>
          <w:rFonts w:ascii="GHEA Grapalat" w:hAnsi="GHEA Grapalat"/>
          <w:sz w:val="20"/>
          <w:szCs w:val="20"/>
          <w:lang w:val="hy-AM" w:eastAsia="ru-RU"/>
        </w:rPr>
        <w:t>կարող փոփոխվել կողմերի պարտա</w:t>
      </w:r>
      <w:r w:rsidRPr="00E6597C">
        <w:rPr>
          <w:rFonts w:ascii="GHEA Grapalat" w:hAnsi="GHEA Grapalat"/>
          <w:sz w:val="20"/>
          <w:szCs w:val="20"/>
          <w:lang w:val="hy-AM" w:eastAsia="ru-RU"/>
        </w:rPr>
        <w:softHyphen/>
        <w:t>վորու</w:t>
      </w:r>
      <w:r w:rsidRPr="00E6597C">
        <w:rPr>
          <w:rFonts w:ascii="GHEA Grapalat" w:hAnsi="GHEA Grapalat"/>
          <w:sz w:val="20"/>
          <w:szCs w:val="20"/>
          <w:lang w:val="hy-AM" w:eastAsia="ru-RU"/>
        </w:rPr>
        <w:softHyphen/>
        <w:t>թյունների մասնակի չկատարման հետևանքով</w:t>
      </w:r>
      <w:r w:rsidRPr="00E6597C" w:rsidDel="00591DE3">
        <w:rPr>
          <w:rFonts w:ascii="GHEA Grapalat" w:hAnsi="GHEA Grapalat"/>
          <w:sz w:val="20"/>
          <w:szCs w:val="20"/>
          <w:lang w:val="hy-AM" w:eastAsia="ru-RU"/>
        </w:rPr>
        <w:t xml:space="preserve"> </w:t>
      </w:r>
      <w:r w:rsidRPr="00E6597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E6597C">
        <w:rPr>
          <w:rFonts w:ascii="GHEA Grapalat" w:hAnsi="GHEA Grapalat"/>
          <w:sz w:val="20"/>
          <w:szCs w:val="20"/>
          <w:lang w:val="hy-AM" w:eastAsia="ru-RU"/>
        </w:rPr>
        <w:lastRenderedPageBreak/>
        <w:t>սահմանված կարգով աշխատանքի կատարման համար անհրաժեշտ ֆինանսական հատկացումների նվազեցումը:</w:t>
      </w:r>
    </w:p>
    <w:p w:rsidR="00D43703" w:rsidRPr="00E6597C" w:rsidRDefault="00D43703" w:rsidP="00D43703">
      <w:pPr>
        <w:ind w:firstLine="567"/>
        <w:jc w:val="both"/>
        <w:rPr>
          <w:rFonts w:ascii="GHEA Grapalat" w:hAnsi="GHEA Grapalat"/>
          <w:sz w:val="20"/>
          <w:lang w:val="hy-AM"/>
        </w:rPr>
      </w:pPr>
      <w:r w:rsidRPr="00E6597C">
        <w:rPr>
          <w:rFonts w:ascii="GHEA Grapalat" w:hAnsi="GHEA Grapalat"/>
          <w:sz w:val="20"/>
          <w:lang w:val="hy-AM"/>
        </w:rPr>
        <w:t xml:space="preserve">   7.11 </w:t>
      </w:r>
      <w:r w:rsidRPr="00E6597C">
        <w:rPr>
          <w:rFonts w:ascii="GHEA Grapalat" w:hAnsi="GHEA Grapalat"/>
          <w:sz w:val="20"/>
          <w:szCs w:val="20"/>
          <w:lang w:val="hy-AM" w:eastAsia="ru-RU"/>
        </w:rPr>
        <w:t>Կատարողի կողմից ստանձնած պարտավորությունները չկատա</w:t>
      </w:r>
      <w:r w:rsidRPr="00E6597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Pr="0070498E">
        <w:rPr>
          <w:rFonts w:ascii="GHEA Grapalat" w:hAnsi="GHEA Grapalat"/>
          <w:sz w:val="20"/>
          <w:szCs w:val="20"/>
          <w:lang w:val="hy-AM" w:eastAsia="ru-RU"/>
        </w:rPr>
        <w:t xml:space="preserve"> </w:t>
      </w:r>
      <w:r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70498E">
        <w:rPr>
          <w:rFonts w:ascii="GHEA Grapalat" w:hAnsi="GHEA Grapalat"/>
          <w:sz w:val="20"/>
          <w:szCs w:val="20"/>
          <w:lang w:val="hy-AM" w:eastAsia="ru-RU"/>
        </w:rPr>
        <w:t xml:space="preserve">Պատվիրատուն այն </w:t>
      </w:r>
      <w:r w:rsidRPr="00E6597C">
        <w:rPr>
          <w:rFonts w:ascii="GHEA Grapalat" w:hAnsi="GHEA Grapalat"/>
          <w:sz w:val="20"/>
          <w:szCs w:val="20"/>
          <w:lang w:val="hy-AM" w:eastAsia="ru-RU"/>
        </w:rPr>
        <w:t xml:space="preserve">ուղարկվում է նաև </w:t>
      </w:r>
      <w:r w:rsidRPr="0070498E">
        <w:rPr>
          <w:rFonts w:ascii="GHEA Grapalat" w:hAnsi="GHEA Grapalat"/>
          <w:sz w:val="20"/>
          <w:szCs w:val="20"/>
          <w:lang w:val="hy-AM" w:eastAsia="ru-RU"/>
        </w:rPr>
        <w:t xml:space="preserve">Կատարողի </w:t>
      </w:r>
      <w:r w:rsidRPr="00E6597C">
        <w:rPr>
          <w:rFonts w:ascii="GHEA Grapalat" w:hAnsi="GHEA Grapalat"/>
          <w:sz w:val="20"/>
          <w:szCs w:val="20"/>
          <w:lang w:val="hy-AM" w:eastAsia="ru-RU"/>
        </w:rPr>
        <w:t>էլեկտրոնային փոստին:</w:t>
      </w:r>
      <w:r w:rsidRPr="00E6597C">
        <w:rPr>
          <w:rFonts w:ascii="GHEA Grapalat" w:hAnsi="GHEA Grapalat"/>
          <w:sz w:val="20"/>
          <w:lang w:val="hy-AM"/>
        </w:rPr>
        <w:t>7.12 Պ</w:t>
      </w:r>
      <w:r w:rsidRPr="00E6597C">
        <w:rPr>
          <w:rFonts w:ascii="GHEA Grapalat" w:hAnsi="GHEA Grapalat" w:cs="Sylfaen"/>
          <w:sz w:val="20"/>
          <w:lang w:val="hy-AM"/>
        </w:rPr>
        <w:t>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կապակցությամբ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բանակցությունների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ձեռք</w:t>
      </w:r>
      <w:r w:rsidRPr="00E6597C">
        <w:rPr>
          <w:rFonts w:ascii="GHEA Grapalat" w:hAnsi="GHEA Grapalat" w:cs="Times Armenian"/>
          <w:sz w:val="20"/>
          <w:lang w:val="hy-AM"/>
        </w:rPr>
        <w:t xml:space="preserve"> </w:t>
      </w:r>
      <w:r w:rsidRPr="00E6597C">
        <w:rPr>
          <w:rFonts w:ascii="GHEA Grapalat" w:hAnsi="GHEA Grapalat" w:cs="Sylfaen"/>
          <w:sz w:val="20"/>
          <w:lang w:val="hy-AM"/>
        </w:rPr>
        <w:t>չբերելու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ՀՀ </w:t>
      </w:r>
      <w:r w:rsidRPr="00E6597C">
        <w:rPr>
          <w:rFonts w:ascii="GHEA Grapalat" w:hAnsi="GHEA Grapalat" w:cs="Sylfaen"/>
          <w:sz w:val="20"/>
          <w:lang w:val="hy-AM"/>
        </w:rPr>
        <w:t>դատարաններում</w:t>
      </w:r>
      <w:r w:rsidRPr="00E6597C">
        <w:rPr>
          <w:rFonts w:ascii="GHEA Grapalat" w:hAnsi="GHEA Grapalat"/>
          <w:sz w:val="20"/>
          <w:lang w:val="hy-AM"/>
        </w:rPr>
        <w:t>։</w:t>
      </w:r>
    </w:p>
    <w:p w:rsidR="00D43703" w:rsidRPr="00E6597C" w:rsidRDefault="00D43703" w:rsidP="00D43703">
      <w:pPr>
        <w:ind w:firstLine="567"/>
        <w:jc w:val="both"/>
        <w:rPr>
          <w:rFonts w:ascii="GHEA Grapalat" w:hAnsi="GHEA Grapalat"/>
          <w:sz w:val="20"/>
          <w:lang w:val="hy-AM"/>
        </w:rPr>
      </w:pPr>
      <w:r w:rsidRPr="00E6597C">
        <w:rPr>
          <w:rFonts w:ascii="GHEA Grapalat" w:hAnsi="GHEA Grapalat"/>
          <w:sz w:val="20"/>
          <w:lang w:val="hy-AM"/>
        </w:rPr>
        <w:t>7.13 Պ</w:t>
      </w:r>
      <w:r w:rsidRPr="00E6597C">
        <w:rPr>
          <w:rFonts w:ascii="GHEA Grapalat" w:hAnsi="GHEA Grapalat" w:cs="Sylfaen"/>
          <w:sz w:val="20"/>
          <w:lang w:val="hy-AM"/>
        </w:rPr>
        <w:t>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կազմված</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Times Armenian"/>
          <w:b/>
          <w:sz w:val="20"/>
          <w:lang w:val="hy-AM"/>
        </w:rPr>
        <w:t xml:space="preserve">____ </w:t>
      </w:r>
      <w:r w:rsidRPr="00E6597C">
        <w:rPr>
          <w:rFonts w:ascii="GHEA Grapalat" w:hAnsi="GHEA Grapalat" w:cs="Sylfaen"/>
          <w:sz w:val="20"/>
          <w:lang w:val="hy-AM"/>
        </w:rPr>
        <w:t>էջից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երկու</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օրինակից</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ունեն</w:t>
      </w:r>
      <w:r w:rsidRPr="00E6597C">
        <w:rPr>
          <w:rFonts w:ascii="GHEA Grapalat" w:hAnsi="GHEA Grapalat" w:cs="Times Armenian"/>
          <w:sz w:val="20"/>
          <w:lang w:val="hy-AM"/>
        </w:rPr>
        <w:t xml:space="preserve"> </w:t>
      </w:r>
      <w:r w:rsidRPr="00E6597C">
        <w:rPr>
          <w:rFonts w:ascii="GHEA Grapalat" w:hAnsi="GHEA Grapalat" w:cs="Sylfaen"/>
          <w:sz w:val="20"/>
          <w:lang w:val="hy-AM"/>
        </w:rPr>
        <w:t>հավասարազոր</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իրավաբանական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ուժ</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N 2, N 3 և N 3.1 </w:t>
      </w:r>
      <w:r w:rsidRPr="00E6597C">
        <w:rPr>
          <w:rFonts w:ascii="GHEA Grapalat" w:hAnsi="GHEA Grapalat" w:cs="Sylfaen"/>
          <w:sz w:val="20"/>
          <w:lang w:val="hy-AM"/>
        </w:rPr>
        <w:t>հավելվածները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հանդիսանում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 xml:space="preserve"> </w:t>
      </w:r>
      <w:r w:rsidRPr="00E6597C">
        <w:rPr>
          <w:rFonts w:ascii="GHEA Grapalat" w:hAnsi="GHEA Grapalat" w:cs="Sylfaen"/>
          <w:sz w:val="20"/>
          <w:lang w:val="hy-AM"/>
        </w:rPr>
        <w:t>տրվում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 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մեկ</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w:t>
      </w:r>
      <w:r w:rsidRPr="00E6597C">
        <w:rPr>
          <w:rFonts w:ascii="GHEA Grapalat" w:hAnsi="GHEA Grapalat"/>
          <w:sz w:val="20"/>
          <w:lang w:val="hy-AM"/>
        </w:rPr>
        <w:t>։</w:t>
      </w:r>
    </w:p>
    <w:p w:rsidR="00D43703" w:rsidRPr="00E6597C" w:rsidRDefault="00D43703" w:rsidP="00D43703">
      <w:pPr>
        <w:ind w:firstLine="567"/>
        <w:jc w:val="both"/>
        <w:rPr>
          <w:rFonts w:ascii="GHEA Grapalat" w:hAnsi="GHEA Grapalat"/>
          <w:bCs/>
          <w:sz w:val="20"/>
          <w:lang w:val="hy-AM"/>
        </w:rPr>
      </w:pPr>
      <w:r w:rsidRPr="00E6597C">
        <w:rPr>
          <w:rFonts w:ascii="GHEA Grapalat" w:hAnsi="GHEA Grapalat"/>
          <w:sz w:val="20"/>
          <w:lang w:val="hy-AM"/>
        </w:rPr>
        <w:t xml:space="preserve">7.14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նկատմամբ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կիրառվում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Հայաստանի Հանրապետության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sz w:val="20"/>
          <w:lang w:val="hy-AM"/>
        </w:rPr>
        <w:t>։</w:t>
      </w:r>
    </w:p>
    <w:p w:rsidR="00D43703" w:rsidRPr="00E6597C" w:rsidRDefault="00D43703" w:rsidP="00D43703">
      <w:pPr>
        <w:ind w:firstLine="567"/>
        <w:jc w:val="both"/>
        <w:rPr>
          <w:rFonts w:ascii="GHEA Grapalat" w:hAnsi="GHEA Grapalat"/>
          <w:sz w:val="20"/>
          <w:szCs w:val="20"/>
          <w:lang w:val="hy-AM" w:eastAsia="ru-RU"/>
        </w:rPr>
      </w:pPr>
      <w:r w:rsidRPr="00E6597C">
        <w:rPr>
          <w:rFonts w:ascii="GHEA Grapalat" w:hAnsi="GHEA Grapalat"/>
          <w:sz w:val="20"/>
          <w:szCs w:val="20"/>
          <w:lang w:val="hy-AM" w:eastAsia="ru-RU"/>
        </w:rPr>
        <w:t xml:space="preserve">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Pr="0070498E">
        <w:rPr>
          <w:rFonts w:ascii="GHEA Grapalat" w:hAnsi="GHEA Grapalat"/>
          <w:sz w:val="20"/>
          <w:szCs w:val="20"/>
          <w:lang w:val="hy-AM" w:eastAsia="ru-RU"/>
        </w:rPr>
        <w:t>տասնապատիկը</w:t>
      </w:r>
      <w:r w:rsidRPr="00E6597C">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Pr="0070498E">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Pr="0070498E">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նախատեսված ֆինանսական միջոցների չափով, փոխարինվում </w:t>
      </w:r>
      <w:r w:rsidRPr="0070498E">
        <w:rPr>
          <w:rFonts w:ascii="GHEA Grapalat" w:hAnsi="GHEA Grapalat"/>
          <w:sz w:val="20"/>
          <w:szCs w:val="20"/>
          <w:lang w:val="hy-AM" w:eastAsia="ru-RU"/>
        </w:rPr>
        <w:t>են</w:t>
      </w:r>
      <w:r w:rsidRPr="00E6597C">
        <w:rPr>
          <w:rFonts w:ascii="GHEA Grapalat" w:hAnsi="GHEA Grapalat"/>
          <w:sz w:val="20"/>
          <w:szCs w:val="20"/>
          <w:lang w:val="hy-AM" w:eastAsia="ru-RU"/>
        </w:rPr>
        <w:t xml:space="preserve"> բանկային երաշխիքով կամ կանխիկ փողով` հաշվի առնելով ՀՀ կառավարության 2017 թվականի մայիսի 4-ի N 526-Ն որոշման N 1 հավելվածի 32-րդ կետի 1</w:t>
      </w:r>
      <w:r w:rsidRPr="0070498E">
        <w:rPr>
          <w:rFonts w:ascii="GHEA Grapalat" w:hAnsi="GHEA Grapalat"/>
          <w:sz w:val="20"/>
          <w:szCs w:val="20"/>
          <w:lang w:val="hy-AM" w:eastAsia="ru-RU"/>
        </w:rPr>
        <w:t>7</w:t>
      </w:r>
      <w:r w:rsidRPr="00E6597C">
        <w:rPr>
          <w:rFonts w:ascii="GHEA Grapalat" w:hAnsi="GHEA Grapalat"/>
          <w:sz w:val="20"/>
          <w:szCs w:val="20"/>
          <w:lang w:val="hy-AM" w:eastAsia="ru-RU"/>
        </w:rPr>
        <w:t xml:space="preserve">-րդ ենթակետի «բ» պարբերության պահանջները: Ընդ որում, Կատարողը համաձայնագիրը կնքում, իսկ տուժանքի ձևով ներկայացված </w:t>
      </w:r>
      <w:r w:rsidRPr="0070498E">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Pr="0070498E">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Pr="0070498E">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63552D">
        <w:rPr>
          <w:rFonts w:ascii="GHEA Grapalat" w:hAnsi="GHEA Grapalat"/>
          <w:sz w:val="20"/>
          <w:szCs w:val="20"/>
          <w:vertAlign w:val="superscript"/>
          <w:lang w:val="hy-AM" w:eastAsia="ru-RU"/>
        </w:rPr>
        <w:t>24</w:t>
      </w:r>
      <w:r w:rsidRPr="00E6597C">
        <w:rPr>
          <w:rStyle w:val="af6"/>
          <w:rFonts w:ascii="GHEA Grapalat" w:hAnsi="GHEA Grapalat"/>
          <w:color w:val="FFFFFF"/>
          <w:sz w:val="20"/>
          <w:szCs w:val="20"/>
          <w:lang w:val="hy-AM" w:eastAsia="ru-RU"/>
        </w:rPr>
        <w:footnoteReference w:id="22"/>
      </w:r>
    </w:p>
    <w:p w:rsidR="00D43703" w:rsidRPr="00E6597C" w:rsidRDefault="00D43703" w:rsidP="00D43703">
      <w:pPr>
        <w:tabs>
          <w:tab w:val="left" w:pos="1276"/>
        </w:tabs>
        <w:ind w:firstLine="720"/>
        <w:jc w:val="both"/>
        <w:rPr>
          <w:rFonts w:ascii="GHEA Grapalat" w:hAnsi="GHEA Grapalat" w:cs="Sylfaen"/>
          <w:i/>
          <w:sz w:val="18"/>
          <w:szCs w:val="18"/>
          <w:u w:val="single"/>
          <w:lang w:val="hy-AM"/>
        </w:rPr>
      </w:pPr>
    </w:p>
    <w:p w:rsidR="00D43703" w:rsidRPr="00E6597C" w:rsidRDefault="00D43703" w:rsidP="00D43703">
      <w:pPr>
        <w:ind w:firstLine="720"/>
        <w:jc w:val="both"/>
        <w:rPr>
          <w:rFonts w:ascii="GHEA Grapalat" w:hAnsi="GHEA Grapalat" w:cs="Sylfaen"/>
          <w:sz w:val="20"/>
          <w:lang w:val="hy-AM"/>
        </w:rPr>
      </w:pP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b/>
          <w:sz w:val="20"/>
          <w:lang w:val="hy-AM"/>
        </w:rPr>
        <w:t>8.</w:t>
      </w:r>
      <w:r w:rsidRPr="00E6597C">
        <w:rPr>
          <w:rFonts w:ascii="GHEA Grapalat" w:hAnsi="GHEA Grapalat" w:cs="Sylfaen"/>
          <w:sz w:val="20"/>
          <w:lang w:val="hy-AM"/>
        </w:rPr>
        <w:t xml:space="preserve"> </w:t>
      </w:r>
      <w:r w:rsidRPr="00E6597C">
        <w:rPr>
          <w:rFonts w:ascii="GHEA Grapalat" w:hAnsi="GHEA Grapalat" w:cs="Sylfaen"/>
          <w:b/>
          <w:sz w:val="20"/>
          <w:lang w:val="nb-NO"/>
        </w:rPr>
        <w:t>ԿՈՂՄԵՐԻ</w:t>
      </w:r>
      <w:r w:rsidRPr="00E6597C">
        <w:rPr>
          <w:rFonts w:ascii="GHEA Grapalat" w:hAnsi="GHEA Grapalat" w:cs="Times Armenian"/>
          <w:b/>
          <w:sz w:val="20"/>
          <w:lang w:val="nb-NO"/>
        </w:rPr>
        <w:t xml:space="preserve"> </w:t>
      </w:r>
      <w:r w:rsidRPr="00E6597C">
        <w:rPr>
          <w:rFonts w:ascii="GHEA Grapalat" w:hAnsi="GHEA Grapalat" w:cs="Sylfaen"/>
          <w:b/>
          <w:sz w:val="20"/>
          <w:lang w:val="nb-NO"/>
        </w:rPr>
        <w:t>ՀԱՍՑԵՆԵՐԸ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ԲԱՆԿԱՅԻՆ</w:t>
      </w:r>
      <w:r w:rsidRPr="00E6597C">
        <w:rPr>
          <w:rFonts w:ascii="GHEA Grapalat" w:hAnsi="GHEA Grapalat" w:cs="Times Armenian"/>
          <w:b/>
          <w:sz w:val="20"/>
          <w:lang w:val="nb-NO"/>
        </w:rPr>
        <w:t xml:space="preserve"> </w:t>
      </w:r>
      <w:r w:rsidRPr="00E6597C">
        <w:rPr>
          <w:rFonts w:ascii="GHEA Grapalat" w:hAnsi="GHEA Grapalat" w:cs="Sylfaen"/>
          <w:b/>
          <w:sz w:val="20"/>
          <w:lang w:val="nb-NO"/>
        </w:rPr>
        <w:t>ՎԱՎԵՐԱՊԱՅՄԱՆՆԵՐԸ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ԵՎ</w:t>
      </w:r>
      <w:r w:rsidRPr="00E6597C">
        <w:rPr>
          <w:rFonts w:ascii="GHEA Grapalat" w:hAnsi="GHEA Grapalat" w:cs="Times Armenian"/>
          <w:b/>
          <w:sz w:val="20"/>
          <w:lang w:val="nb-NO"/>
        </w:rPr>
        <w:t xml:space="preserve"> </w:t>
      </w:r>
      <w:r w:rsidRPr="00E6597C">
        <w:rPr>
          <w:rFonts w:ascii="GHEA Grapalat" w:hAnsi="GHEA Grapalat" w:cs="Sylfaen"/>
          <w:b/>
          <w:sz w:val="20"/>
          <w:lang w:val="nb-NO"/>
        </w:rPr>
        <w:t>ՍՏՈՐԱԳՐՈՒԹՅՈՒՆՆԵՐԸ</w:t>
      </w:r>
    </w:p>
    <w:p w:rsidR="00D43703" w:rsidRPr="00E6597C" w:rsidRDefault="00D43703" w:rsidP="00D43703">
      <w:pPr>
        <w:jc w:val="both"/>
        <w:rPr>
          <w:rFonts w:ascii="GHEA Grapalat" w:hAnsi="GHEA Grapalat" w:cs="TimesArmenianPSMT"/>
          <w:sz w:val="18"/>
          <w:szCs w:val="18"/>
          <w:lang w:val="hy-AM"/>
        </w:rPr>
      </w:pPr>
      <w:r w:rsidRPr="00E6597C">
        <w:rPr>
          <w:rFonts w:ascii="GHEA Grapalat" w:hAnsi="GHEA Grapalat"/>
          <w:i/>
          <w:sz w:val="20"/>
          <w:lang w:val="hy-AM" w:eastAsia="zh-CN"/>
        </w:rPr>
        <w:t xml:space="preserve"> </w:t>
      </w:r>
    </w:p>
    <w:p w:rsidR="00D43703" w:rsidRPr="00E6597C" w:rsidRDefault="00D43703" w:rsidP="00D43703">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D43703" w:rsidRPr="00E6597C" w:rsidTr="0070498E">
        <w:tc>
          <w:tcPr>
            <w:tcW w:w="4536" w:type="dxa"/>
          </w:tcPr>
          <w:p w:rsidR="00D43703" w:rsidRPr="00E6597C" w:rsidRDefault="00D43703" w:rsidP="0070498E">
            <w:pPr>
              <w:jc w:val="center"/>
              <w:rPr>
                <w:rFonts w:ascii="GHEA Grapalat" w:hAnsi="GHEA Grapalat"/>
                <w:b/>
                <w:sz w:val="20"/>
                <w:lang w:val="hy-AM"/>
              </w:rPr>
            </w:pPr>
            <w:r w:rsidRPr="00E6597C">
              <w:rPr>
                <w:rFonts w:ascii="GHEA Grapalat" w:hAnsi="GHEA Grapalat"/>
                <w:b/>
                <w:sz w:val="20"/>
                <w:lang w:val="hy-AM"/>
              </w:rPr>
              <w:t>Պ Ա Տ Վ Ի Ր Ա Տ ՈՒ</w:t>
            </w:r>
          </w:p>
          <w:p w:rsidR="00D43703" w:rsidRPr="00E6597C" w:rsidRDefault="00D43703" w:rsidP="0070498E">
            <w:pPr>
              <w:jc w:val="center"/>
              <w:rPr>
                <w:rFonts w:ascii="GHEA Grapalat" w:hAnsi="GHEA Grapalat"/>
                <w:b/>
                <w:sz w:val="20"/>
                <w:lang w:val="hy-AM"/>
              </w:rPr>
            </w:pPr>
          </w:p>
          <w:p w:rsidR="00D43703" w:rsidRPr="00E6597C" w:rsidRDefault="00D43703" w:rsidP="0070498E">
            <w:pPr>
              <w:rPr>
                <w:rFonts w:ascii="GHEA Grapalat" w:hAnsi="GHEA Grapalat"/>
                <w:sz w:val="20"/>
                <w:lang w:val="hy-AM"/>
              </w:rPr>
            </w:pPr>
          </w:p>
          <w:p w:rsidR="00D43703" w:rsidRPr="00E6597C" w:rsidRDefault="00D43703" w:rsidP="0070498E">
            <w:pPr>
              <w:rPr>
                <w:rFonts w:ascii="GHEA Grapalat" w:hAnsi="GHEA Grapalat"/>
                <w:sz w:val="20"/>
                <w:lang w:val="hy-AM"/>
              </w:rPr>
            </w:pPr>
          </w:p>
          <w:p w:rsidR="00D43703" w:rsidRPr="00E6597C" w:rsidRDefault="00D43703" w:rsidP="0070498E">
            <w:pPr>
              <w:rPr>
                <w:rFonts w:ascii="GHEA Grapalat" w:hAnsi="GHEA Grapalat"/>
                <w:sz w:val="20"/>
                <w:lang w:val="hy-AM"/>
              </w:rPr>
            </w:pPr>
            <w:r w:rsidRPr="00E6597C">
              <w:rPr>
                <w:rFonts w:ascii="GHEA Grapalat" w:hAnsi="GHEA Grapalat"/>
                <w:sz w:val="20"/>
                <w:lang w:val="hy-AM"/>
              </w:rPr>
              <w:t xml:space="preserve">           --------------------------------------------</w:t>
            </w:r>
          </w:p>
          <w:p w:rsidR="00D43703" w:rsidRPr="00E6597C" w:rsidRDefault="00D43703" w:rsidP="0070498E">
            <w:pPr>
              <w:rPr>
                <w:rFonts w:ascii="GHEA Grapalat" w:hAnsi="GHEA Grapalat"/>
                <w:sz w:val="16"/>
                <w:szCs w:val="16"/>
                <w:lang w:val="pt-BR"/>
              </w:rPr>
            </w:pPr>
            <w:r w:rsidRPr="00E6597C">
              <w:rPr>
                <w:rFonts w:ascii="GHEA Grapalat" w:hAnsi="GHEA Grapalat"/>
                <w:sz w:val="20"/>
                <w:lang w:val="hy-AM"/>
              </w:rPr>
              <w:t xml:space="preserve">                       </w:t>
            </w:r>
            <w:r w:rsidRPr="00E6597C">
              <w:rPr>
                <w:rFonts w:ascii="GHEA Grapalat" w:hAnsi="GHEA Grapalat"/>
                <w:sz w:val="16"/>
                <w:szCs w:val="16"/>
                <w:lang w:val="pt-BR"/>
              </w:rPr>
              <w:t>(ստորագրություն)</w:t>
            </w:r>
          </w:p>
          <w:p w:rsidR="00D43703" w:rsidRPr="00E6597C" w:rsidRDefault="00D43703" w:rsidP="0070498E">
            <w:pPr>
              <w:rPr>
                <w:rFonts w:ascii="GHEA Grapalat" w:hAnsi="GHEA Grapalat"/>
                <w:sz w:val="16"/>
                <w:szCs w:val="16"/>
                <w:lang w:val="pt-BR"/>
              </w:rPr>
            </w:pPr>
            <w:r w:rsidRPr="00E6597C">
              <w:rPr>
                <w:rFonts w:ascii="GHEA Grapalat" w:hAnsi="GHEA Grapalat"/>
                <w:sz w:val="16"/>
                <w:szCs w:val="16"/>
                <w:lang w:val="pt-BR"/>
              </w:rPr>
              <w:t xml:space="preserve">                                  </w:t>
            </w:r>
          </w:p>
          <w:p w:rsidR="00D43703" w:rsidRPr="00E6597C" w:rsidRDefault="00D43703" w:rsidP="0070498E">
            <w:pPr>
              <w:rPr>
                <w:rFonts w:ascii="GHEA Grapalat" w:hAnsi="GHEA Grapalat"/>
                <w:sz w:val="16"/>
                <w:szCs w:val="16"/>
                <w:lang w:val="pt-BR"/>
              </w:rPr>
            </w:pPr>
            <w:r w:rsidRPr="00E6597C">
              <w:rPr>
                <w:rFonts w:ascii="GHEA Grapalat" w:hAnsi="GHEA Grapalat"/>
                <w:sz w:val="16"/>
                <w:szCs w:val="16"/>
                <w:lang w:val="pt-BR"/>
              </w:rPr>
              <w:t xml:space="preserve">                                         Կ.Տ.</w:t>
            </w:r>
          </w:p>
          <w:p w:rsidR="00D43703" w:rsidRPr="00E6597C" w:rsidRDefault="00D43703" w:rsidP="0070498E">
            <w:pPr>
              <w:rPr>
                <w:rFonts w:ascii="GHEA Grapalat" w:hAnsi="GHEA Grapalat"/>
                <w:sz w:val="20"/>
                <w:lang w:val="pt-BR"/>
              </w:rPr>
            </w:pPr>
          </w:p>
          <w:p w:rsidR="00D43703" w:rsidRPr="00E6597C" w:rsidRDefault="00D43703" w:rsidP="0070498E">
            <w:pPr>
              <w:rPr>
                <w:rFonts w:ascii="GHEA Grapalat" w:hAnsi="GHEA Grapalat"/>
                <w:sz w:val="20"/>
                <w:lang w:val="pt-BR"/>
              </w:rPr>
            </w:pPr>
          </w:p>
          <w:p w:rsidR="00D43703" w:rsidRPr="00E6597C" w:rsidRDefault="00D43703" w:rsidP="0070498E">
            <w:pPr>
              <w:rPr>
                <w:rFonts w:ascii="GHEA Grapalat" w:hAnsi="GHEA Grapalat"/>
                <w:sz w:val="20"/>
                <w:lang w:val="pt-BR"/>
              </w:rPr>
            </w:pPr>
          </w:p>
        </w:tc>
        <w:tc>
          <w:tcPr>
            <w:tcW w:w="4111" w:type="dxa"/>
          </w:tcPr>
          <w:p w:rsidR="00D43703" w:rsidRPr="00E6597C" w:rsidRDefault="00D43703" w:rsidP="0070498E">
            <w:pPr>
              <w:spacing w:line="360" w:lineRule="auto"/>
              <w:jc w:val="center"/>
              <w:rPr>
                <w:rFonts w:ascii="GHEA Grapalat" w:hAnsi="GHEA Grapalat"/>
                <w:b/>
                <w:sz w:val="20"/>
                <w:lang w:val="nb-NO"/>
              </w:rPr>
            </w:pPr>
            <w:r w:rsidRPr="00E6597C">
              <w:rPr>
                <w:rFonts w:ascii="GHEA Grapalat" w:hAnsi="GHEA Grapalat"/>
                <w:b/>
                <w:sz w:val="20"/>
                <w:lang w:val="nb-NO"/>
              </w:rPr>
              <w:t>Կ Ա Տ Ա Ր Ո Ղ</w:t>
            </w:r>
          </w:p>
          <w:p w:rsidR="00D43703" w:rsidRPr="00E6597C" w:rsidRDefault="00D43703" w:rsidP="0070498E">
            <w:pPr>
              <w:spacing w:line="360" w:lineRule="auto"/>
              <w:jc w:val="center"/>
              <w:rPr>
                <w:rFonts w:ascii="GHEA Grapalat" w:hAnsi="GHEA Grapalat"/>
                <w:b/>
                <w:sz w:val="20"/>
                <w:lang w:val="nb-NO"/>
              </w:rPr>
            </w:pPr>
          </w:p>
          <w:p w:rsidR="00D43703" w:rsidRPr="00E6597C" w:rsidRDefault="00D43703" w:rsidP="0070498E">
            <w:pPr>
              <w:rPr>
                <w:rFonts w:ascii="GHEA Grapalat" w:hAnsi="GHEA Grapalat"/>
                <w:sz w:val="20"/>
                <w:lang w:val="pt-BR"/>
              </w:rPr>
            </w:pPr>
            <w:r w:rsidRPr="00E6597C">
              <w:rPr>
                <w:rFonts w:ascii="GHEA Grapalat" w:hAnsi="GHEA Grapalat"/>
                <w:sz w:val="20"/>
                <w:lang w:val="pt-BR"/>
              </w:rPr>
              <w:t xml:space="preserve">          </w:t>
            </w:r>
          </w:p>
          <w:p w:rsidR="00D43703" w:rsidRPr="00E6597C" w:rsidRDefault="00D43703" w:rsidP="0070498E">
            <w:pPr>
              <w:rPr>
                <w:rFonts w:ascii="GHEA Grapalat" w:hAnsi="GHEA Grapalat"/>
                <w:sz w:val="20"/>
                <w:lang w:val="pt-BR"/>
              </w:rPr>
            </w:pPr>
            <w:r w:rsidRPr="00E6597C">
              <w:rPr>
                <w:rFonts w:ascii="GHEA Grapalat" w:hAnsi="GHEA Grapalat"/>
                <w:sz w:val="20"/>
                <w:lang w:val="pt-BR"/>
              </w:rPr>
              <w:t xml:space="preserve">         --------------------------------------------</w:t>
            </w:r>
          </w:p>
          <w:p w:rsidR="00D43703" w:rsidRPr="00E6597C" w:rsidRDefault="00D43703" w:rsidP="0070498E">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rsidR="00D43703" w:rsidRPr="00E6597C" w:rsidRDefault="00D43703" w:rsidP="0070498E">
            <w:pPr>
              <w:rPr>
                <w:rFonts w:ascii="GHEA Grapalat" w:hAnsi="GHEA Grapalat"/>
                <w:sz w:val="16"/>
                <w:szCs w:val="16"/>
                <w:lang w:val="pt-BR"/>
              </w:rPr>
            </w:pPr>
            <w:r w:rsidRPr="00E6597C">
              <w:rPr>
                <w:rFonts w:ascii="GHEA Grapalat" w:hAnsi="GHEA Grapalat"/>
                <w:sz w:val="16"/>
                <w:szCs w:val="16"/>
                <w:lang w:val="pt-BR"/>
              </w:rPr>
              <w:t xml:space="preserve">                                  </w:t>
            </w:r>
          </w:p>
          <w:p w:rsidR="00D43703" w:rsidRPr="00E6597C" w:rsidRDefault="00D43703" w:rsidP="0070498E">
            <w:pPr>
              <w:rPr>
                <w:rFonts w:ascii="GHEA Grapalat" w:hAnsi="GHEA Grapalat"/>
                <w:sz w:val="16"/>
                <w:szCs w:val="16"/>
                <w:lang w:val="pt-BR"/>
              </w:rPr>
            </w:pPr>
            <w:r w:rsidRPr="00E6597C">
              <w:rPr>
                <w:rFonts w:ascii="GHEA Grapalat" w:hAnsi="GHEA Grapalat"/>
                <w:sz w:val="16"/>
                <w:szCs w:val="16"/>
                <w:lang w:val="pt-BR"/>
              </w:rPr>
              <w:t xml:space="preserve">                                        Կ.Տ.</w:t>
            </w:r>
          </w:p>
          <w:p w:rsidR="00D43703" w:rsidRPr="00E6597C" w:rsidRDefault="00D43703" w:rsidP="0070498E">
            <w:pPr>
              <w:rPr>
                <w:rFonts w:ascii="GHEA Grapalat" w:hAnsi="GHEA Grapalat"/>
                <w:sz w:val="20"/>
                <w:lang w:val="pt-BR"/>
              </w:rPr>
            </w:pPr>
          </w:p>
          <w:p w:rsidR="00D43703" w:rsidRPr="00E6597C" w:rsidRDefault="00D43703" w:rsidP="0070498E">
            <w:pPr>
              <w:spacing w:line="360" w:lineRule="auto"/>
              <w:jc w:val="center"/>
              <w:rPr>
                <w:rFonts w:ascii="GHEA Grapalat" w:hAnsi="GHEA Grapalat"/>
                <w:b/>
                <w:sz w:val="20"/>
                <w:lang w:val="nb-NO"/>
              </w:rPr>
            </w:pPr>
          </w:p>
        </w:tc>
      </w:tr>
    </w:tbl>
    <w:p w:rsidR="00D43703" w:rsidRPr="00E6597C" w:rsidRDefault="00D43703" w:rsidP="00D43703">
      <w:pPr>
        <w:ind w:firstLine="709"/>
        <w:jc w:val="center"/>
        <w:rPr>
          <w:rFonts w:ascii="GHEA Grapalat" w:hAnsi="GHEA Grapalat"/>
          <w:b/>
          <w:sz w:val="20"/>
          <w:lang w:val="nb-NO"/>
        </w:rPr>
      </w:pPr>
    </w:p>
    <w:p w:rsidR="00D43703" w:rsidRPr="00E6597C" w:rsidRDefault="00D43703" w:rsidP="00D43703">
      <w:pPr>
        <w:tabs>
          <w:tab w:val="left" w:pos="1276"/>
        </w:tabs>
        <w:ind w:firstLine="720"/>
        <w:jc w:val="both"/>
        <w:rPr>
          <w:rFonts w:ascii="GHEA Grapalat" w:hAnsi="GHEA Grapalat"/>
          <w:sz w:val="20"/>
          <w:szCs w:val="20"/>
          <w:u w:val="single"/>
          <w:lang w:val="nb-NO"/>
        </w:rPr>
      </w:pPr>
    </w:p>
    <w:p w:rsidR="00D43703" w:rsidRPr="00E6597C" w:rsidRDefault="00D43703" w:rsidP="00D43703">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rsidR="00D43703" w:rsidRPr="00E6597C" w:rsidRDefault="00D43703" w:rsidP="00D43703">
      <w:pPr>
        <w:tabs>
          <w:tab w:val="left" w:pos="1276"/>
        </w:tabs>
        <w:ind w:firstLine="720"/>
        <w:jc w:val="both"/>
        <w:rPr>
          <w:rFonts w:ascii="GHEA Grapalat" w:hAnsi="GHEA Grapalat"/>
          <w:sz w:val="20"/>
          <w:szCs w:val="20"/>
          <w:u w:val="single"/>
          <w:lang w:val="nb-NO"/>
        </w:rPr>
      </w:pPr>
    </w:p>
    <w:p w:rsidR="00D43703" w:rsidRPr="00E6597C" w:rsidRDefault="00D43703" w:rsidP="00D43703">
      <w:pPr>
        <w:tabs>
          <w:tab w:val="left" w:pos="1276"/>
        </w:tabs>
        <w:ind w:firstLine="720"/>
        <w:jc w:val="both"/>
        <w:rPr>
          <w:rFonts w:ascii="GHEA Grapalat" w:hAnsi="GHEA Grapalat"/>
          <w:sz w:val="20"/>
          <w:u w:val="single"/>
          <w:lang w:val="nb-NO"/>
        </w:rPr>
      </w:pPr>
    </w:p>
    <w:p w:rsidR="00D43703" w:rsidRPr="00E6597C" w:rsidRDefault="00D43703" w:rsidP="00D43703">
      <w:pPr>
        <w:autoSpaceDE w:val="0"/>
        <w:autoSpaceDN w:val="0"/>
        <w:adjustRightInd w:val="0"/>
        <w:jc w:val="right"/>
        <w:rPr>
          <w:rFonts w:ascii="GHEA Grapalat" w:hAnsi="GHEA Grapalat" w:cs="TimesArmenianPSMT"/>
          <w:sz w:val="20"/>
          <w:lang w:val="nb-NO"/>
        </w:rPr>
      </w:pPr>
      <w:r w:rsidRPr="00E6597C">
        <w:rPr>
          <w:rFonts w:ascii="GHEA Grapalat" w:hAnsi="GHEA Grapalat" w:cs="TimesArmenianPSMT"/>
          <w:sz w:val="20"/>
          <w:lang w:val="nb-NO"/>
        </w:rPr>
        <w:br w:type="page"/>
      </w:r>
    </w:p>
    <w:p w:rsidR="00D43703" w:rsidRPr="00E6597C" w:rsidRDefault="00D43703" w:rsidP="00D43703">
      <w:pPr>
        <w:autoSpaceDE w:val="0"/>
        <w:autoSpaceDN w:val="0"/>
        <w:adjustRightInd w:val="0"/>
        <w:jc w:val="right"/>
        <w:rPr>
          <w:rFonts w:ascii="GHEA Grapalat" w:hAnsi="GHEA Grapalat" w:cs="TimesArmenianPSMT"/>
          <w:i/>
          <w:sz w:val="20"/>
          <w:szCs w:val="16"/>
          <w:lang w:val="nb-NO"/>
        </w:rPr>
      </w:pPr>
    </w:p>
    <w:p w:rsidR="00D43703" w:rsidRPr="00E6597C" w:rsidRDefault="00D43703" w:rsidP="00D43703">
      <w:pPr>
        <w:jc w:val="right"/>
        <w:rPr>
          <w:rFonts w:ascii="GHEA Grapalat" w:hAnsi="GHEA Grapalat"/>
          <w:i/>
          <w:sz w:val="18"/>
          <w:lang w:val="hy-AM"/>
        </w:rPr>
      </w:pPr>
      <w:r w:rsidRPr="00E6597C">
        <w:rPr>
          <w:rFonts w:ascii="GHEA Grapalat" w:hAnsi="GHEA Grapalat"/>
          <w:i/>
          <w:sz w:val="18"/>
          <w:lang w:val="hy-AM"/>
        </w:rPr>
        <w:t>Հավելված N 1</w:t>
      </w:r>
    </w:p>
    <w:p w:rsidR="00D43703" w:rsidRPr="00E6597C" w:rsidRDefault="00D43703" w:rsidP="00D43703">
      <w:pPr>
        <w:jc w:val="right"/>
        <w:rPr>
          <w:rFonts w:ascii="GHEA Grapalat" w:hAnsi="GHEA Grapalat"/>
          <w:i/>
          <w:sz w:val="18"/>
          <w:lang w:val="hy-AM"/>
        </w:rPr>
      </w:pPr>
      <w:r w:rsidRPr="00E6597C">
        <w:rPr>
          <w:rFonts w:ascii="GHEA Grapalat" w:hAnsi="GHEA Grapalat"/>
          <w:i/>
          <w:sz w:val="18"/>
          <w:lang w:val="hy-AM"/>
        </w:rPr>
        <w:t xml:space="preserve">«         »              20  թ. կնքված </w:t>
      </w:r>
    </w:p>
    <w:p w:rsidR="00D43703" w:rsidRPr="00E6597C" w:rsidRDefault="00D43703" w:rsidP="00D43703">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rsidR="00D43703" w:rsidRPr="00E6597C" w:rsidRDefault="00D43703" w:rsidP="00D43703">
      <w:pPr>
        <w:jc w:val="center"/>
        <w:rPr>
          <w:rFonts w:ascii="GHEA Grapalat" w:hAnsi="GHEA Grapalat"/>
          <w:sz w:val="18"/>
          <w:lang w:val="hy-AM"/>
        </w:rPr>
      </w:pPr>
    </w:p>
    <w:p w:rsidR="00D43703" w:rsidRPr="00E6597C" w:rsidRDefault="00D43703" w:rsidP="00D43703">
      <w:pPr>
        <w:jc w:val="center"/>
        <w:rPr>
          <w:rFonts w:ascii="GHEA Grapalat" w:hAnsi="GHEA Grapalat"/>
          <w:sz w:val="20"/>
          <w:lang w:val="hy-AM"/>
        </w:rPr>
      </w:pPr>
    </w:p>
    <w:p w:rsidR="00D43703" w:rsidRPr="00E6597C" w:rsidRDefault="00D43703" w:rsidP="00D43703">
      <w:pPr>
        <w:jc w:val="center"/>
        <w:rPr>
          <w:rFonts w:ascii="GHEA Grapalat" w:hAnsi="GHEA Grapalat"/>
          <w:sz w:val="20"/>
          <w:lang w:val="hy-AM"/>
        </w:rPr>
      </w:pPr>
      <w:r w:rsidRPr="00E6597C">
        <w:rPr>
          <w:rFonts w:ascii="GHEA Grapalat" w:hAnsi="GHEA Grapalat"/>
          <w:sz w:val="20"/>
          <w:lang w:val="hy-AM"/>
        </w:rPr>
        <w:t>ՏԵԽՆԻԿԱԿԱՆ ԲՆՈՒԹԱԳԻՐ - ԳՆՄԱՆ ԺԱՄԱՆԱԿԱՑՈՒՅՑ*</w:t>
      </w:r>
    </w:p>
    <w:p w:rsidR="00D43703" w:rsidRPr="00E6597C" w:rsidRDefault="00D43703" w:rsidP="00D43703">
      <w:pPr>
        <w:jc w:val="right"/>
        <w:rPr>
          <w:rFonts w:ascii="GHEA Grapalat" w:hAnsi="GHEA Grapalat"/>
          <w:sz w:val="20"/>
          <w:lang w:val="hy-AM"/>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t xml:space="preserve">                                                                ՀՀ դրամ</w:t>
      </w:r>
    </w:p>
    <w:tbl>
      <w:tblPr>
        <w:tblW w:w="10374"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7"/>
        <w:gridCol w:w="1387"/>
        <w:gridCol w:w="1846"/>
        <w:gridCol w:w="850"/>
        <w:gridCol w:w="686"/>
        <w:gridCol w:w="1029"/>
        <w:gridCol w:w="695"/>
        <w:gridCol w:w="1276"/>
        <w:gridCol w:w="1288"/>
      </w:tblGrid>
      <w:tr w:rsidR="00D43703" w:rsidRPr="00E6597C" w:rsidTr="009E6DFE">
        <w:tc>
          <w:tcPr>
            <w:tcW w:w="10374" w:type="dxa"/>
            <w:gridSpan w:val="9"/>
          </w:tcPr>
          <w:p w:rsidR="00D43703" w:rsidRPr="00E6597C" w:rsidRDefault="00D43703" w:rsidP="0070498E">
            <w:pPr>
              <w:jc w:val="center"/>
              <w:rPr>
                <w:rFonts w:ascii="GHEA Grapalat" w:hAnsi="GHEA Grapalat"/>
                <w:sz w:val="18"/>
              </w:rPr>
            </w:pPr>
            <w:r w:rsidRPr="00E6597C">
              <w:rPr>
                <w:rFonts w:ascii="GHEA Grapalat" w:hAnsi="GHEA Grapalat"/>
                <w:sz w:val="18"/>
              </w:rPr>
              <w:t>Աշխատանքի</w:t>
            </w:r>
          </w:p>
        </w:tc>
      </w:tr>
      <w:tr w:rsidR="00D43703" w:rsidRPr="00E6597C" w:rsidTr="00C0191F">
        <w:trPr>
          <w:trHeight w:val="219"/>
        </w:trPr>
        <w:tc>
          <w:tcPr>
            <w:tcW w:w="1317" w:type="dxa"/>
            <w:vMerge w:val="restart"/>
            <w:vAlign w:val="center"/>
          </w:tcPr>
          <w:p w:rsidR="00D43703" w:rsidRPr="00E6597C" w:rsidRDefault="00D43703" w:rsidP="0070498E">
            <w:pPr>
              <w:jc w:val="center"/>
              <w:rPr>
                <w:rFonts w:ascii="GHEA Grapalat" w:hAnsi="GHEA Grapalat"/>
                <w:sz w:val="18"/>
              </w:rPr>
            </w:pPr>
            <w:r w:rsidRPr="00E6597C">
              <w:rPr>
                <w:rFonts w:ascii="GHEA Grapalat" w:hAnsi="GHEA Grapalat"/>
                <w:sz w:val="18"/>
              </w:rPr>
              <w:t>հրավերով նախատեսված չափաբաժնի համարը</w:t>
            </w:r>
          </w:p>
        </w:tc>
        <w:tc>
          <w:tcPr>
            <w:tcW w:w="1387" w:type="dxa"/>
            <w:vMerge w:val="restart"/>
            <w:vAlign w:val="center"/>
          </w:tcPr>
          <w:p w:rsidR="00D43703" w:rsidRPr="00E6597C" w:rsidRDefault="00D43703" w:rsidP="0070498E">
            <w:pPr>
              <w:jc w:val="center"/>
              <w:rPr>
                <w:rFonts w:ascii="GHEA Grapalat" w:hAnsi="GHEA Grapalat"/>
                <w:sz w:val="18"/>
              </w:rPr>
            </w:pPr>
            <w:r w:rsidRPr="00E6597C">
              <w:rPr>
                <w:rFonts w:ascii="GHEA Grapalat" w:hAnsi="GHEA Grapalat"/>
                <w:sz w:val="18"/>
              </w:rPr>
              <w:t>գնումների պլանով նախատեսված միջանցիկ ծածկագիրը` ըստ ԳՄԱ դասակարգման (CPV)</w:t>
            </w:r>
          </w:p>
        </w:tc>
        <w:tc>
          <w:tcPr>
            <w:tcW w:w="1846" w:type="dxa"/>
            <w:vMerge w:val="restart"/>
            <w:vAlign w:val="center"/>
          </w:tcPr>
          <w:p w:rsidR="00D43703" w:rsidRPr="00E6597C" w:rsidRDefault="00D43703" w:rsidP="0070498E">
            <w:pPr>
              <w:jc w:val="center"/>
              <w:rPr>
                <w:rFonts w:ascii="GHEA Grapalat" w:hAnsi="GHEA Grapalat"/>
                <w:sz w:val="18"/>
              </w:rPr>
            </w:pPr>
            <w:r w:rsidRPr="00E6597C">
              <w:rPr>
                <w:rFonts w:ascii="GHEA Grapalat" w:hAnsi="GHEA Grapalat"/>
                <w:sz w:val="18"/>
              </w:rPr>
              <w:t>տեխնիկական բնութագիրը</w:t>
            </w:r>
          </w:p>
        </w:tc>
        <w:tc>
          <w:tcPr>
            <w:tcW w:w="850" w:type="dxa"/>
            <w:vMerge w:val="restart"/>
            <w:vAlign w:val="center"/>
          </w:tcPr>
          <w:p w:rsidR="00D43703" w:rsidRPr="00E6597C" w:rsidRDefault="00D43703" w:rsidP="0070498E">
            <w:pPr>
              <w:jc w:val="center"/>
              <w:rPr>
                <w:rFonts w:ascii="GHEA Grapalat" w:hAnsi="GHEA Grapalat"/>
                <w:sz w:val="18"/>
              </w:rPr>
            </w:pPr>
            <w:r w:rsidRPr="00E6597C">
              <w:rPr>
                <w:rFonts w:ascii="GHEA Grapalat" w:hAnsi="GHEA Grapalat"/>
                <w:sz w:val="18"/>
              </w:rPr>
              <w:t>չափման միավորը</w:t>
            </w:r>
          </w:p>
        </w:tc>
        <w:tc>
          <w:tcPr>
            <w:tcW w:w="686" w:type="dxa"/>
            <w:vMerge w:val="restart"/>
            <w:vAlign w:val="center"/>
          </w:tcPr>
          <w:p w:rsidR="00D43703" w:rsidRPr="00E6597C" w:rsidRDefault="00D43703" w:rsidP="0070498E">
            <w:pPr>
              <w:jc w:val="center"/>
              <w:rPr>
                <w:rFonts w:ascii="GHEA Grapalat" w:hAnsi="GHEA Grapalat"/>
                <w:sz w:val="18"/>
              </w:rPr>
            </w:pPr>
            <w:r w:rsidRPr="00E6597C">
              <w:rPr>
                <w:rFonts w:ascii="GHEA Grapalat" w:hAnsi="GHEA Grapalat"/>
                <w:sz w:val="18"/>
              </w:rPr>
              <w:t>միավոր գինը/ՀՀ դրամ</w:t>
            </w:r>
          </w:p>
        </w:tc>
        <w:tc>
          <w:tcPr>
            <w:tcW w:w="1029" w:type="dxa"/>
            <w:vMerge w:val="restart"/>
            <w:vAlign w:val="center"/>
          </w:tcPr>
          <w:p w:rsidR="00D43703" w:rsidRPr="00E6597C" w:rsidRDefault="00D43703" w:rsidP="0070498E">
            <w:pPr>
              <w:jc w:val="center"/>
              <w:rPr>
                <w:rFonts w:ascii="GHEA Grapalat" w:hAnsi="GHEA Grapalat"/>
                <w:sz w:val="18"/>
              </w:rPr>
            </w:pPr>
            <w:r w:rsidRPr="00E6597C">
              <w:rPr>
                <w:rFonts w:ascii="GHEA Grapalat" w:hAnsi="GHEA Grapalat"/>
                <w:sz w:val="18"/>
              </w:rPr>
              <w:t>ընդհանուր գինը/ՀՀ դրամ</w:t>
            </w:r>
          </w:p>
        </w:tc>
        <w:tc>
          <w:tcPr>
            <w:tcW w:w="695" w:type="dxa"/>
            <w:vMerge w:val="restart"/>
            <w:vAlign w:val="center"/>
          </w:tcPr>
          <w:p w:rsidR="00D43703" w:rsidRPr="00E6597C" w:rsidRDefault="00D43703" w:rsidP="0070498E">
            <w:pPr>
              <w:jc w:val="center"/>
              <w:rPr>
                <w:rFonts w:ascii="GHEA Grapalat" w:hAnsi="GHEA Grapalat"/>
                <w:sz w:val="18"/>
              </w:rPr>
            </w:pPr>
            <w:r w:rsidRPr="00E6597C">
              <w:rPr>
                <w:rFonts w:ascii="GHEA Grapalat" w:hAnsi="GHEA Grapalat"/>
                <w:sz w:val="18"/>
              </w:rPr>
              <w:t>ընդհանուր քանակը</w:t>
            </w:r>
          </w:p>
        </w:tc>
        <w:tc>
          <w:tcPr>
            <w:tcW w:w="2564" w:type="dxa"/>
            <w:gridSpan w:val="2"/>
            <w:vAlign w:val="center"/>
          </w:tcPr>
          <w:p w:rsidR="00D43703" w:rsidRPr="00E6597C" w:rsidRDefault="00D43703" w:rsidP="0070498E">
            <w:pPr>
              <w:jc w:val="center"/>
              <w:rPr>
                <w:rFonts w:ascii="GHEA Grapalat" w:hAnsi="GHEA Grapalat"/>
                <w:sz w:val="18"/>
              </w:rPr>
            </w:pPr>
            <w:r w:rsidRPr="00E6597C">
              <w:rPr>
                <w:rFonts w:ascii="GHEA Grapalat" w:hAnsi="GHEA Grapalat"/>
                <w:sz w:val="18"/>
              </w:rPr>
              <w:t>կատարման</w:t>
            </w:r>
          </w:p>
        </w:tc>
      </w:tr>
      <w:tr w:rsidR="00D43703" w:rsidRPr="00E6597C" w:rsidTr="00C0191F">
        <w:trPr>
          <w:trHeight w:val="445"/>
        </w:trPr>
        <w:tc>
          <w:tcPr>
            <w:tcW w:w="1317" w:type="dxa"/>
            <w:vMerge/>
            <w:vAlign w:val="center"/>
          </w:tcPr>
          <w:p w:rsidR="00D43703" w:rsidRPr="00E6597C" w:rsidRDefault="00D43703" w:rsidP="0070498E">
            <w:pPr>
              <w:jc w:val="center"/>
              <w:rPr>
                <w:rFonts w:ascii="GHEA Grapalat" w:hAnsi="GHEA Grapalat"/>
                <w:sz w:val="18"/>
              </w:rPr>
            </w:pPr>
          </w:p>
        </w:tc>
        <w:tc>
          <w:tcPr>
            <w:tcW w:w="1387" w:type="dxa"/>
            <w:vMerge/>
            <w:vAlign w:val="center"/>
          </w:tcPr>
          <w:p w:rsidR="00D43703" w:rsidRPr="00E6597C" w:rsidRDefault="00D43703" w:rsidP="0070498E">
            <w:pPr>
              <w:jc w:val="center"/>
              <w:rPr>
                <w:rFonts w:ascii="GHEA Grapalat" w:hAnsi="GHEA Grapalat"/>
                <w:sz w:val="18"/>
              </w:rPr>
            </w:pPr>
          </w:p>
        </w:tc>
        <w:tc>
          <w:tcPr>
            <w:tcW w:w="1846" w:type="dxa"/>
            <w:vMerge/>
            <w:vAlign w:val="center"/>
          </w:tcPr>
          <w:p w:rsidR="00D43703" w:rsidRPr="00E6597C" w:rsidRDefault="00D43703" w:rsidP="0070498E">
            <w:pPr>
              <w:jc w:val="center"/>
              <w:rPr>
                <w:rFonts w:ascii="GHEA Grapalat" w:hAnsi="GHEA Grapalat"/>
                <w:sz w:val="18"/>
              </w:rPr>
            </w:pPr>
          </w:p>
        </w:tc>
        <w:tc>
          <w:tcPr>
            <w:tcW w:w="850" w:type="dxa"/>
            <w:vMerge/>
            <w:vAlign w:val="center"/>
          </w:tcPr>
          <w:p w:rsidR="00D43703" w:rsidRPr="00E6597C" w:rsidRDefault="00D43703" w:rsidP="0070498E">
            <w:pPr>
              <w:jc w:val="center"/>
              <w:rPr>
                <w:rFonts w:ascii="GHEA Grapalat" w:hAnsi="GHEA Grapalat"/>
                <w:sz w:val="18"/>
              </w:rPr>
            </w:pPr>
          </w:p>
        </w:tc>
        <w:tc>
          <w:tcPr>
            <w:tcW w:w="686" w:type="dxa"/>
            <w:vMerge/>
            <w:vAlign w:val="center"/>
          </w:tcPr>
          <w:p w:rsidR="00D43703" w:rsidRPr="00E6597C" w:rsidRDefault="00D43703" w:rsidP="0070498E">
            <w:pPr>
              <w:jc w:val="center"/>
              <w:rPr>
                <w:rFonts w:ascii="GHEA Grapalat" w:hAnsi="GHEA Grapalat"/>
                <w:sz w:val="18"/>
              </w:rPr>
            </w:pPr>
          </w:p>
        </w:tc>
        <w:tc>
          <w:tcPr>
            <w:tcW w:w="1029" w:type="dxa"/>
            <w:vMerge/>
            <w:vAlign w:val="center"/>
          </w:tcPr>
          <w:p w:rsidR="00D43703" w:rsidRPr="00E6597C" w:rsidRDefault="00D43703" w:rsidP="0070498E">
            <w:pPr>
              <w:jc w:val="center"/>
              <w:rPr>
                <w:rFonts w:ascii="GHEA Grapalat" w:hAnsi="GHEA Grapalat"/>
                <w:sz w:val="18"/>
              </w:rPr>
            </w:pPr>
          </w:p>
        </w:tc>
        <w:tc>
          <w:tcPr>
            <w:tcW w:w="695" w:type="dxa"/>
            <w:vMerge/>
            <w:vAlign w:val="center"/>
          </w:tcPr>
          <w:p w:rsidR="00D43703" w:rsidRPr="00E6597C" w:rsidRDefault="00D43703" w:rsidP="0070498E">
            <w:pPr>
              <w:jc w:val="center"/>
              <w:rPr>
                <w:rFonts w:ascii="GHEA Grapalat" w:hAnsi="GHEA Grapalat"/>
                <w:sz w:val="18"/>
              </w:rPr>
            </w:pPr>
          </w:p>
        </w:tc>
        <w:tc>
          <w:tcPr>
            <w:tcW w:w="1276" w:type="dxa"/>
            <w:vAlign w:val="center"/>
          </w:tcPr>
          <w:p w:rsidR="00D43703" w:rsidRPr="00E6597C" w:rsidRDefault="00D43703" w:rsidP="0070498E">
            <w:pPr>
              <w:jc w:val="center"/>
              <w:rPr>
                <w:rFonts w:ascii="GHEA Grapalat" w:hAnsi="GHEA Grapalat"/>
                <w:sz w:val="18"/>
              </w:rPr>
            </w:pPr>
            <w:r w:rsidRPr="00E6597C">
              <w:rPr>
                <w:rFonts w:ascii="GHEA Grapalat" w:hAnsi="GHEA Grapalat"/>
                <w:sz w:val="18"/>
              </w:rPr>
              <w:t>հասցեն</w:t>
            </w:r>
          </w:p>
        </w:tc>
        <w:tc>
          <w:tcPr>
            <w:tcW w:w="1288" w:type="dxa"/>
            <w:vAlign w:val="center"/>
          </w:tcPr>
          <w:p w:rsidR="00D43703" w:rsidRPr="00E6597C" w:rsidRDefault="00D43703" w:rsidP="0070498E">
            <w:pPr>
              <w:jc w:val="center"/>
              <w:rPr>
                <w:rFonts w:ascii="GHEA Grapalat" w:hAnsi="GHEA Grapalat"/>
                <w:sz w:val="18"/>
              </w:rPr>
            </w:pPr>
            <w:r w:rsidRPr="00E6597C">
              <w:rPr>
                <w:rFonts w:ascii="GHEA Grapalat" w:hAnsi="GHEA Grapalat"/>
                <w:sz w:val="18"/>
              </w:rPr>
              <w:t>Ժամկետը**</w:t>
            </w:r>
          </w:p>
        </w:tc>
      </w:tr>
      <w:tr w:rsidR="00D43703" w:rsidRPr="00E6597C" w:rsidTr="00C0191F">
        <w:trPr>
          <w:trHeight w:val="246"/>
        </w:trPr>
        <w:tc>
          <w:tcPr>
            <w:tcW w:w="1317" w:type="dxa"/>
          </w:tcPr>
          <w:p w:rsidR="00D43703" w:rsidRPr="00E6597C" w:rsidRDefault="009E6DFE" w:rsidP="0070498E">
            <w:pPr>
              <w:jc w:val="center"/>
              <w:rPr>
                <w:rFonts w:ascii="GHEA Grapalat" w:hAnsi="GHEA Grapalat"/>
                <w:sz w:val="20"/>
              </w:rPr>
            </w:pPr>
            <w:r>
              <w:rPr>
                <w:rFonts w:ascii="GHEA Grapalat" w:hAnsi="GHEA Grapalat"/>
                <w:sz w:val="20"/>
              </w:rPr>
              <w:t>1</w:t>
            </w:r>
          </w:p>
        </w:tc>
        <w:tc>
          <w:tcPr>
            <w:tcW w:w="1387" w:type="dxa"/>
          </w:tcPr>
          <w:p w:rsidR="00D43703" w:rsidRPr="00E6597C" w:rsidRDefault="00D43703" w:rsidP="0070498E">
            <w:pPr>
              <w:jc w:val="center"/>
              <w:rPr>
                <w:rFonts w:ascii="GHEA Grapalat" w:hAnsi="GHEA Grapalat"/>
                <w:sz w:val="20"/>
              </w:rPr>
            </w:pPr>
          </w:p>
        </w:tc>
        <w:tc>
          <w:tcPr>
            <w:tcW w:w="1846" w:type="dxa"/>
          </w:tcPr>
          <w:p w:rsidR="00D43703" w:rsidRPr="00E6597C" w:rsidRDefault="009E6DFE" w:rsidP="0070498E">
            <w:pPr>
              <w:jc w:val="center"/>
              <w:rPr>
                <w:rFonts w:ascii="GHEA Grapalat" w:hAnsi="GHEA Grapalat"/>
                <w:sz w:val="20"/>
              </w:rPr>
            </w:pPr>
            <w:r>
              <w:rPr>
                <w:rFonts w:ascii="GHEA Grapalat" w:hAnsi="GHEA Grapalat"/>
                <w:sz w:val="20"/>
              </w:rPr>
              <w:t xml:space="preserve">Գնման  առարկա  է  հանդիսանում  Արևաշատ  </w:t>
            </w:r>
            <w:r w:rsidR="00C0191F">
              <w:rPr>
                <w:rFonts w:ascii="GHEA Grapalat" w:hAnsi="GHEA Grapalat"/>
                <w:sz w:val="20"/>
              </w:rPr>
              <w:t>համայնքի մանկապարտեզի  շենքի  նախագծման  աշխատանքները</w:t>
            </w:r>
          </w:p>
        </w:tc>
        <w:tc>
          <w:tcPr>
            <w:tcW w:w="850" w:type="dxa"/>
          </w:tcPr>
          <w:p w:rsidR="00D43703" w:rsidRPr="00E6597C" w:rsidRDefault="009E6DFE" w:rsidP="0070498E">
            <w:pPr>
              <w:jc w:val="center"/>
              <w:rPr>
                <w:rFonts w:ascii="GHEA Grapalat" w:hAnsi="GHEA Grapalat"/>
                <w:sz w:val="20"/>
              </w:rPr>
            </w:pPr>
            <w:r>
              <w:rPr>
                <w:rFonts w:ascii="GHEA Grapalat" w:hAnsi="GHEA Grapalat"/>
                <w:sz w:val="20"/>
              </w:rPr>
              <w:t>Հա</w:t>
            </w:r>
          </w:p>
        </w:tc>
        <w:tc>
          <w:tcPr>
            <w:tcW w:w="686" w:type="dxa"/>
          </w:tcPr>
          <w:p w:rsidR="00D43703" w:rsidRPr="00E6597C" w:rsidRDefault="00D43703" w:rsidP="0070498E">
            <w:pPr>
              <w:jc w:val="center"/>
              <w:rPr>
                <w:rFonts w:ascii="GHEA Grapalat" w:hAnsi="GHEA Grapalat"/>
                <w:sz w:val="20"/>
              </w:rPr>
            </w:pPr>
          </w:p>
        </w:tc>
        <w:tc>
          <w:tcPr>
            <w:tcW w:w="1029" w:type="dxa"/>
          </w:tcPr>
          <w:p w:rsidR="00D43703" w:rsidRPr="00E6597C" w:rsidRDefault="002E0B3B" w:rsidP="0070498E">
            <w:pPr>
              <w:jc w:val="center"/>
              <w:rPr>
                <w:rFonts w:ascii="GHEA Grapalat" w:hAnsi="GHEA Grapalat"/>
                <w:sz w:val="20"/>
              </w:rPr>
            </w:pPr>
            <w:r>
              <w:rPr>
                <w:rFonts w:ascii="GHEA Grapalat" w:hAnsi="GHEA Grapalat"/>
                <w:sz w:val="20"/>
              </w:rPr>
              <w:t>1</w:t>
            </w:r>
            <w:r w:rsidR="00157D1F">
              <w:rPr>
                <w:rFonts w:ascii="GHEA Grapalat" w:hAnsi="GHEA Grapalat"/>
                <w:sz w:val="20"/>
              </w:rPr>
              <w:t>.721.184</w:t>
            </w:r>
          </w:p>
        </w:tc>
        <w:tc>
          <w:tcPr>
            <w:tcW w:w="695" w:type="dxa"/>
          </w:tcPr>
          <w:p w:rsidR="00D43703" w:rsidRPr="00E6597C" w:rsidRDefault="00D43703" w:rsidP="0070498E">
            <w:pPr>
              <w:jc w:val="center"/>
              <w:rPr>
                <w:rFonts w:ascii="GHEA Grapalat" w:hAnsi="GHEA Grapalat"/>
                <w:sz w:val="20"/>
              </w:rPr>
            </w:pPr>
          </w:p>
        </w:tc>
        <w:tc>
          <w:tcPr>
            <w:tcW w:w="1276" w:type="dxa"/>
          </w:tcPr>
          <w:p w:rsidR="00D43703" w:rsidRPr="00E6597C" w:rsidRDefault="009E6DFE" w:rsidP="0070498E">
            <w:pPr>
              <w:jc w:val="center"/>
              <w:rPr>
                <w:rFonts w:ascii="GHEA Grapalat" w:hAnsi="GHEA Grapalat"/>
                <w:sz w:val="20"/>
              </w:rPr>
            </w:pPr>
            <w:r>
              <w:rPr>
                <w:rFonts w:ascii="GHEA Grapalat" w:hAnsi="GHEA Grapalat"/>
                <w:sz w:val="20"/>
              </w:rPr>
              <w:t>Արևաշատ  համայնք</w:t>
            </w:r>
          </w:p>
        </w:tc>
        <w:tc>
          <w:tcPr>
            <w:tcW w:w="1288" w:type="dxa"/>
          </w:tcPr>
          <w:p w:rsidR="00D43703" w:rsidRPr="00E6597C" w:rsidRDefault="002E0B3B" w:rsidP="0070498E">
            <w:pPr>
              <w:jc w:val="center"/>
              <w:rPr>
                <w:rFonts w:ascii="GHEA Grapalat" w:hAnsi="GHEA Grapalat"/>
                <w:sz w:val="20"/>
              </w:rPr>
            </w:pPr>
            <w:r>
              <w:rPr>
                <w:rFonts w:ascii="GHEA Grapalat" w:hAnsi="GHEA Grapalat"/>
                <w:sz w:val="20"/>
              </w:rPr>
              <w:t>10.05</w:t>
            </w:r>
            <w:r w:rsidR="009E6DFE">
              <w:rPr>
                <w:rFonts w:ascii="GHEA Grapalat" w:hAnsi="GHEA Grapalat"/>
                <w:sz w:val="20"/>
              </w:rPr>
              <w:t>.2020</w:t>
            </w:r>
          </w:p>
        </w:tc>
      </w:tr>
      <w:tr w:rsidR="00D43703" w:rsidRPr="00E6597C" w:rsidTr="00C0191F">
        <w:tc>
          <w:tcPr>
            <w:tcW w:w="1317" w:type="dxa"/>
          </w:tcPr>
          <w:p w:rsidR="00D43703" w:rsidRPr="00E6597C" w:rsidRDefault="00D43703" w:rsidP="0070498E">
            <w:pPr>
              <w:jc w:val="center"/>
              <w:rPr>
                <w:rFonts w:ascii="GHEA Grapalat" w:hAnsi="GHEA Grapalat"/>
                <w:sz w:val="20"/>
              </w:rPr>
            </w:pPr>
          </w:p>
        </w:tc>
        <w:tc>
          <w:tcPr>
            <w:tcW w:w="1387" w:type="dxa"/>
          </w:tcPr>
          <w:p w:rsidR="00D43703" w:rsidRPr="00E6597C" w:rsidRDefault="00D43703" w:rsidP="0070498E">
            <w:pPr>
              <w:jc w:val="center"/>
              <w:rPr>
                <w:rFonts w:ascii="GHEA Grapalat" w:hAnsi="GHEA Grapalat"/>
                <w:sz w:val="20"/>
              </w:rPr>
            </w:pPr>
          </w:p>
        </w:tc>
        <w:tc>
          <w:tcPr>
            <w:tcW w:w="1846" w:type="dxa"/>
          </w:tcPr>
          <w:p w:rsidR="00D43703" w:rsidRPr="00E6597C" w:rsidRDefault="00D43703" w:rsidP="0070498E">
            <w:pPr>
              <w:jc w:val="center"/>
              <w:rPr>
                <w:rFonts w:ascii="GHEA Grapalat" w:hAnsi="GHEA Grapalat"/>
                <w:sz w:val="20"/>
              </w:rPr>
            </w:pPr>
          </w:p>
        </w:tc>
        <w:tc>
          <w:tcPr>
            <w:tcW w:w="850" w:type="dxa"/>
          </w:tcPr>
          <w:p w:rsidR="00D43703" w:rsidRPr="00E6597C" w:rsidRDefault="00D43703" w:rsidP="0070498E">
            <w:pPr>
              <w:jc w:val="center"/>
              <w:rPr>
                <w:rFonts w:ascii="GHEA Grapalat" w:hAnsi="GHEA Grapalat"/>
                <w:sz w:val="20"/>
              </w:rPr>
            </w:pPr>
          </w:p>
        </w:tc>
        <w:tc>
          <w:tcPr>
            <w:tcW w:w="686" w:type="dxa"/>
          </w:tcPr>
          <w:p w:rsidR="00D43703" w:rsidRPr="00E6597C" w:rsidRDefault="00D43703" w:rsidP="0070498E">
            <w:pPr>
              <w:jc w:val="center"/>
              <w:rPr>
                <w:rFonts w:ascii="GHEA Grapalat" w:hAnsi="GHEA Grapalat"/>
                <w:sz w:val="20"/>
              </w:rPr>
            </w:pPr>
          </w:p>
        </w:tc>
        <w:tc>
          <w:tcPr>
            <w:tcW w:w="1724" w:type="dxa"/>
            <w:gridSpan w:val="2"/>
          </w:tcPr>
          <w:p w:rsidR="00D43703" w:rsidRPr="00E6597C" w:rsidRDefault="00D43703" w:rsidP="0070498E">
            <w:pPr>
              <w:jc w:val="center"/>
              <w:rPr>
                <w:rFonts w:ascii="GHEA Grapalat" w:hAnsi="GHEA Grapalat"/>
                <w:sz w:val="20"/>
              </w:rPr>
            </w:pPr>
          </w:p>
        </w:tc>
        <w:tc>
          <w:tcPr>
            <w:tcW w:w="1276" w:type="dxa"/>
          </w:tcPr>
          <w:p w:rsidR="00D43703" w:rsidRPr="00E6597C" w:rsidRDefault="00D43703" w:rsidP="0070498E">
            <w:pPr>
              <w:jc w:val="center"/>
              <w:rPr>
                <w:rFonts w:ascii="GHEA Grapalat" w:hAnsi="GHEA Grapalat"/>
                <w:sz w:val="20"/>
              </w:rPr>
            </w:pPr>
          </w:p>
        </w:tc>
        <w:tc>
          <w:tcPr>
            <w:tcW w:w="1288" w:type="dxa"/>
          </w:tcPr>
          <w:p w:rsidR="00D43703" w:rsidRPr="00E6597C" w:rsidRDefault="00D43703" w:rsidP="0070498E">
            <w:pPr>
              <w:jc w:val="center"/>
              <w:rPr>
                <w:rFonts w:ascii="GHEA Grapalat" w:hAnsi="GHEA Grapalat"/>
                <w:sz w:val="20"/>
              </w:rPr>
            </w:pPr>
          </w:p>
        </w:tc>
      </w:tr>
    </w:tbl>
    <w:p w:rsidR="00D43703" w:rsidRPr="00E6597C" w:rsidRDefault="00D43703" w:rsidP="00D43703">
      <w:pPr>
        <w:jc w:val="center"/>
        <w:rPr>
          <w:rFonts w:ascii="GHEA Grapalat" w:hAnsi="GHEA Grapalat"/>
          <w:sz w:val="20"/>
        </w:rPr>
      </w:pPr>
    </w:p>
    <w:p w:rsidR="00D43703" w:rsidRPr="00E6597C" w:rsidRDefault="00D43703" w:rsidP="00D43703">
      <w:pPr>
        <w:jc w:val="both"/>
        <w:rPr>
          <w:rFonts w:ascii="GHEA Grapalat" w:hAnsi="GHEA Grapalat"/>
          <w:i/>
          <w:sz w:val="18"/>
          <w:szCs w:val="18"/>
        </w:rPr>
      </w:pPr>
      <w:r w:rsidRPr="00E6597C">
        <w:rPr>
          <w:rFonts w:ascii="GHEA Grapalat" w:hAnsi="GHEA Grapalat"/>
          <w:i/>
          <w:sz w:val="18"/>
          <w:szCs w:val="18"/>
        </w:rPr>
        <w:t xml:space="preserve"> * աշխատանքի կատարման վերջնաժամկետը չի կարող ավել լինել, քան տվյալ տարվա դեկտեմբերի 25-ը:</w:t>
      </w:r>
    </w:p>
    <w:p w:rsidR="00D43703" w:rsidRPr="00E6597C" w:rsidRDefault="00D43703" w:rsidP="00D43703">
      <w:pPr>
        <w:jc w:val="both"/>
        <w:rPr>
          <w:rFonts w:ascii="GHEA Grapalat" w:hAnsi="GHEA Grapalat"/>
          <w:i/>
          <w:sz w:val="18"/>
          <w:szCs w:val="18"/>
        </w:rPr>
      </w:pPr>
      <w:r w:rsidRPr="00E6597C">
        <w:rPr>
          <w:rFonts w:ascii="GHEA Grapalat" w:hAnsi="GHEA Grapalat"/>
          <w:i/>
          <w:sz w:val="18"/>
          <w:szCs w:val="18"/>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D43703" w:rsidRPr="00E6597C" w:rsidRDefault="00D43703" w:rsidP="00D43703">
      <w:pPr>
        <w:jc w:val="both"/>
        <w:rPr>
          <w:rFonts w:ascii="GHEA Grapalat" w:hAnsi="GHEA Grapalat"/>
          <w:sz w:val="18"/>
          <w:szCs w:val="18"/>
        </w:rPr>
      </w:pPr>
    </w:p>
    <w:p w:rsidR="00D43703" w:rsidRPr="00E6597C" w:rsidRDefault="00D43703" w:rsidP="00D43703">
      <w:pPr>
        <w:jc w:val="both"/>
        <w:rPr>
          <w:rFonts w:ascii="GHEA Grapalat" w:hAnsi="GHEA Grapalat"/>
          <w:sz w:val="20"/>
        </w:rPr>
      </w:pPr>
    </w:p>
    <w:p w:rsidR="00D43703" w:rsidRPr="00E6597C" w:rsidRDefault="00D43703" w:rsidP="00D43703">
      <w:pPr>
        <w:jc w:val="center"/>
        <w:rPr>
          <w:rFonts w:ascii="GHEA Grapalat" w:hAnsi="GHEA Grapalat"/>
          <w:sz w:val="20"/>
        </w:rPr>
      </w:pPr>
    </w:p>
    <w:tbl>
      <w:tblPr>
        <w:tblW w:w="9639" w:type="dxa"/>
        <w:jc w:val="center"/>
        <w:tblLayout w:type="fixed"/>
        <w:tblLook w:val="0000"/>
      </w:tblPr>
      <w:tblGrid>
        <w:gridCol w:w="4536"/>
        <w:gridCol w:w="760"/>
        <w:gridCol w:w="4343"/>
      </w:tblGrid>
      <w:tr w:rsidR="00D43703" w:rsidRPr="00E6597C" w:rsidTr="0070498E">
        <w:trPr>
          <w:jc w:val="center"/>
        </w:trPr>
        <w:tc>
          <w:tcPr>
            <w:tcW w:w="4536" w:type="dxa"/>
          </w:tcPr>
          <w:p w:rsidR="00D43703" w:rsidRPr="00E6597C" w:rsidRDefault="00D43703" w:rsidP="0070498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D43703" w:rsidRPr="00E6597C" w:rsidRDefault="00D43703" w:rsidP="0070498E">
            <w:pPr>
              <w:rPr>
                <w:rFonts w:ascii="GHEA Grapalat" w:hAnsi="GHEA Grapalat"/>
                <w:lang w:val="ru-RU"/>
              </w:rPr>
            </w:pPr>
          </w:p>
          <w:p w:rsidR="00D43703" w:rsidRPr="00E6597C" w:rsidRDefault="00D43703" w:rsidP="0070498E">
            <w:pPr>
              <w:rPr>
                <w:rFonts w:ascii="GHEA Grapalat" w:hAnsi="GHEA Grapalat"/>
                <w:lang w:val="ru-RU"/>
              </w:rPr>
            </w:pPr>
          </w:p>
          <w:p w:rsidR="00D43703" w:rsidRPr="00E6597C" w:rsidRDefault="00D43703" w:rsidP="0070498E">
            <w:pPr>
              <w:rPr>
                <w:rFonts w:ascii="GHEA Grapalat" w:hAnsi="GHEA Grapalat"/>
                <w:lang w:val="ru-RU"/>
              </w:rPr>
            </w:pPr>
          </w:p>
          <w:p w:rsidR="00D43703" w:rsidRPr="00E6597C" w:rsidRDefault="00D43703" w:rsidP="0070498E">
            <w:pPr>
              <w:rPr>
                <w:rFonts w:ascii="GHEA Grapalat" w:hAnsi="GHEA Grapalat"/>
                <w:lang w:val="ru-RU"/>
              </w:rPr>
            </w:pPr>
          </w:p>
          <w:p w:rsidR="00D43703" w:rsidRPr="00E6597C" w:rsidRDefault="00D43703" w:rsidP="0070498E">
            <w:pPr>
              <w:rPr>
                <w:rFonts w:ascii="GHEA Grapalat" w:hAnsi="GHEA Grapalat"/>
                <w:lang w:val="ru-RU"/>
              </w:rPr>
            </w:pPr>
          </w:p>
          <w:p w:rsidR="00D43703" w:rsidRPr="00E6597C" w:rsidRDefault="00D43703" w:rsidP="0070498E">
            <w:pPr>
              <w:jc w:val="center"/>
              <w:rPr>
                <w:rFonts w:ascii="GHEA Grapalat" w:hAnsi="GHEA Grapalat"/>
                <w:lang w:val="ru-RU"/>
              </w:rPr>
            </w:pPr>
            <w:r w:rsidRPr="00E6597C">
              <w:rPr>
                <w:rFonts w:ascii="GHEA Grapalat" w:hAnsi="GHEA Grapalat"/>
                <w:lang w:val="ru-RU"/>
              </w:rPr>
              <w:t>---------------------------------</w:t>
            </w:r>
          </w:p>
          <w:p w:rsidR="00D43703" w:rsidRPr="00E6597C" w:rsidRDefault="00D43703" w:rsidP="0070498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D43703" w:rsidRPr="00E6597C" w:rsidRDefault="00D43703" w:rsidP="0070498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D43703" w:rsidRPr="00E6597C" w:rsidRDefault="00D43703" w:rsidP="0070498E">
            <w:pPr>
              <w:spacing w:line="360" w:lineRule="auto"/>
              <w:jc w:val="center"/>
              <w:rPr>
                <w:rFonts w:ascii="GHEA Grapalat" w:hAnsi="GHEA Grapalat"/>
                <w:lang w:val="ru-RU"/>
              </w:rPr>
            </w:pPr>
          </w:p>
        </w:tc>
        <w:tc>
          <w:tcPr>
            <w:tcW w:w="4343" w:type="dxa"/>
          </w:tcPr>
          <w:p w:rsidR="00D43703" w:rsidRPr="00E6597C" w:rsidRDefault="00D43703" w:rsidP="0070498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rsidR="00D43703" w:rsidRPr="00E6597C" w:rsidRDefault="00D43703" w:rsidP="0070498E">
            <w:pPr>
              <w:jc w:val="center"/>
              <w:rPr>
                <w:rFonts w:ascii="GHEA Grapalat" w:hAnsi="GHEA Grapalat"/>
                <w:lang w:val="ru-RU"/>
              </w:rPr>
            </w:pPr>
          </w:p>
          <w:p w:rsidR="00D43703" w:rsidRPr="00E6597C" w:rsidRDefault="00D43703" w:rsidP="0070498E">
            <w:pPr>
              <w:jc w:val="center"/>
              <w:rPr>
                <w:rFonts w:ascii="GHEA Grapalat" w:hAnsi="GHEA Grapalat"/>
                <w:lang w:val="ru-RU"/>
              </w:rPr>
            </w:pPr>
          </w:p>
          <w:p w:rsidR="00D43703" w:rsidRPr="00E6597C" w:rsidRDefault="00D43703" w:rsidP="0070498E">
            <w:pPr>
              <w:jc w:val="center"/>
              <w:rPr>
                <w:rFonts w:ascii="GHEA Grapalat" w:hAnsi="GHEA Grapalat"/>
                <w:lang w:val="ru-RU"/>
              </w:rPr>
            </w:pPr>
          </w:p>
          <w:p w:rsidR="00D43703" w:rsidRPr="00E6597C" w:rsidRDefault="00D43703" w:rsidP="0070498E">
            <w:pPr>
              <w:jc w:val="center"/>
              <w:rPr>
                <w:rFonts w:ascii="GHEA Grapalat" w:hAnsi="GHEA Grapalat"/>
              </w:rPr>
            </w:pPr>
          </w:p>
          <w:p w:rsidR="00D43703" w:rsidRPr="00E6597C" w:rsidRDefault="00D43703" w:rsidP="0070498E">
            <w:pPr>
              <w:jc w:val="center"/>
              <w:rPr>
                <w:rFonts w:ascii="GHEA Grapalat" w:hAnsi="GHEA Grapalat"/>
              </w:rPr>
            </w:pPr>
          </w:p>
          <w:p w:rsidR="00D43703" w:rsidRPr="00E6597C" w:rsidRDefault="00D43703" w:rsidP="0070498E">
            <w:pPr>
              <w:jc w:val="center"/>
              <w:rPr>
                <w:rFonts w:ascii="GHEA Grapalat" w:hAnsi="GHEA Grapalat"/>
                <w:lang w:val="ru-RU"/>
              </w:rPr>
            </w:pPr>
            <w:r w:rsidRPr="00E6597C">
              <w:rPr>
                <w:rFonts w:ascii="GHEA Grapalat" w:hAnsi="GHEA Grapalat"/>
                <w:lang w:val="ru-RU"/>
              </w:rPr>
              <w:t>---------------------------------</w:t>
            </w:r>
          </w:p>
          <w:p w:rsidR="00D43703" w:rsidRPr="00E6597C" w:rsidRDefault="00D43703" w:rsidP="0070498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D43703" w:rsidRPr="00E6597C" w:rsidRDefault="00D43703" w:rsidP="0070498E">
            <w:pPr>
              <w:jc w:val="center"/>
              <w:rPr>
                <w:rFonts w:ascii="GHEA Grapalat" w:hAnsi="GHEA Grapalat"/>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D43703" w:rsidRPr="00E6597C" w:rsidRDefault="00D43703" w:rsidP="00D43703">
      <w:pPr>
        <w:jc w:val="center"/>
        <w:rPr>
          <w:rFonts w:ascii="GHEA Grapalat" w:hAnsi="GHEA Grapalat"/>
          <w:sz w:val="20"/>
        </w:rPr>
      </w:pPr>
      <w:r w:rsidRPr="00E6597C">
        <w:rPr>
          <w:rFonts w:ascii="GHEA Grapalat" w:hAnsi="GHEA Grapalat"/>
          <w:sz w:val="20"/>
        </w:rPr>
        <w:br w:type="page"/>
      </w:r>
    </w:p>
    <w:p w:rsidR="00D43703" w:rsidRPr="00E6597C" w:rsidRDefault="00D43703" w:rsidP="00D43703">
      <w:pPr>
        <w:jc w:val="right"/>
        <w:rPr>
          <w:rFonts w:ascii="GHEA Grapalat" w:hAnsi="GHEA Grapalat"/>
          <w:sz w:val="20"/>
        </w:rPr>
      </w:pPr>
    </w:p>
    <w:p w:rsidR="00D43703" w:rsidRPr="00E6597C" w:rsidRDefault="00D43703" w:rsidP="00D43703">
      <w:pPr>
        <w:jc w:val="right"/>
        <w:rPr>
          <w:rFonts w:ascii="GHEA Grapalat" w:hAnsi="GHEA Grapalat"/>
          <w:i/>
          <w:sz w:val="18"/>
          <w:lang w:val="hy-AM"/>
        </w:rPr>
      </w:pPr>
      <w:r w:rsidRPr="00E6597C">
        <w:rPr>
          <w:rFonts w:ascii="GHEA Grapalat" w:hAnsi="GHEA Grapalat"/>
          <w:i/>
          <w:sz w:val="18"/>
          <w:lang w:val="hy-AM"/>
        </w:rPr>
        <w:t>Հավելված N 2</w:t>
      </w:r>
    </w:p>
    <w:p w:rsidR="00D43703" w:rsidRPr="00E6597C" w:rsidRDefault="00D43703" w:rsidP="00D43703">
      <w:pPr>
        <w:jc w:val="right"/>
        <w:rPr>
          <w:rFonts w:ascii="GHEA Grapalat" w:hAnsi="GHEA Grapalat"/>
          <w:i/>
          <w:sz w:val="18"/>
          <w:lang w:val="hy-AM"/>
        </w:rPr>
      </w:pPr>
      <w:r w:rsidRPr="00E6597C">
        <w:rPr>
          <w:rFonts w:ascii="GHEA Grapalat" w:hAnsi="GHEA Grapalat"/>
          <w:i/>
          <w:sz w:val="18"/>
          <w:lang w:val="hy-AM"/>
        </w:rPr>
        <w:t xml:space="preserve">«         »              20  թ. կնքված </w:t>
      </w:r>
    </w:p>
    <w:p w:rsidR="00D43703" w:rsidRPr="00E6597C" w:rsidRDefault="00D43703" w:rsidP="00D43703">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rsidR="00D43703" w:rsidRPr="00E6597C" w:rsidRDefault="00D43703" w:rsidP="00D43703">
      <w:pPr>
        <w:tabs>
          <w:tab w:val="left" w:pos="9540"/>
        </w:tabs>
        <w:rPr>
          <w:rFonts w:ascii="GHEA Grapalat" w:hAnsi="GHEA Grapalat"/>
          <w:sz w:val="20"/>
        </w:rPr>
      </w:pPr>
    </w:p>
    <w:p w:rsidR="00D43703" w:rsidRPr="00E6597C" w:rsidRDefault="00D43703" w:rsidP="00D43703">
      <w:pPr>
        <w:tabs>
          <w:tab w:val="left" w:pos="9540"/>
        </w:tabs>
        <w:rPr>
          <w:rFonts w:ascii="GHEA Grapalat" w:hAnsi="GHEA Grapalat"/>
          <w:sz w:val="20"/>
        </w:rPr>
      </w:pPr>
    </w:p>
    <w:p w:rsidR="00D43703" w:rsidRPr="00E6597C" w:rsidRDefault="00D43703" w:rsidP="00D43703">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rsidR="00D43703" w:rsidRPr="00E6597C" w:rsidRDefault="00D43703" w:rsidP="00D43703">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7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9"/>
        <w:gridCol w:w="1325"/>
        <w:gridCol w:w="1535"/>
        <w:gridCol w:w="448"/>
        <w:gridCol w:w="448"/>
        <w:gridCol w:w="448"/>
        <w:gridCol w:w="448"/>
        <w:gridCol w:w="448"/>
        <w:gridCol w:w="477"/>
        <w:gridCol w:w="425"/>
        <w:gridCol w:w="567"/>
        <w:gridCol w:w="568"/>
        <w:gridCol w:w="567"/>
        <w:gridCol w:w="566"/>
        <w:gridCol w:w="567"/>
        <w:gridCol w:w="580"/>
      </w:tblGrid>
      <w:tr w:rsidR="00D43703" w:rsidRPr="00E6597C" w:rsidTr="00C0191F">
        <w:tc>
          <w:tcPr>
            <w:tcW w:w="10786" w:type="dxa"/>
            <w:gridSpan w:val="16"/>
          </w:tcPr>
          <w:p w:rsidR="00D43703" w:rsidRPr="00E6597C" w:rsidRDefault="00D43703" w:rsidP="0070498E">
            <w:pPr>
              <w:jc w:val="center"/>
              <w:rPr>
                <w:rFonts w:ascii="GHEA Grapalat" w:hAnsi="GHEA Grapalat"/>
                <w:sz w:val="18"/>
                <w:lang w:val="es-ES"/>
              </w:rPr>
            </w:pPr>
            <w:r w:rsidRPr="00E6597C">
              <w:rPr>
                <w:rFonts w:ascii="GHEA Grapalat" w:hAnsi="GHEA Grapalat"/>
                <w:sz w:val="18"/>
                <w:lang w:val="es-ES"/>
              </w:rPr>
              <w:t>Աշխատանքի</w:t>
            </w:r>
          </w:p>
        </w:tc>
      </w:tr>
      <w:tr w:rsidR="00D43703" w:rsidRPr="007F7031" w:rsidTr="00C0191F">
        <w:tc>
          <w:tcPr>
            <w:tcW w:w="1369" w:type="dxa"/>
            <w:vAlign w:val="center"/>
          </w:tcPr>
          <w:p w:rsidR="00D43703" w:rsidRPr="00E6597C" w:rsidRDefault="00D43703" w:rsidP="0070498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325" w:type="dxa"/>
            <w:vAlign w:val="center"/>
          </w:tcPr>
          <w:p w:rsidR="00D43703" w:rsidRPr="00E6597C" w:rsidRDefault="00D43703" w:rsidP="0070498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535" w:type="dxa"/>
            <w:vAlign w:val="center"/>
          </w:tcPr>
          <w:p w:rsidR="00D43703" w:rsidRPr="00E6597C" w:rsidRDefault="00D43703" w:rsidP="0070498E">
            <w:pPr>
              <w:jc w:val="center"/>
              <w:rPr>
                <w:rFonts w:ascii="GHEA Grapalat" w:hAnsi="GHEA Grapalat"/>
                <w:sz w:val="18"/>
                <w:lang w:val="es-ES"/>
              </w:rPr>
            </w:pPr>
            <w:r w:rsidRPr="00E6597C">
              <w:rPr>
                <w:rFonts w:ascii="GHEA Grapalat" w:hAnsi="GHEA Grapalat"/>
                <w:sz w:val="18"/>
              </w:rPr>
              <w:t>անվանումը</w:t>
            </w:r>
          </w:p>
        </w:tc>
        <w:tc>
          <w:tcPr>
            <w:tcW w:w="6557" w:type="dxa"/>
            <w:gridSpan w:val="13"/>
            <w:vAlign w:val="center"/>
          </w:tcPr>
          <w:p w:rsidR="00D43703" w:rsidRPr="00E6597C" w:rsidRDefault="00D43703" w:rsidP="0070498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C0191F" w:rsidRPr="00E6597C" w:rsidTr="00C0191F">
        <w:trPr>
          <w:trHeight w:val="1538"/>
        </w:trPr>
        <w:tc>
          <w:tcPr>
            <w:tcW w:w="1369" w:type="dxa"/>
          </w:tcPr>
          <w:p w:rsidR="00D43703" w:rsidRPr="00E6597C" w:rsidRDefault="00D43703" w:rsidP="0070498E">
            <w:pPr>
              <w:jc w:val="center"/>
              <w:rPr>
                <w:rFonts w:ascii="GHEA Grapalat" w:hAnsi="GHEA Grapalat"/>
                <w:sz w:val="20"/>
                <w:lang w:val="es-ES"/>
              </w:rPr>
            </w:pPr>
          </w:p>
        </w:tc>
        <w:tc>
          <w:tcPr>
            <w:tcW w:w="1325" w:type="dxa"/>
          </w:tcPr>
          <w:p w:rsidR="00D43703" w:rsidRPr="00E6597C" w:rsidRDefault="00D43703" w:rsidP="0070498E">
            <w:pPr>
              <w:jc w:val="center"/>
              <w:rPr>
                <w:rFonts w:ascii="GHEA Grapalat" w:hAnsi="GHEA Grapalat"/>
                <w:sz w:val="20"/>
                <w:lang w:val="es-ES"/>
              </w:rPr>
            </w:pPr>
          </w:p>
        </w:tc>
        <w:tc>
          <w:tcPr>
            <w:tcW w:w="1535" w:type="dxa"/>
          </w:tcPr>
          <w:p w:rsidR="00D43703" w:rsidRPr="00E6597C" w:rsidRDefault="00D43703" w:rsidP="0070498E">
            <w:pPr>
              <w:jc w:val="center"/>
              <w:rPr>
                <w:rFonts w:ascii="GHEA Grapalat" w:hAnsi="GHEA Grapalat"/>
                <w:sz w:val="20"/>
                <w:lang w:val="es-ES"/>
              </w:rPr>
            </w:pPr>
          </w:p>
        </w:tc>
        <w:tc>
          <w:tcPr>
            <w:tcW w:w="448"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հունվար</w:t>
            </w:r>
          </w:p>
        </w:tc>
        <w:tc>
          <w:tcPr>
            <w:tcW w:w="448" w:type="dxa"/>
            <w:textDirection w:val="btLr"/>
            <w:vAlign w:val="center"/>
          </w:tcPr>
          <w:p w:rsidR="00D43703" w:rsidRPr="00E6597C" w:rsidRDefault="00D43703" w:rsidP="0070498E">
            <w:pPr>
              <w:ind w:left="113" w:right="-7"/>
              <w:jc w:val="center"/>
              <w:rPr>
                <w:rFonts w:ascii="GHEA Grapalat" w:hAnsi="GHEA Grapalat" w:cs="Sylfaen"/>
                <w:sz w:val="18"/>
                <w:lang w:val="pt-BR"/>
              </w:rPr>
            </w:pPr>
            <w:r w:rsidRPr="00E6597C">
              <w:rPr>
                <w:rFonts w:ascii="GHEA Grapalat" w:hAnsi="GHEA Grapalat" w:cs="Sylfaen"/>
                <w:sz w:val="18"/>
                <w:szCs w:val="22"/>
                <w:lang w:val="pt-BR"/>
              </w:rPr>
              <w:t>փետրվար</w:t>
            </w:r>
          </w:p>
        </w:tc>
        <w:tc>
          <w:tcPr>
            <w:tcW w:w="448"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մարտ</w:t>
            </w:r>
          </w:p>
        </w:tc>
        <w:tc>
          <w:tcPr>
            <w:tcW w:w="448" w:type="dxa"/>
            <w:textDirection w:val="btLr"/>
            <w:vAlign w:val="center"/>
          </w:tcPr>
          <w:p w:rsidR="00D43703" w:rsidRPr="00E6597C" w:rsidRDefault="00D43703" w:rsidP="0070498E">
            <w:pPr>
              <w:ind w:left="113" w:right="-7"/>
              <w:jc w:val="center"/>
              <w:rPr>
                <w:rFonts w:ascii="GHEA Grapalat" w:hAnsi="GHEA Grapalat" w:cs="Sylfaen"/>
                <w:sz w:val="18"/>
                <w:lang w:val="pt-BR"/>
              </w:rPr>
            </w:pPr>
            <w:r w:rsidRPr="00E6597C">
              <w:rPr>
                <w:rFonts w:ascii="GHEA Grapalat" w:hAnsi="GHEA Grapalat" w:cs="Sylfaen"/>
                <w:sz w:val="18"/>
                <w:szCs w:val="22"/>
                <w:lang w:val="pt-BR"/>
              </w:rPr>
              <w:t>ապրիլ</w:t>
            </w:r>
          </w:p>
        </w:tc>
        <w:tc>
          <w:tcPr>
            <w:tcW w:w="448"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մայիս</w:t>
            </w:r>
          </w:p>
        </w:tc>
        <w:tc>
          <w:tcPr>
            <w:tcW w:w="477"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հունիս</w:t>
            </w:r>
          </w:p>
        </w:tc>
        <w:tc>
          <w:tcPr>
            <w:tcW w:w="425"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567"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օգոստոս</w:t>
            </w:r>
          </w:p>
        </w:tc>
        <w:tc>
          <w:tcPr>
            <w:tcW w:w="568"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567"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հոկտեմբեր</w:t>
            </w:r>
          </w:p>
        </w:tc>
        <w:tc>
          <w:tcPr>
            <w:tcW w:w="566"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567"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դեկտեմբեր</w:t>
            </w:r>
          </w:p>
        </w:tc>
        <w:tc>
          <w:tcPr>
            <w:tcW w:w="580" w:type="dxa"/>
            <w:vAlign w:val="center"/>
          </w:tcPr>
          <w:p w:rsidR="00D43703" w:rsidRPr="00E6597C" w:rsidRDefault="00D43703" w:rsidP="0070498E">
            <w:pPr>
              <w:ind w:right="-1"/>
              <w:jc w:val="center"/>
              <w:rPr>
                <w:rFonts w:ascii="GHEA Grapalat" w:hAnsi="GHEA Grapalat"/>
                <w:sz w:val="18"/>
                <w:lang w:val="pt-BR"/>
              </w:rPr>
            </w:pPr>
            <w:r w:rsidRPr="00E6597C">
              <w:rPr>
                <w:rFonts w:ascii="GHEA Grapalat" w:hAnsi="GHEA Grapalat" w:cs="Sylfaen"/>
                <w:sz w:val="18"/>
                <w:szCs w:val="22"/>
                <w:lang w:val="pt-BR"/>
              </w:rPr>
              <w:t>Ընդամենը</w:t>
            </w:r>
          </w:p>
          <w:p w:rsidR="00D43703" w:rsidRPr="00E6597C" w:rsidRDefault="00D43703" w:rsidP="0070498E">
            <w:pPr>
              <w:jc w:val="center"/>
              <w:rPr>
                <w:rFonts w:ascii="GHEA Grapalat" w:hAnsi="GHEA Grapalat"/>
                <w:sz w:val="18"/>
                <w:lang w:val="es-ES"/>
              </w:rPr>
            </w:pPr>
          </w:p>
        </w:tc>
      </w:tr>
      <w:tr w:rsidR="00C0191F" w:rsidRPr="00C0191F" w:rsidTr="00C0191F">
        <w:trPr>
          <w:trHeight w:val="1538"/>
        </w:trPr>
        <w:tc>
          <w:tcPr>
            <w:tcW w:w="1369" w:type="dxa"/>
          </w:tcPr>
          <w:p w:rsidR="00D43703" w:rsidRPr="00E6597C" w:rsidRDefault="00D43703" w:rsidP="0070498E">
            <w:pPr>
              <w:jc w:val="center"/>
              <w:rPr>
                <w:rFonts w:ascii="GHEA Grapalat" w:hAnsi="GHEA Grapalat"/>
                <w:sz w:val="20"/>
                <w:lang w:val="es-ES"/>
              </w:rPr>
            </w:pPr>
          </w:p>
        </w:tc>
        <w:tc>
          <w:tcPr>
            <w:tcW w:w="1325" w:type="dxa"/>
          </w:tcPr>
          <w:p w:rsidR="00D43703" w:rsidRPr="00E6597C" w:rsidRDefault="00D43703" w:rsidP="0070498E">
            <w:pPr>
              <w:jc w:val="center"/>
              <w:rPr>
                <w:rFonts w:ascii="GHEA Grapalat" w:hAnsi="GHEA Grapalat"/>
                <w:sz w:val="20"/>
                <w:lang w:val="es-ES"/>
              </w:rPr>
            </w:pPr>
          </w:p>
        </w:tc>
        <w:tc>
          <w:tcPr>
            <w:tcW w:w="1535" w:type="dxa"/>
          </w:tcPr>
          <w:p w:rsidR="00D43703" w:rsidRPr="00C0191F" w:rsidRDefault="00C0191F" w:rsidP="0070498E">
            <w:pPr>
              <w:jc w:val="center"/>
              <w:rPr>
                <w:rFonts w:ascii="GHEA Grapalat" w:hAnsi="GHEA Grapalat"/>
                <w:sz w:val="16"/>
                <w:szCs w:val="16"/>
                <w:lang w:val="es-ES"/>
              </w:rPr>
            </w:pPr>
            <w:r w:rsidRPr="00C0191F">
              <w:rPr>
                <w:rFonts w:ascii="GHEA Grapalat" w:hAnsi="GHEA Grapalat"/>
                <w:sz w:val="16"/>
                <w:szCs w:val="16"/>
              </w:rPr>
              <w:t>Գնման</w:t>
            </w:r>
            <w:r w:rsidRPr="00C0191F">
              <w:rPr>
                <w:rFonts w:ascii="GHEA Grapalat" w:hAnsi="GHEA Grapalat"/>
                <w:sz w:val="16"/>
                <w:szCs w:val="16"/>
                <w:lang w:val="es-ES"/>
              </w:rPr>
              <w:t xml:space="preserve">  </w:t>
            </w:r>
            <w:r w:rsidRPr="00C0191F">
              <w:rPr>
                <w:rFonts w:ascii="GHEA Grapalat" w:hAnsi="GHEA Grapalat"/>
                <w:sz w:val="16"/>
                <w:szCs w:val="16"/>
              </w:rPr>
              <w:t>առարկա</w:t>
            </w:r>
            <w:r w:rsidRPr="00C0191F">
              <w:rPr>
                <w:rFonts w:ascii="GHEA Grapalat" w:hAnsi="GHEA Grapalat"/>
                <w:sz w:val="16"/>
                <w:szCs w:val="16"/>
                <w:lang w:val="es-ES"/>
              </w:rPr>
              <w:t xml:space="preserve">  </w:t>
            </w:r>
            <w:r w:rsidRPr="00C0191F">
              <w:rPr>
                <w:rFonts w:ascii="GHEA Grapalat" w:hAnsi="GHEA Grapalat"/>
                <w:sz w:val="16"/>
                <w:szCs w:val="16"/>
              </w:rPr>
              <w:t>է</w:t>
            </w:r>
            <w:r w:rsidRPr="00C0191F">
              <w:rPr>
                <w:rFonts w:ascii="GHEA Grapalat" w:hAnsi="GHEA Grapalat"/>
                <w:sz w:val="16"/>
                <w:szCs w:val="16"/>
                <w:lang w:val="es-ES"/>
              </w:rPr>
              <w:t xml:space="preserve">  </w:t>
            </w:r>
            <w:r w:rsidRPr="00C0191F">
              <w:rPr>
                <w:rFonts w:ascii="GHEA Grapalat" w:hAnsi="GHEA Grapalat"/>
                <w:sz w:val="16"/>
                <w:szCs w:val="16"/>
              </w:rPr>
              <w:t>հանդիսանում</w:t>
            </w:r>
            <w:r w:rsidRPr="00C0191F">
              <w:rPr>
                <w:rFonts w:ascii="GHEA Grapalat" w:hAnsi="GHEA Grapalat"/>
                <w:sz w:val="16"/>
                <w:szCs w:val="16"/>
                <w:lang w:val="es-ES"/>
              </w:rPr>
              <w:t xml:space="preserve">  </w:t>
            </w:r>
            <w:r w:rsidRPr="00C0191F">
              <w:rPr>
                <w:rFonts w:ascii="GHEA Grapalat" w:hAnsi="GHEA Grapalat"/>
                <w:sz w:val="16"/>
                <w:szCs w:val="16"/>
              </w:rPr>
              <w:t>Արևաշատ</w:t>
            </w:r>
            <w:r w:rsidRPr="00C0191F">
              <w:rPr>
                <w:rFonts w:ascii="GHEA Grapalat" w:hAnsi="GHEA Grapalat"/>
                <w:sz w:val="16"/>
                <w:szCs w:val="16"/>
                <w:lang w:val="es-ES"/>
              </w:rPr>
              <w:t xml:space="preserve">  </w:t>
            </w:r>
            <w:r w:rsidRPr="00C0191F">
              <w:rPr>
                <w:rFonts w:ascii="GHEA Grapalat" w:hAnsi="GHEA Grapalat"/>
                <w:sz w:val="16"/>
                <w:szCs w:val="16"/>
              </w:rPr>
              <w:t>համայնքի</w:t>
            </w:r>
            <w:r w:rsidRPr="00C0191F">
              <w:rPr>
                <w:rFonts w:ascii="GHEA Grapalat" w:hAnsi="GHEA Grapalat"/>
                <w:sz w:val="16"/>
                <w:szCs w:val="16"/>
                <w:lang w:val="es-ES"/>
              </w:rPr>
              <w:t xml:space="preserve"> </w:t>
            </w:r>
            <w:r w:rsidRPr="00C0191F">
              <w:rPr>
                <w:rFonts w:ascii="GHEA Grapalat" w:hAnsi="GHEA Grapalat"/>
                <w:sz w:val="16"/>
                <w:szCs w:val="16"/>
              </w:rPr>
              <w:t>մանկապարտեզի</w:t>
            </w:r>
            <w:r w:rsidRPr="00C0191F">
              <w:rPr>
                <w:rFonts w:ascii="GHEA Grapalat" w:hAnsi="GHEA Grapalat"/>
                <w:sz w:val="16"/>
                <w:szCs w:val="16"/>
                <w:lang w:val="es-ES"/>
              </w:rPr>
              <w:t xml:space="preserve">  </w:t>
            </w:r>
            <w:r w:rsidRPr="00C0191F">
              <w:rPr>
                <w:rFonts w:ascii="GHEA Grapalat" w:hAnsi="GHEA Grapalat"/>
                <w:sz w:val="16"/>
                <w:szCs w:val="16"/>
              </w:rPr>
              <w:t>շենքի</w:t>
            </w:r>
            <w:r w:rsidRPr="00C0191F">
              <w:rPr>
                <w:rFonts w:ascii="GHEA Grapalat" w:hAnsi="GHEA Grapalat"/>
                <w:sz w:val="16"/>
                <w:szCs w:val="16"/>
                <w:lang w:val="es-ES"/>
              </w:rPr>
              <w:t xml:space="preserve">  </w:t>
            </w:r>
            <w:r w:rsidRPr="00C0191F">
              <w:rPr>
                <w:rFonts w:ascii="GHEA Grapalat" w:hAnsi="GHEA Grapalat"/>
                <w:sz w:val="16"/>
                <w:szCs w:val="16"/>
              </w:rPr>
              <w:t>նախագծման</w:t>
            </w:r>
            <w:r w:rsidRPr="00C0191F">
              <w:rPr>
                <w:rFonts w:ascii="GHEA Grapalat" w:hAnsi="GHEA Grapalat"/>
                <w:sz w:val="16"/>
                <w:szCs w:val="16"/>
                <w:lang w:val="es-ES"/>
              </w:rPr>
              <w:t xml:space="preserve">  </w:t>
            </w:r>
            <w:r w:rsidRPr="00C0191F">
              <w:rPr>
                <w:rFonts w:ascii="GHEA Grapalat" w:hAnsi="GHEA Grapalat"/>
                <w:sz w:val="16"/>
                <w:szCs w:val="16"/>
              </w:rPr>
              <w:t>աշխատանքները</w:t>
            </w:r>
          </w:p>
        </w:tc>
        <w:tc>
          <w:tcPr>
            <w:tcW w:w="448" w:type="dxa"/>
          </w:tcPr>
          <w:p w:rsidR="00D43703" w:rsidRPr="00C0191F" w:rsidRDefault="00D43703" w:rsidP="0070498E">
            <w:pPr>
              <w:jc w:val="center"/>
              <w:rPr>
                <w:rFonts w:ascii="GHEA Grapalat" w:hAnsi="GHEA Grapalat"/>
                <w:sz w:val="16"/>
                <w:szCs w:val="16"/>
                <w:lang w:val="pt-BR"/>
              </w:rPr>
            </w:pPr>
          </w:p>
          <w:p w:rsidR="00D43703" w:rsidRPr="00C0191F" w:rsidRDefault="00D43703" w:rsidP="0070498E">
            <w:pPr>
              <w:jc w:val="center"/>
              <w:rPr>
                <w:rFonts w:ascii="GHEA Grapalat" w:hAnsi="GHEA Grapalat"/>
                <w:sz w:val="16"/>
                <w:szCs w:val="16"/>
                <w:lang w:val="pt-BR"/>
              </w:rPr>
            </w:pPr>
          </w:p>
          <w:p w:rsidR="00D43703" w:rsidRPr="00C0191F" w:rsidRDefault="00D43703" w:rsidP="0070498E">
            <w:pPr>
              <w:jc w:val="center"/>
              <w:rPr>
                <w:rFonts w:ascii="GHEA Grapalat" w:hAnsi="GHEA Grapalat"/>
                <w:sz w:val="16"/>
                <w:szCs w:val="16"/>
                <w:lang w:val="pt-BR"/>
              </w:rPr>
            </w:pPr>
            <w:r w:rsidRPr="00C0191F">
              <w:rPr>
                <w:rFonts w:ascii="GHEA Grapalat" w:hAnsi="GHEA Grapalat"/>
                <w:sz w:val="16"/>
                <w:szCs w:val="16"/>
                <w:lang w:val="pt-BR"/>
              </w:rPr>
              <w:t>... %</w:t>
            </w:r>
          </w:p>
        </w:tc>
        <w:tc>
          <w:tcPr>
            <w:tcW w:w="448" w:type="dxa"/>
          </w:tcPr>
          <w:p w:rsidR="00D43703" w:rsidRPr="00C0191F" w:rsidRDefault="00D43703" w:rsidP="0070498E">
            <w:pPr>
              <w:jc w:val="center"/>
              <w:rPr>
                <w:rFonts w:ascii="GHEA Grapalat" w:hAnsi="GHEA Grapalat"/>
                <w:sz w:val="16"/>
                <w:szCs w:val="16"/>
                <w:lang w:val="pt-BR"/>
              </w:rPr>
            </w:pPr>
          </w:p>
          <w:p w:rsidR="00D43703" w:rsidRPr="00C0191F" w:rsidRDefault="00D43703" w:rsidP="0070498E">
            <w:pPr>
              <w:jc w:val="center"/>
              <w:rPr>
                <w:rFonts w:ascii="GHEA Grapalat" w:hAnsi="GHEA Grapalat"/>
                <w:sz w:val="16"/>
                <w:szCs w:val="16"/>
                <w:lang w:val="pt-BR"/>
              </w:rPr>
            </w:pPr>
          </w:p>
          <w:p w:rsidR="00D43703" w:rsidRPr="00C0191F" w:rsidRDefault="00D43703" w:rsidP="0070498E">
            <w:pPr>
              <w:jc w:val="center"/>
              <w:rPr>
                <w:rFonts w:ascii="GHEA Grapalat" w:hAnsi="GHEA Grapalat"/>
                <w:sz w:val="16"/>
                <w:szCs w:val="16"/>
                <w:lang w:val="pt-BR"/>
              </w:rPr>
            </w:pPr>
            <w:r w:rsidRPr="00C0191F">
              <w:rPr>
                <w:rFonts w:ascii="GHEA Grapalat" w:hAnsi="GHEA Grapalat"/>
                <w:sz w:val="16"/>
                <w:szCs w:val="16"/>
                <w:lang w:val="pt-BR"/>
              </w:rPr>
              <w:t>... %</w:t>
            </w:r>
          </w:p>
        </w:tc>
        <w:tc>
          <w:tcPr>
            <w:tcW w:w="448" w:type="dxa"/>
          </w:tcPr>
          <w:p w:rsidR="00D43703" w:rsidRPr="00C0191F" w:rsidRDefault="00D43703" w:rsidP="0070498E">
            <w:pPr>
              <w:jc w:val="center"/>
              <w:rPr>
                <w:rFonts w:ascii="GHEA Grapalat" w:hAnsi="GHEA Grapalat"/>
                <w:sz w:val="16"/>
                <w:szCs w:val="16"/>
                <w:lang w:val="pt-BR"/>
              </w:rPr>
            </w:pPr>
          </w:p>
          <w:p w:rsidR="00D43703" w:rsidRPr="00C0191F" w:rsidRDefault="00D43703" w:rsidP="0070498E">
            <w:pPr>
              <w:jc w:val="center"/>
              <w:rPr>
                <w:rFonts w:ascii="GHEA Grapalat" w:hAnsi="GHEA Grapalat"/>
                <w:sz w:val="16"/>
                <w:szCs w:val="16"/>
                <w:lang w:val="pt-BR"/>
              </w:rPr>
            </w:pPr>
          </w:p>
          <w:p w:rsidR="00D43703" w:rsidRPr="00C0191F" w:rsidRDefault="00D43703" w:rsidP="0070498E">
            <w:pPr>
              <w:jc w:val="center"/>
              <w:rPr>
                <w:rFonts w:ascii="GHEA Grapalat" w:hAnsi="GHEA Grapalat" w:cs="Arial"/>
                <w:sz w:val="16"/>
                <w:szCs w:val="16"/>
                <w:lang w:val="pt-BR"/>
              </w:rPr>
            </w:pPr>
            <w:r w:rsidRPr="00C0191F">
              <w:rPr>
                <w:rFonts w:ascii="GHEA Grapalat" w:hAnsi="GHEA Grapalat"/>
                <w:sz w:val="16"/>
                <w:szCs w:val="16"/>
                <w:lang w:val="pt-BR"/>
              </w:rPr>
              <w:t>... %</w:t>
            </w:r>
          </w:p>
        </w:tc>
        <w:tc>
          <w:tcPr>
            <w:tcW w:w="448" w:type="dxa"/>
          </w:tcPr>
          <w:p w:rsidR="00D43703" w:rsidRPr="00C0191F" w:rsidRDefault="00D43703" w:rsidP="0070498E">
            <w:pPr>
              <w:jc w:val="center"/>
              <w:rPr>
                <w:rFonts w:ascii="GHEA Grapalat" w:hAnsi="GHEA Grapalat"/>
                <w:sz w:val="16"/>
                <w:szCs w:val="16"/>
                <w:lang w:val="pt-BR"/>
              </w:rPr>
            </w:pPr>
          </w:p>
          <w:p w:rsidR="00D43703" w:rsidRPr="00C0191F" w:rsidRDefault="00D43703" w:rsidP="0070498E">
            <w:pPr>
              <w:jc w:val="center"/>
              <w:rPr>
                <w:rFonts w:ascii="GHEA Grapalat" w:hAnsi="GHEA Grapalat"/>
                <w:sz w:val="16"/>
                <w:szCs w:val="16"/>
                <w:lang w:val="pt-BR"/>
              </w:rPr>
            </w:pPr>
          </w:p>
          <w:p w:rsidR="00D43703" w:rsidRPr="00C0191F" w:rsidRDefault="00C0191F" w:rsidP="0070498E">
            <w:pPr>
              <w:jc w:val="center"/>
              <w:rPr>
                <w:rFonts w:ascii="GHEA Grapalat" w:hAnsi="GHEA Grapalat" w:cs="Arial"/>
                <w:sz w:val="16"/>
                <w:szCs w:val="16"/>
                <w:lang w:val="pt-BR"/>
              </w:rPr>
            </w:pPr>
            <w:r>
              <w:rPr>
                <w:rFonts w:ascii="GHEA Grapalat" w:hAnsi="GHEA Grapalat"/>
                <w:sz w:val="16"/>
                <w:szCs w:val="16"/>
                <w:lang w:val="pt-BR"/>
              </w:rPr>
              <w:t>50</w:t>
            </w:r>
            <w:r w:rsidR="00D43703" w:rsidRPr="00C0191F">
              <w:rPr>
                <w:rFonts w:ascii="GHEA Grapalat" w:hAnsi="GHEA Grapalat"/>
                <w:sz w:val="16"/>
                <w:szCs w:val="16"/>
                <w:lang w:val="pt-BR"/>
              </w:rPr>
              <w:t xml:space="preserve"> %</w:t>
            </w:r>
          </w:p>
        </w:tc>
        <w:tc>
          <w:tcPr>
            <w:tcW w:w="448" w:type="dxa"/>
          </w:tcPr>
          <w:p w:rsidR="00D43703" w:rsidRPr="00C0191F" w:rsidRDefault="00D43703" w:rsidP="0070498E">
            <w:pPr>
              <w:jc w:val="center"/>
              <w:rPr>
                <w:rFonts w:ascii="GHEA Grapalat" w:hAnsi="GHEA Grapalat"/>
                <w:sz w:val="16"/>
                <w:szCs w:val="16"/>
                <w:lang w:val="pt-BR"/>
              </w:rPr>
            </w:pPr>
          </w:p>
          <w:p w:rsidR="00D43703" w:rsidRPr="00C0191F" w:rsidRDefault="00D43703" w:rsidP="0070498E">
            <w:pPr>
              <w:jc w:val="center"/>
              <w:rPr>
                <w:rFonts w:ascii="GHEA Grapalat" w:hAnsi="GHEA Grapalat"/>
                <w:sz w:val="16"/>
                <w:szCs w:val="16"/>
                <w:lang w:val="pt-BR"/>
              </w:rPr>
            </w:pPr>
          </w:p>
          <w:p w:rsidR="00D43703" w:rsidRPr="00C0191F" w:rsidRDefault="00C0191F" w:rsidP="0070498E">
            <w:pPr>
              <w:jc w:val="center"/>
              <w:rPr>
                <w:rFonts w:ascii="GHEA Grapalat" w:hAnsi="GHEA Grapalat" w:cs="Arial"/>
                <w:sz w:val="16"/>
                <w:szCs w:val="16"/>
                <w:lang w:val="pt-BR"/>
              </w:rPr>
            </w:pPr>
            <w:r>
              <w:rPr>
                <w:rFonts w:ascii="GHEA Grapalat" w:hAnsi="GHEA Grapalat"/>
                <w:sz w:val="16"/>
                <w:szCs w:val="16"/>
                <w:lang w:val="pt-BR"/>
              </w:rPr>
              <w:t>5</w:t>
            </w:r>
            <w:r w:rsidRPr="00C0191F">
              <w:rPr>
                <w:rFonts w:ascii="GHEA Grapalat" w:hAnsi="GHEA Grapalat"/>
                <w:sz w:val="16"/>
                <w:szCs w:val="16"/>
                <w:lang w:val="pt-BR"/>
              </w:rPr>
              <w:t>0</w:t>
            </w:r>
            <w:r w:rsidR="00D43703" w:rsidRPr="00C0191F">
              <w:rPr>
                <w:rFonts w:ascii="GHEA Grapalat" w:hAnsi="GHEA Grapalat"/>
                <w:sz w:val="16"/>
                <w:szCs w:val="16"/>
                <w:lang w:val="pt-BR"/>
              </w:rPr>
              <w:t xml:space="preserve"> %</w:t>
            </w:r>
          </w:p>
        </w:tc>
        <w:tc>
          <w:tcPr>
            <w:tcW w:w="477" w:type="dxa"/>
          </w:tcPr>
          <w:p w:rsidR="00D43703" w:rsidRPr="00C0191F" w:rsidRDefault="00D43703" w:rsidP="0070498E">
            <w:pPr>
              <w:jc w:val="center"/>
              <w:rPr>
                <w:rFonts w:ascii="GHEA Grapalat" w:hAnsi="GHEA Grapalat"/>
                <w:sz w:val="16"/>
                <w:szCs w:val="16"/>
                <w:lang w:val="pt-BR"/>
              </w:rPr>
            </w:pPr>
          </w:p>
          <w:p w:rsidR="00D43703" w:rsidRPr="00C0191F" w:rsidRDefault="00D43703" w:rsidP="0070498E">
            <w:pPr>
              <w:jc w:val="center"/>
              <w:rPr>
                <w:rFonts w:ascii="GHEA Grapalat" w:hAnsi="GHEA Grapalat"/>
                <w:sz w:val="16"/>
                <w:szCs w:val="16"/>
                <w:lang w:val="pt-BR"/>
              </w:rPr>
            </w:pPr>
          </w:p>
          <w:p w:rsidR="00D43703" w:rsidRPr="00C0191F" w:rsidRDefault="00C0191F" w:rsidP="0070498E">
            <w:pPr>
              <w:jc w:val="center"/>
              <w:rPr>
                <w:rFonts w:ascii="GHEA Grapalat" w:hAnsi="GHEA Grapalat" w:cs="Arial"/>
                <w:sz w:val="16"/>
                <w:szCs w:val="16"/>
                <w:lang w:val="pt-BR"/>
              </w:rPr>
            </w:pPr>
            <w:r>
              <w:rPr>
                <w:rFonts w:ascii="GHEA Grapalat" w:hAnsi="GHEA Grapalat"/>
                <w:sz w:val="16"/>
                <w:szCs w:val="16"/>
                <w:lang w:val="pt-BR"/>
              </w:rPr>
              <w:t>5</w:t>
            </w:r>
            <w:r w:rsidRPr="00C0191F">
              <w:rPr>
                <w:rFonts w:ascii="GHEA Grapalat" w:hAnsi="GHEA Grapalat"/>
                <w:sz w:val="16"/>
                <w:szCs w:val="16"/>
                <w:lang w:val="pt-BR"/>
              </w:rPr>
              <w:t>0</w:t>
            </w:r>
            <w:r w:rsidR="00D43703" w:rsidRPr="00C0191F">
              <w:rPr>
                <w:rFonts w:ascii="GHEA Grapalat" w:hAnsi="GHEA Grapalat"/>
                <w:sz w:val="16"/>
                <w:szCs w:val="16"/>
                <w:lang w:val="pt-BR"/>
              </w:rPr>
              <w:t xml:space="preserve"> %</w:t>
            </w:r>
          </w:p>
        </w:tc>
        <w:tc>
          <w:tcPr>
            <w:tcW w:w="425" w:type="dxa"/>
          </w:tcPr>
          <w:p w:rsidR="00D43703" w:rsidRPr="00C0191F" w:rsidRDefault="00D43703" w:rsidP="0070498E">
            <w:pPr>
              <w:jc w:val="center"/>
              <w:rPr>
                <w:rFonts w:ascii="GHEA Grapalat" w:hAnsi="GHEA Grapalat"/>
                <w:sz w:val="16"/>
                <w:szCs w:val="16"/>
                <w:lang w:val="pt-BR"/>
              </w:rPr>
            </w:pPr>
          </w:p>
          <w:p w:rsidR="00D43703" w:rsidRPr="00C0191F" w:rsidRDefault="00D43703" w:rsidP="0070498E">
            <w:pPr>
              <w:jc w:val="center"/>
              <w:rPr>
                <w:rFonts w:ascii="GHEA Grapalat" w:hAnsi="GHEA Grapalat"/>
                <w:sz w:val="16"/>
                <w:szCs w:val="16"/>
                <w:lang w:val="pt-BR"/>
              </w:rPr>
            </w:pPr>
          </w:p>
          <w:p w:rsidR="00D43703" w:rsidRPr="00C0191F" w:rsidRDefault="00C0191F" w:rsidP="00C0191F">
            <w:pPr>
              <w:rPr>
                <w:rFonts w:ascii="GHEA Grapalat" w:hAnsi="GHEA Grapalat" w:cs="Arial"/>
                <w:sz w:val="16"/>
                <w:szCs w:val="16"/>
                <w:lang w:val="pt-BR"/>
              </w:rPr>
            </w:pPr>
            <w:r>
              <w:rPr>
                <w:rFonts w:ascii="GHEA Grapalat" w:hAnsi="GHEA Grapalat"/>
                <w:sz w:val="16"/>
                <w:szCs w:val="16"/>
                <w:lang w:val="pt-BR"/>
              </w:rPr>
              <w:t>5</w:t>
            </w:r>
            <w:r w:rsidRPr="00C0191F">
              <w:rPr>
                <w:rFonts w:ascii="GHEA Grapalat" w:hAnsi="GHEA Grapalat"/>
                <w:sz w:val="16"/>
                <w:szCs w:val="16"/>
                <w:lang w:val="pt-BR"/>
              </w:rPr>
              <w:t>0</w:t>
            </w:r>
            <w:r w:rsidR="00D43703" w:rsidRPr="00C0191F">
              <w:rPr>
                <w:rFonts w:ascii="GHEA Grapalat" w:hAnsi="GHEA Grapalat"/>
                <w:sz w:val="16"/>
                <w:szCs w:val="16"/>
                <w:lang w:val="pt-BR"/>
              </w:rPr>
              <w:t xml:space="preserve"> %</w:t>
            </w:r>
          </w:p>
        </w:tc>
        <w:tc>
          <w:tcPr>
            <w:tcW w:w="567" w:type="dxa"/>
          </w:tcPr>
          <w:p w:rsidR="00D43703" w:rsidRPr="00C0191F" w:rsidRDefault="00D43703" w:rsidP="0070498E">
            <w:pPr>
              <w:jc w:val="center"/>
              <w:rPr>
                <w:rFonts w:ascii="GHEA Grapalat" w:hAnsi="GHEA Grapalat"/>
                <w:sz w:val="16"/>
                <w:szCs w:val="16"/>
                <w:lang w:val="pt-BR"/>
              </w:rPr>
            </w:pPr>
          </w:p>
          <w:p w:rsidR="00C0191F" w:rsidRDefault="00C0191F" w:rsidP="00C0191F">
            <w:pPr>
              <w:rPr>
                <w:rFonts w:ascii="GHEA Grapalat" w:hAnsi="GHEA Grapalat"/>
                <w:sz w:val="16"/>
                <w:szCs w:val="16"/>
                <w:lang w:val="pt-BR"/>
              </w:rPr>
            </w:pPr>
          </w:p>
          <w:p w:rsidR="00D43703" w:rsidRPr="00C0191F" w:rsidRDefault="00C0191F" w:rsidP="00C0191F">
            <w:pPr>
              <w:rPr>
                <w:rFonts w:ascii="GHEA Grapalat" w:hAnsi="GHEA Grapalat" w:cs="Arial"/>
                <w:sz w:val="16"/>
                <w:szCs w:val="16"/>
                <w:lang w:val="pt-BR"/>
              </w:rPr>
            </w:pPr>
            <w:r>
              <w:rPr>
                <w:rFonts w:ascii="GHEA Grapalat" w:hAnsi="GHEA Grapalat"/>
                <w:sz w:val="16"/>
                <w:szCs w:val="16"/>
                <w:lang w:val="pt-BR"/>
              </w:rPr>
              <w:t>100</w:t>
            </w:r>
            <w:r w:rsidR="00D43703" w:rsidRPr="00C0191F">
              <w:rPr>
                <w:rFonts w:ascii="GHEA Grapalat" w:hAnsi="GHEA Grapalat"/>
                <w:sz w:val="16"/>
                <w:szCs w:val="16"/>
                <w:lang w:val="pt-BR"/>
              </w:rPr>
              <w:t>%</w:t>
            </w:r>
          </w:p>
        </w:tc>
        <w:tc>
          <w:tcPr>
            <w:tcW w:w="568" w:type="dxa"/>
          </w:tcPr>
          <w:p w:rsidR="00D43703" w:rsidRPr="00C0191F" w:rsidRDefault="00D43703" w:rsidP="0070498E">
            <w:pPr>
              <w:jc w:val="center"/>
              <w:rPr>
                <w:rFonts w:ascii="GHEA Grapalat" w:hAnsi="GHEA Grapalat"/>
                <w:sz w:val="16"/>
                <w:szCs w:val="16"/>
                <w:lang w:val="pt-BR"/>
              </w:rPr>
            </w:pPr>
          </w:p>
          <w:p w:rsidR="00C0191F" w:rsidRDefault="00C0191F" w:rsidP="00C0191F">
            <w:pPr>
              <w:rPr>
                <w:rFonts w:ascii="GHEA Grapalat" w:hAnsi="GHEA Grapalat"/>
                <w:sz w:val="16"/>
                <w:szCs w:val="16"/>
                <w:lang w:val="pt-BR"/>
              </w:rPr>
            </w:pPr>
          </w:p>
          <w:p w:rsidR="00D43703" w:rsidRPr="00C0191F" w:rsidRDefault="00C0191F" w:rsidP="00C0191F">
            <w:pPr>
              <w:rPr>
                <w:rFonts w:ascii="GHEA Grapalat" w:hAnsi="GHEA Grapalat" w:cs="Arial"/>
                <w:sz w:val="16"/>
                <w:szCs w:val="16"/>
                <w:lang w:val="pt-BR"/>
              </w:rPr>
            </w:pPr>
            <w:r>
              <w:rPr>
                <w:rFonts w:ascii="GHEA Grapalat" w:hAnsi="GHEA Grapalat"/>
                <w:sz w:val="16"/>
                <w:szCs w:val="16"/>
                <w:lang w:val="pt-BR"/>
              </w:rPr>
              <w:t>100</w:t>
            </w:r>
            <w:r w:rsidR="00D43703" w:rsidRPr="00C0191F">
              <w:rPr>
                <w:rFonts w:ascii="GHEA Grapalat" w:hAnsi="GHEA Grapalat"/>
                <w:sz w:val="16"/>
                <w:szCs w:val="16"/>
                <w:lang w:val="pt-BR"/>
              </w:rPr>
              <w:t>%</w:t>
            </w:r>
          </w:p>
        </w:tc>
        <w:tc>
          <w:tcPr>
            <w:tcW w:w="567" w:type="dxa"/>
          </w:tcPr>
          <w:p w:rsidR="00D43703" w:rsidRPr="00C0191F" w:rsidRDefault="00D43703" w:rsidP="0070498E">
            <w:pPr>
              <w:jc w:val="center"/>
              <w:rPr>
                <w:rFonts w:ascii="GHEA Grapalat" w:hAnsi="GHEA Grapalat"/>
                <w:sz w:val="16"/>
                <w:szCs w:val="16"/>
                <w:lang w:val="pt-BR"/>
              </w:rPr>
            </w:pPr>
          </w:p>
          <w:p w:rsidR="00C0191F" w:rsidRDefault="00C0191F" w:rsidP="00C0191F">
            <w:pPr>
              <w:rPr>
                <w:rFonts w:ascii="GHEA Grapalat" w:hAnsi="GHEA Grapalat"/>
                <w:sz w:val="16"/>
                <w:szCs w:val="16"/>
                <w:lang w:val="pt-BR"/>
              </w:rPr>
            </w:pPr>
          </w:p>
          <w:p w:rsidR="00D43703" w:rsidRPr="00C0191F" w:rsidRDefault="00C0191F" w:rsidP="00C0191F">
            <w:pPr>
              <w:rPr>
                <w:rFonts w:ascii="GHEA Grapalat" w:hAnsi="GHEA Grapalat" w:cs="Arial"/>
                <w:sz w:val="16"/>
                <w:szCs w:val="16"/>
                <w:lang w:val="pt-BR"/>
              </w:rPr>
            </w:pPr>
            <w:r>
              <w:rPr>
                <w:rFonts w:ascii="GHEA Grapalat" w:hAnsi="GHEA Grapalat"/>
                <w:sz w:val="16"/>
                <w:szCs w:val="16"/>
                <w:lang w:val="pt-BR"/>
              </w:rPr>
              <w:t>100</w:t>
            </w:r>
            <w:r w:rsidR="00D43703" w:rsidRPr="00C0191F">
              <w:rPr>
                <w:rFonts w:ascii="GHEA Grapalat" w:hAnsi="GHEA Grapalat"/>
                <w:sz w:val="16"/>
                <w:szCs w:val="16"/>
                <w:lang w:val="pt-BR"/>
              </w:rPr>
              <w:t>%</w:t>
            </w:r>
          </w:p>
        </w:tc>
        <w:tc>
          <w:tcPr>
            <w:tcW w:w="566" w:type="dxa"/>
          </w:tcPr>
          <w:p w:rsidR="00D43703" w:rsidRPr="00C0191F" w:rsidRDefault="00D43703" w:rsidP="0070498E">
            <w:pPr>
              <w:jc w:val="center"/>
              <w:rPr>
                <w:rFonts w:ascii="GHEA Grapalat" w:hAnsi="GHEA Grapalat"/>
                <w:sz w:val="16"/>
                <w:szCs w:val="16"/>
                <w:lang w:val="pt-BR"/>
              </w:rPr>
            </w:pPr>
          </w:p>
          <w:p w:rsidR="00C0191F" w:rsidRDefault="00C0191F" w:rsidP="00C0191F">
            <w:pPr>
              <w:rPr>
                <w:rFonts w:ascii="GHEA Grapalat" w:hAnsi="GHEA Grapalat"/>
                <w:sz w:val="16"/>
                <w:szCs w:val="16"/>
                <w:lang w:val="pt-BR"/>
              </w:rPr>
            </w:pPr>
          </w:p>
          <w:p w:rsidR="00D43703" w:rsidRPr="00C0191F" w:rsidRDefault="00C0191F" w:rsidP="00C0191F">
            <w:pPr>
              <w:rPr>
                <w:rFonts w:ascii="GHEA Grapalat" w:hAnsi="GHEA Grapalat" w:cs="Arial"/>
                <w:sz w:val="16"/>
                <w:szCs w:val="16"/>
                <w:lang w:val="pt-BR"/>
              </w:rPr>
            </w:pPr>
            <w:r>
              <w:rPr>
                <w:rFonts w:ascii="GHEA Grapalat" w:hAnsi="GHEA Grapalat"/>
                <w:sz w:val="16"/>
                <w:szCs w:val="16"/>
                <w:lang w:val="pt-BR"/>
              </w:rPr>
              <w:t>100</w:t>
            </w:r>
            <w:r w:rsidR="00D43703" w:rsidRPr="00C0191F">
              <w:rPr>
                <w:rFonts w:ascii="GHEA Grapalat" w:hAnsi="GHEA Grapalat"/>
                <w:sz w:val="16"/>
                <w:szCs w:val="16"/>
                <w:lang w:val="pt-BR"/>
              </w:rPr>
              <w:t>%</w:t>
            </w:r>
          </w:p>
        </w:tc>
        <w:tc>
          <w:tcPr>
            <w:tcW w:w="567" w:type="dxa"/>
          </w:tcPr>
          <w:p w:rsidR="00D43703" w:rsidRPr="00C0191F" w:rsidRDefault="00D43703" w:rsidP="0070498E">
            <w:pPr>
              <w:jc w:val="center"/>
              <w:rPr>
                <w:rFonts w:ascii="GHEA Grapalat" w:hAnsi="GHEA Grapalat"/>
                <w:sz w:val="16"/>
                <w:szCs w:val="16"/>
                <w:lang w:val="pt-BR"/>
              </w:rPr>
            </w:pPr>
          </w:p>
          <w:p w:rsidR="00C0191F" w:rsidRDefault="00C0191F" w:rsidP="00C0191F">
            <w:pPr>
              <w:rPr>
                <w:rFonts w:ascii="GHEA Grapalat" w:hAnsi="GHEA Grapalat"/>
                <w:sz w:val="16"/>
                <w:szCs w:val="16"/>
                <w:lang w:val="pt-BR"/>
              </w:rPr>
            </w:pPr>
          </w:p>
          <w:p w:rsidR="00D43703" w:rsidRPr="00C0191F" w:rsidRDefault="00C0191F" w:rsidP="00C0191F">
            <w:pPr>
              <w:rPr>
                <w:rFonts w:ascii="GHEA Grapalat" w:hAnsi="GHEA Grapalat" w:cs="Arial"/>
                <w:sz w:val="16"/>
                <w:szCs w:val="16"/>
                <w:lang w:val="pt-BR"/>
              </w:rPr>
            </w:pPr>
            <w:r>
              <w:rPr>
                <w:rFonts w:ascii="GHEA Grapalat" w:hAnsi="GHEA Grapalat"/>
                <w:sz w:val="16"/>
                <w:szCs w:val="16"/>
                <w:lang w:val="pt-BR"/>
              </w:rPr>
              <w:t>100</w:t>
            </w:r>
            <w:r w:rsidR="00D43703" w:rsidRPr="00C0191F">
              <w:rPr>
                <w:rFonts w:ascii="GHEA Grapalat" w:hAnsi="GHEA Grapalat"/>
                <w:sz w:val="16"/>
                <w:szCs w:val="16"/>
                <w:lang w:val="pt-BR"/>
              </w:rPr>
              <w:t>%</w:t>
            </w:r>
          </w:p>
        </w:tc>
        <w:tc>
          <w:tcPr>
            <w:tcW w:w="580" w:type="dxa"/>
          </w:tcPr>
          <w:p w:rsidR="00C0191F" w:rsidRDefault="00C0191F" w:rsidP="00C0191F">
            <w:pPr>
              <w:rPr>
                <w:rFonts w:ascii="GHEA Grapalat" w:hAnsi="GHEA Grapalat"/>
                <w:sz w:val="16"/>
                <w:szCs w:val="16"/>
                <w:lang w:val="pt-BR"/>
              </w:rPr>
            </w:pPr>
          </w:p>
          <w:p w:rsidR="00C0191F" w:rsidRDefault="00C0191F" w:rsidP="00C0191F">
            <w:pPr>
              <w:rPr>
                <w:rFonts w:ascii="GHEA Grapalat" w:hAnsi="GHEA Grapalat"/>
                <w:sz w:val="16"/>
                <w:szCs w:val="16"/>
                <w:lang w:val="pt-BR"/>
              </w:rPr>
            </w:pPr>
          </w:p>
          <w:p w:rsidR="00D43703" w:rsidRPr="00C0191F" w:rsidRDefault="00C0191F" w:rsidP="00C0191F">
            <w:pPr>
              <w:rPr>
                <w:rFonts w:ascii="GHEA Grapalat" w:hAnsi="GHEA Grapalat"/>
                <w:b/>
                <w:sz w:val="16"/>
                <w:szCs w:val="16"/>
                <w:lang w:val="pt-BR"/>
              </w:rPr>
            </w:pPr>
            <w:r>
              <w:rPr>
                <w:rFonts w:ascii="GHEA Grapalat" w:hAnsi="GHEA Grapalat"/>
                <w:sz w:val="16"/>
                <w:szCs w:val="16"/>
                <w:lang w:val="pt-BR"/>
              </w:rPr>
              <w:t>100</w:t>
            </w:r>
            <w:r w:rsidR="00D43703" w:rsidRPr="00C0191F">
              <w:rPr>
                <w:rFonts w:ascii="GHEA Grapalat" w:hAnsi="GHEA Grapalat"/>
                <w:sz w:val="16"/>
                <w:szCs w:val="16"/>
                <w:lang w:val="pt-BR"/>
              </w:rPr>
              <w:t>%</w:t>
            </w:r>
          </w:p>
        </w:tc>
      </w:tr>
    </w:tbl>
    <w:p w:rsidR="00D43703" w:rsidRPr="00C0191F" w:rsidRDefault="00D43703" w:rsidP="00D43703">
      <w:pPr>
        <w:rPr>
          <w:rFonts w:ascii="GHEA Grapalat" w:hAnsi="GHEA Grapalat"/>
          <w:i/>
          <w:sz w:val="18"/>
          <w:szCs w:val="18"/>
          <w:lang w:val="pt-BR"/>
        </w:rPr>
      </w:pPr>
    </w:p>
    <w:p w:rsidR="00D43703" w:rsidRPr="00E6597C" w:rsidRDefault="00D43703" w:rsidP="00D43703">
      <w:pPr>
        <w:jc w:val="both"/>
        <w:rPr>
          <w:rFonts w:ascii="GHEA Grapalat" w:hAnsi="GHEA Grapalat" w:cs="Sylfaen"/>
          <w:i/>
          <w:sz w:val="18"/>
          <w:szCs w:val="18"/>
          <w:lang w:val="pt-BR"/>
        </w:rPr>
      </w:pPr>
      <w:r w:rsidRPr="00C0191F">
        <w:rPr>
          <w:rFonts w:ascii="GHEA Grapalat" w:hAnsi="GHEA Grapalat"/>
          <w:i/>
          <w:sz w:val="18"/>
          <w:szCs w:val="18"/>
          <w:lang w:val="pt-BR"/>
        </w:rPr>
        <w:t xml:space="preserve">* </w:t>
      </w:r>
      <w:r w:rsidRPr="00E6597C">
        <w:rPr>
          <w:rFonts w:ascii="GHEA Grapalat" w:hAnsi="GHEA Grapalat" w:cs="Sylfaen"/>
          <w:i/>
          <w:sz w:val="18"/>
          <w:szCs w:val="18"/>
          <w:lang w:val="pt-BR"/>
        </w:rPr>
        <w:t>Վճարման</w:t>
      </w:r>
      <w:r w:rsidRPr="00C0191F">
        <w:rPr>
          <w:rFonts w:ascii="GHEA Grapalat" w:hAnsi="GHEA Grapalat" w:cs="Times Armenian"/>
          <w:i/>
          <w:sz w:val="18"/>
          <w:szCs w:val="18"/>
          <w:lang w:val="pt-BR"/>
        </w:rPr>
        <w:t xml:space="preserve"> </w:t>
      </w:r>
      <w:r w:rsidRPr="00E6597C">
        <w:rPr>
          <w:rFonts w:ascii="GHEA Grapalat" w:hAnsi="GHEA Grapalat" w:cs="Sylfaen"/>
          <w:i/>
          <w:sz w:val="18"/>
          <w:szCs w:val="18"/>
          <w:lang w:val="pt-BR"/>
        </w:rPr>
        <w:t>ենթակա</w:t>
      </w:r>
      <w:r w:rsidRPr="00C0191F">
        <w:rPr>
          <w:rFonts w:ascii="GHEA Grapalat" w:hAnsi="GHEA Grapalat" w:cs="Times Armenian"/>
          <w:i/>
          <w:sz w:val="18"/>
          <w:szCs w:val="18"/>
          <w:lang w:val="pt-BR"/>
        </w:rPr>
        <w:t xml:space="preserve"> </w:t>
      </w:r>
      <w:r w:rsidRPr="00E6597C">
        <w:rPr>
          <w:rFonts w:ascii="GHEA Grapalat" w:hAnsi="GHEA Grapalat" w:cs="Sylfaen"/>
          <w:i/>
          <w:sz w:val="18"/>
          <w:szCs w:val="18"/>
          <w:lang w:val="pt-BR"/>
        </w:rPr>
        <w:t>գումարները</w:t>
      </w:r>
      <w:r w:rsidRPr="00C0191F">
        <w:rPr>
          <w:rFonts w:ascii="GHEA Grapalat" w:hAnsi="GHEA Grapalat" w:cs="Times Armenian"/>
          <w:i/>
          <w:sz w:val="18"/>
          <w:szCs w:val="18"/>
          <w:lang w:val="pt-BR"/>
        </w:rPr>
        <w:t xml:space="preserve"> </w:t>
      </w:r>
      <w:r w:rsidRPr="00E6597C">
        <w:rPr>
          <w:rFonts w:ascii="GHEA Grapalat" w:hAnsi="GHEA Grapalat" w:cs="Sylfaen"/>
          <w:i/>
          <w:sz w:val="18"/>
          <w:szCs w:val="18"/>
          <w:lang w:val="pt-BR"/>
        </w:rPr>
        <w:t>ներկայացվում են աճողական</w:t>
      </w:r>
      <w:r w:rsidRPr="00C0191F">
        <w:rPr>
          <w:rFonts w:ascii="GHEA Grapalat" w:hAnsi="GHEA Grapalat" w:cs="Times Armenian"/>
          <w:i/>
          <w:sz w:val="18"/>
          <w:szCs w:val="18"/>
          <w:lang w:val="pt-BR"/>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D43703" w:rsidRPr="00E6597C" w:rsidRDefault="00D43703" w:rsidP="00D43703">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D43703" w:rsidRPr="00E6597C" w:rsidRDefault="00D43703" w:rsidP="00D43703">
      <w:pPr>
        <w:jc w:val="center"/>
        <w:rPr>
          <w:rFonts w:ascii="GHEA Grapalat" w:hAnsi="GHEA Grapalat"/>
          <w:sz w:val="20"/>
          <w:lang w:val="es-ES"/>
        </w:rPr>
      </w:pPr>
    </w:p>
    <w:p w:rsidR="00D43703" w:rsidRPr="00E6597C" w:rsidRDefault="00D43703" w:rsidP="00D43703">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D43703" w:rsidRPr="00E6597C" w:rsidTr="0070498E">
        <w:trPr>
          <w:jc w:val="center"/>
        </w:trPr>
        <w:tc>
          <w:tcPr>
            <w:tcW w:w="4536" w:type="dxa"/>
          </w:tcPr>
          <w:p w:rsidR="00D43703" w:rsidRPr="00E6597C" w:rsidRDefault="00D43703" w:rsidP="0070498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D43703" w:rsidRPr="00E6597C" w:rsidRDefault="00D43703" w:rsidP="0070498E">
            <w:pPr>
              <w:rPr>
                <w:rFonts w:ascii="GHEA Grapalat" w:hAnsi="GHEA Grapalat"/>
                <w:lang w:val="ru-RU"/>
              </w:rPr>
            </w:pPr>
          </w:p>
          <w:p w:rsidR="00D43703" w:rsidRPr="00E6597C" w:rsidRDefault="00D43703" w:rsidP="0070498E">
            <w:pPr>
              <w:rPr>
                <w:rFonts w:ascii="GHEA Grapalat" w:hAnsi="GHEA Grapalat"/>
                <w:lang w:val="ru-RU"/>
              </w:rPr>
            </w:pPr>
          </w:p>
          <w:p w:rsidR="00D43703" w:rsidRPr="00E6597C" w:rsidRDefault="00D43703" w:rsidP="0070498E">
            <w:pPr>
              <w:jc w:val="center"/>
              <w:rPr>
                <w:rFonts w:ascii="GHEA Grapalat" w:hAnsi="GHEA Grapalat"/>
                <w:lang w:val="ru-RU"/>
              </w:rPr>
            </w:pPr>
            <w:r w:rsidRPr="00E6597C">
              <w:rPr>
                <w:rFonts w:ascii="GHEA Grapalat" w:hAnsi="GHEA Grapalat"/>
                <w:lang w:val="ru-RU"/>
              </w:rPr>
              <w:t>---------------------------------</w:t>
            </w:r>
          </w:p>
          <w:p w:rsidR="00D43703" w:rsidRPr="00E6597C" w:rsidRDefault="00D43703" w:rsidP="0070498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D43703" w:rsidRPr="00E6597C" w:rsidRDefault="00D43703" w:rsidP="0070498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D43703" w:rsidRPr="00E6597C" w:rsidRDefault="00D43703" w:rsidP="0070498E">
            <w:pPr>
              <w:spacing w:line="360" w:lineRule="auto"/>
              <w:jc w:val="center"/>
              <w:rPr>
                <w:rFonts w:ascii="GHEA Grapalat" w:hAnsi="GHEA Grapalat"/>
                <w:lang w:val="ru-RU"/>
              </w:rPr>
            </w:pPr>
          </w:p>
        </w:tc>
        <w:tc>
          <w:tcPr>
            <w:tcW w:w="4343" w:type="dxa"/>
          </w:tcPr>
          <w:p w:rsidR="00D43703" w:rsidRPr="00E6597C" w:rsidRDefault="00D43703" w:rsidP="0070498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rsidR="00D43703" w:rsidRPr="00E6597C" w:rsidRDefault="00D43703" w:rsidP="0070498E">
            <w:pPr>
              <w:jc w:val="center"/>
              <w:rPr>
                <w:rFonts w:ascii="GHEA Grapalat" w:hAnsi="GHEA Grapalat"/>
                <w:lang w:val="ru-RU"/>
              </w:rPr>
            </w:pPr>
          </w:p>
          <w:p w:rsidR="00D43703" w:rsidRPr="00E6597C" w:rsidRDefault="00D43703" w:rsidP="0070498E">
            <w:pPr>
              <w:jc w:val="center"/>
              <w:rPr>
                <w:rFonts w:ascii="GHEA Grapalat" w:hAnsi="GHEA Grapalat"/>
                <w:lang w:val="ru-RU"/>
              </w:rPr>
            </w:pPr>
          </w:p>
          <w:p w:rsidR="00D43703" w:rsidRPr="00E6597C" w:rsidRDefault="00D43703" w:rsidP="0070498E">
            <w:pPr>
              <w:jc w:val="center"/>
              <w:rPr>
                <w:rFonts w:ascii="GHEA Grapalat" w:hAnsi="GHEA Grapalat"/>
                <w:lang w:val="ru-RU"/>
              </w:rPr>
            </w:pPr>
            <w:r w:rsidRPr="00E6597C">
              <w:rPr>
                <w:rFonts w:ascii="GHEA Grapalat" w:hAnsi="GHEA Grapalat"/>
                <w:lang w:val="ru-RU"/>
              </w:rPr>
              <w:t>---------------------------------</w:t>
            </w:r>
          </w:p>
          <w:p w:rsidR="00D43703" w:rsidRPr="00E6597C" w:rsidRDefault="00D43703" w:rsidP="0070498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D43703" w:rsidRPr="00E6597C" w:rsidRDefault="00D43703" w:rsidP="0070498E">
            <w:pPr>
              <w:jc w:val="center"/>
              <w:rPr>
                <w:rFonts w:ascii="GHEA Grapalat" w:hAnsi="GHEA Grapalat"/>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D43703" w:rsidRPr="00E6597C" w:rsidRDefault="00D43703" w:rsidP="00D43703">
      <w:pPr>
        <w:rPr>
          <w:rFonts w:ascii="GHEA Grapalat" w:hAnsi="GHEA Grapalat"/>
          <w:sz w:val="20"/>
          <w:lang w:val="ru-RU"/>
        </w:rPr>
        <w:sectPr w:rsidR="00D43703" w:rsidRPr="00E6597C" w:rsidSect="0070498E">
          <w:footnotePr>
            <w:pos w:val="beneathText"/>
          </w:footnotePr>
          <w:pgSz w:w="11906" w:h="16838" w:code="9"/>
          <w:pgMar w:top="533" w:right="707" w:bottom="720" w:left="663" w:header="561" w:footer="561" w:gutter="0"/>
          <w:cols w:space="720"/>
        </w:sectPr>
      </w:pPr>
    </w:p>
    <w:p w:rsidR="00D43703" w:rsidRPr="00E6597C" w:rsidRDefault="00D43703" w:rsidP="00D43703">
      <w:pPr>
        <w:autoSpaceDE w:val="0"/>
        <w:autoSpaceDN w:val="0"/>
        <w:adjustRightInd w:val="0"/>
        <w:jc w:val="right"/>
        <w:rPr>
          <w:rFonts w:ascii="GHEA Grapalat" w:hAnsi="GHEA Grapalat" w:cs="TimesArmenianPSMT"/>
          <w:i/>
          <w:sz w:val="20"/>
        </w:rPr>
      </w:pPr>
      <w:r w:rsidRPr="00E6597C">
        <w:rPr>
          <w:rFonts w:ascii="GHEA Grapalat" w:hAnsi="GHEA Grapalat" w:cs="TimesArmenianPSMT"/>
          <w:i/>
          <w:sz w:val="20"/>
          <w:lang w:val="ru-RU"/>
        </w:rPr>
        <w:lastRenderedPageBreak/>
        <w:t xml:space="preserve">Հավելված </w:t>
      </w:r>
      <w:r w:rsidRPr="00E6597C">
        <w:rPr>
          <w:rFonts w:ascii="GHEA Grapalat" w:hAnsi="GHEA Grapalat" w:cs="TimesArmenianPSMT"/>
          <w:i/>
          <w:sz w:val="20"/>
        </w:rPr>
        <w:t>3</w:t>
      </w:r>
    </w:p>
    <w:p w:rsidR="00D43703" w:rsidRPr="00E6597C" w:rsidRDefault="00D43703" w:rsidP="00D43703">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              20  թ. կնքված </w:t>
      </w:r>
    </w:p>
    <w:p w:rsidR="00D43703" w:rsidRPr="00E6597C" w:rsidRDefault="00D43703" w:rsidP="00D43703">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ծածկագրով պայմանագրի</w:t>
      </w:r>
    </w:p>
    <w:p w:rsidR="00D43703" w:rsidRPr="00E6597C" w:rsidRDefault="00D43703" w:rsidP="00D43703">
      <w:pPr>
        <w:rPr>
          <w:rFonts w:ascii="GHEA Grapalat" w:hAnsi="GHEA Grapalat"/>
          <w:lang w:val="ru-RU"/>
        </w:rPr>
      </w:pPr>
    </w:p>
    <w:p w:rsidR="00D43703" w:rsidRPr="00E6597C" w:rsidRDefault="00D43703" w:rsidP="00D43703">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D43703" w:rsidRPr="007F7031" w:rsidTr="0070498E">
        <w:trPr>
          <w:tblCellSpacing w:w="7" w:type="dxa"/>
          <w:jc w:val="center"/>
        </w:trPr>
        <w:tc>
          <w:tcPr>
            <w:tcW w:w="0" w:type="auto"/>
            <w:vAlign w:val="center"/>
          </w:tcPr>
          <w:p w:rsidR="00D43703" w:rsidRPr="00E6597C" w:rsidRDefault="00850BEC" w:rsidP="0070498E">
            <w:pPr>
              <w:jc w:val="center"/>
              <w:rPr>
                <w:rFonts w:ascii="GHEA Grapalat" w:hAnsi="GHEA Grapalat"/>
                <w:iCs/>
                <w:color w:val="000000"/>
                <w:sz w:val="21"/>
                <w:szCs w:val="21"/>
                <w:lang w:val="pt-BR"/>
              </w:rPr>
            </w:pPr>
            <w:r w:rsidRPr="00850BEC">
              <w:rPr>
                <w:noProof/>
              </w:rPr>
              <w:pict>
                <v:rect id="Rectangle 100" o:spid="_x0000_s1028" style="position:absolute;left:0;text-align:left;margin-left:189pt;margin-top:13.2pt;width:9pt;height:81pt;flip:x;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D43703" w:rsidRPr="00E6597C">
              <w:rPr>
                <w:rFonts w:ascii="GHEA Grapalat" w:hAnsi="GHEA Grapalat"/>
                <w:iCs/>
                <w:color w:val="000000"/>
                <w:sz w:val="21"/>
                <w:szCs w:val="21"/>
              </w:rPr>
              <w:t>Պայմանագրի</w:t>
            </w:r>
            <w:r w:rsidR="00D43703" w:rsidRPr="00E6597C">
              <w:rPr>
                <w:rFonts w:ascii="GHEA Grapalat" w:hAnsi="GHEA Grapalat"/>
                <w:iCs/>
                <w:color w:val="000000"/>
                <w:sz w:val="21"/>
                <w:szCs w:val="21"/>
                <w:lang w:val="pt-BR"/>
              </w:rPr>
              <w:t xml:space="preserve"> </w:t>
            </w:r>
            <w:r w:rsidR="00D43703" w:rsidRPr="00E6597C">
              <w:rPr>
                <w:rFonts w:ascii="GHEA Grapalat" w:hAnsi="GHEA Grapalat"/>
                <w:iCs/>
                <w:color w:val="000000"/>
                <w:sz w:val="21"/>
                <w:szCs w:val="21"/>
              </w:rPr>
              <w:t>կողմ</w:t>
            </w:r>
            <w:r w:rsidR="00D43703" w:rsidRPr="00E6597C">
              <w:rPr>
                <w:rFonts w:ascii="GHEA Grapalat" w:hAnsi="GHEA Grapalat"/>
                <w:iCs/>
                <w:color w:val="000000"/>
                <w:sz w:val="21"/>
                <w:szCs w:val="21"/>
                <w:lang w:val="pt-BR"/>
              </w:rPr>
              <w:t xml:space="preserve"> </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D43703" w:rsidRPr="00E6597C" w:rsidRDefault="00D43703" w:rsidP="00D43703">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D43703" w:rsidRPr="00E6597C" w:rsidRDefault="00D43703" w:rsidP="00D43703">
      <w:pPr>
        <w:ind w:firstLine="375"/>
        <w:rPr>
          <w:rFonts w:ascii="GHEA Grapalat" w:hAnsi="GHEA Grapalat"/>
          <w:iCs/>
          <w:color w:val="000000"/>
          <w:sz w:val="15"/>
          <w:szCs w:val="21"/>
          <w:lang w:val="pt-BR"/>
        </w:rPr>
      </w:pPr>
    </w:p>
    <w:p w:rsidR="00D43703" w:rsidRPr="00E6597C" w:rsidRDefault="00D43703" w:rsidP="00D43703">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D43703" w:rsidRPr="00E6597C" w:rsidRDefault="00D43703" w:rsidP="00D43703">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D43703" w:rsidRPr="00E6597C" w:rsidRDefault="00D43703" w:rsidP="00D43703">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D43703" w:rsidRPr="00E6597C" w:rsidRDefault="00D43703" w:rsidP="00D43703">
      <w:pPr>
        <w:pStyle w:val="a3"/>
        <w:spacing w:line="240" w:lineRule="auto"/>
        <w:ind w:firstLine="0"/>
        <w:jc w:val="center"/>
        <w:rPr>
          <w:b/>
          <w:bCs/>
          <w:iCs/>
          <w:lang w:val="es-ES"/>
        </w:rPr>
      </w:pPr>
    </w:p>
    <w:p w:rsidR="00D43703" w:rsidRPr="00E6597C" w:rsidRDefault="00D43703" w:rsidP="00D43703">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D43703" w:rsidRPr="00E6597C" w:rsidRDefault="00D43703" w:rsidP="00D43703">
      <w:pPr>
        <w:pStyle w:val="a3"/>
        <w:spacing w:line="240" w:lineRule="auto"/>
        <w:ind w:firstLine="0"/>
        <w:rPr>
          <w:iCs/>
          <w:lang w:val="es-ES"/>
        </w:rPr>
      </w:pPr>
    </w:p>
    <w:p w:rsidR="00D43703" w:rsidRPr="00E6597C" w:rsidRDefault="00D43703" w:rsidP="00D43703">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D43703" w:rsidRPr="00E6597C" w:rsidRDefault="00D43703" w:rsidP="00D43703">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D43703" w:rsidRPr="00E6597C" w:rsidRDefault="00D43703" w:rsidP="00D43703">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D43703" w:rsidRPr="00E6597C" w:rsidRDefault="00D43703" w:rsidP="00D43703">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D43703" w:rsidRPr="00E6597C" w:rsidRDefault="00D43703" w:rsidP="00D43703">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D43703" w:rsidRPr="00E6597C" w:rsidRDefault="00D43703" w:rsidP="00D43703">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D43703" w:rsidRPr="00E6597C" w:rsidTr="0070498E">
        <w:trPr>
          <w:jc w:val="right"/>
        </w:trPr>
        <w:tc>
          <w:tcPr>
            <w:tcW w:w="357" w:type="dxa"/>
            <w:vMerge w:val="restart"/>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478" w:type="dxa"/>
            <w:gridSpan w:val="8"/>
            <w:shd w:val="clear" w:color="auto" w:fill="auto"/>
            <w:vAlign w:val="center"/>
          </w:tcPr>
          <w:p w:rsidR="00D43703" w:rsidRPr="00E6597C" w:rsidRDefault="00D43703" w:rsidP="007049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D43703" w:rsidRPr="00E6597C" w:rsidTr="0070498E">
        <w:trPr>
          <w:jc w:val="right"/>
        </w:trPr>
        <w:tc>
          <w:tcPr>
            <w:tcW w:w="357" w:type="dxa"/>
            <w:vMerge/>
            <w:shd w:val="clear" w:color="auto" w:fill="auto"/>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805" w:type="dxa"/>
            <w:vMerge w:val="restart"/>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D43703" w:rsidRPr="00E6597C" w:rsidTr="0070498E">
        <w:trPr>
          <w:trHeight w:val="1105"/>
          <w:jc w:val="right"/>
        </w:trPr>
        <w:tc>
          <w:tcPr>
            <w:tcW w:w="357" w:type="dxa"/>
            <w:vMerge/>
            <w:tcBorders>
              <w:bottom w:val="single" w:sz="4" w:space="0" w:color="auto"/>
            </w:tcBorders>
            <w:shd w:val="clear" w:color="auto" w:fill="auto"/>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r>
      <w:tr w:rsidR="00D43703" w:rsidRPr="00E6597C" w:rsidTr="0070498E">
        <w:trPr>
          <w:jc w:val="right"/>
        </w:trPr>
        <w:tc>
          <w:tcPr>
            <w:tcW w:w="357"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805"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r>
      <w:tr w:rsidR="00D43703" w:rsidRPr="00E6597C" w:rsidTr="0070498E">
        <w:trPr>
          <w:jc w:val="right"/>
        </w:trPr>
        <w:tc>
          <w:tcPr>
            <w:tcW w:w="357"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c>
          <w:tcPr>
            <w:tcW w:w="1173"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c>
          <w:tcPr>
            <w:tcW w:w="1440"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c>
          <w:tcPr>
            <w:tcW w:w="1800"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c>
          <w:tcPr>
            <w:tcW w:w="1116"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c>
          <w:tcPr>
            <w:tcW w:w="1842"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c>
          <w:tcPr>
            <w:tcW w:w="1134"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c>
          <w:tcPr>
            <w:tcW w:w="1168"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c>
          <w:tcPr>
            <w:tcW w:w="805"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r>
    </w:tbl>
    <w:p w:rsidR="00D43703" w:rsidRPr="00E6597C" w:rsidRDefault="00D43703" w:rsidP="00D43703">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D43703" w:rsidRPr="00E6597C" w:rsidRDefault="00D43703" w:rsidP="00D43703">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D43703" w:rsidRPr="00E6597C" w:rsidRDefault="00D43703" w:rsidP="00D43703">
      <w:pPr>
        <w:ind w:firstLine="375"/>
        <w:jc w:val="both"/>
        <w:rPr>
          <w:rFonts w:ascii="GHEA Grapalat" w:hAnsi="GHEA Grapalat"/>
          <w:iCs/>
          <w:snapToGrid w:val="0"/>
          <w:color w:val="000000"/>
          <w:sz w:val="21"/>
          <w:szCs w:val="21"/>
          <w:lang w:val="es-ES"/>
        </w:rPr>
      </w:pPr>
    </w:p>
    <w:p w:rsidR="00D43703" w:rsidRPr="00E6597C" w:rsidRDefault="00D43703" w:rsidP="00D43703">
      <w:pPr>
        <w:ind w:firstLine="375"/>
        <w:jc w:val="both"/>
        <w:rPr>
          <w:rFonts w:ascii="GHEA Grapalat" w:hAnsi="GHEA Grapalat"/>
          <w:iCs/>
          <w:snapToGrid w:val="0"/>
          <w:color w:val="000000"/>
          <w:sz w:val="2"/>
          <w:szCs w:val="21"/>
          <w:lang w:val="es-ES"/>
        </w:rPr>
      </w:pPr>
    </w:p>
    <w:p w:rsidR="00D43703" w:rsidRPr="00E6597C" w:rsidRDefault="00D43703" w:rsidP="00D43703">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D43703" w:rsidRPr="00E6597C" w:rsidTr="0070498E">
        <w:trPr>
          <w:trHeight w:val="266"/>
          <w:tblCellSpacing w:w="7" w:type="dxa"/>
          <w:jc w:val="center"/>
        </w:trPr>
        <w:tc>
          <w:tcPr>
            <w:tcW w:w="0" w:type="auto"/>
            <w:vAlign w:val="center"/>
          </w:tcPr>
          <w:p w:rsidR="00D43703" w:rsidRPr="00E6597C" w:rsidRDefault="00D43703" w:rsidP="0070498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D43703" w:rsidRPr="00E6597C" w:rsidRDefault="00D43703" w:rsidP="0070498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D43703" w:rsidRPr="00E6597C" w:rsidTr="0070498E">
        <w:trPr>
          <w:trHeight w:val="473"/>
          <w:tblCellSpacing w:w="7" w:type="dxa"/>
          <w:jc w:val="center"/>
        </w:trPr>
        <w:tc>
          <w:tcPr>
            <w:tcW w:w="0" w:type="auto"/>
            <w:vAlign w:val="center"/>
          </w:tcPr>
          <w:p w:rsidR="00D43703" w:rsidRPr="00E6597C" w:rsidRDefault="00D43703" w:rsidP="0070498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D43703" w:rsidRPr="00E6597C" w:rsidRDefault="00D43703" w:rsidP="0070498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D43703" w:rsidRPr="00E6597C" w:rsidRDefault="00D43703" w:rsidP="0070498E">
            <w:pPr>
              <w:jc w:val="center"/>
              <w:rPr>
                <w:rFonts w:ascii="GHEA Grapalat" w:hAnsi="GHEA Grapalat"/>
                <w:iCs/>
                <w:sz w:val="21"/>
                <w:szCs w:val="21"/>
              </w:rPr>
            </w:pPr>
            <w:r w:rsidRPr="00E6597C">
              <w:rPr>
                <w:rFonts w:ascii="GHEA Grapalat" w:hAnsi="GHEA Grapalat"/>
                <w:iCs/>
                <w:sz w:val="21"/>
                <w:szCs w:val="21"/>
              </w:rPr>
              <w:t>___________________________</w:t>
            </w:r>
          </w:p>
          <w:p w:rsidR="00D43703" w:rsidRPr="00E6597C" w:rsidRDefault="00D43703" w:rsidP="0070498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D43703" w:rsidRPr="00E6597C" w:rsidTr="0070498E">
        <w:trPr>
          <w:trHeight w:val="503"/>
          <w:tblCellSpacing w:w="7" w:type="dxa"/>
          <w:jc w:val="center"/>
        </w:trPr>
        <w:tc>
          <w:tcPr>
            <w:tcW w:w="0" w:type="auto"/>
            <w:vAlign w:val="center"/>
          </w:tcPr>
          <w:p w:rsidR="00D43703" w:rsidRPr="00E6597C" w:rsidRDefault="00D43703" w:rsidP="0070498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D43703" w:rsidRPr="00E6597C" w:rsidRDefault="00D43703" w:rsidP="0070498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D43703" w:rsidRPr="00E6597C" w:rsidRDefault="00D43703" w:rsidP="0070498E">
            <w:pPr>
              <w:jc w:val="center"/>
              <w:rPr>
                <w:rFonts w:ascii="GHEA Grapalat" w:hAnsi="GHEA Grapalat"/>
                <w:iCs/>
                <w:sz w:val="21"/>
                <w:szCs w:val="21"/>
              </w:rPr>
            </w:pPr>
            <w:r w:rsidRPr="00E6597C">
              <w:rPr>
                <w:rFonts w:ascii="GHEA Grapalat" w:hAnsi="GHEA Grapalat"/>
                <w:iCs/>
                <w:sz w:val="21"/>
                <w:szCs w:val="21"/>
              </w:rPr>
              <w:t>___________________________</w:t>
            </w:r>
          </w:p>
          <w:p w:rsidR="00D43703" w:rsidRPr="00E6597C" w:rsidRDefault="00D43703" w:rsidP="0070498E">
            <w:pPr>
              <w:jc w:val="center"/>
              <w:rPr>
                <w:rFonts w:ascii="GHEA Grapalat" w:hAnsi="GHEA Grapalat"/>
                <w:iCs/>
                <w:sz w:val="21"/>
                <w:szCs w:val="21"/>
              </w:rPr>
            </w:pPr>
            <w:r w:rsidRPr="00E6597C">
              <w:rPr>
                <w:rFonts w:ascii="GHEA Grapalat" w:hAnsi="GHEA Grapalat"/>
                <w:iCs/>
                <w:sz w:val="15"/>
                <w:szCs w:val="15"/>
              </w:rPr>
              <w:t>ազգանուն, անուն</w:t>
            </w:r>
          </w:p>
        </w:tc>
      </w:tr>
      <w:tr w:rsidR="00D43703" w:rsidRPr="00E6597C" w:rsidTr="0070498E">
        <w:trPr>
          <w:trHeight w:val="281"/>
          <w:tblCellSpacing w:w="7" w:type="dxa"/>
          <w:jc w:val="center"/>
        </w:trPr>
        <w:tc>
          <w:tcPr>
            <w:tcW w:w="0" w:type="auto"/>
            <w:vAlign w:val="center"/>
          </w:tcPr>
          <w:p w:rsidR="00D43703" w:rsidRPr="00E6597C" w:rsidRDefault="00D43703" w:rsidP="0070498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D43703" w:rsidRPr="00E6597C" w:rsidRDefault="00D43703" w:rsidP="0070498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D43703" w:rsidRPr="00E6597C" w:rsidRDefault="00D43703" w:rsidP="00D43703">
      <w:pPr>
        <w:ind w:left="-142" w:firstLine="142"/>
        <w:jc w:val="center"/>
        <w:rPr>
          <w:rFonts w:ascii="GHEA Grapalat" w:hAnsi="GHEA Grapalat" w:cs="Sylfaen"/>
          <w:b/>
        </w:rPr>
      </w:pPr>
    </w:p>
    <w:p w:rsidR="00D43703" w:rsidRPr="00E6597C" w:rsidRDefault="00D43703" w:rsidP="00D43703">
      <w:pPr>
        <w:ind w:left="-142" w:firstLine="142"/>
        <w:jc w:val="center"/>
        <w:rPr>
          <w:rFonts w:ascii="GHEA Grapalat" w:hAnsi="GHEA Grapalat" w:cs="Sylfaen"/>
          <w:b/>
        </w:rPr>
      </w:pPr>
    </w:p>
    <w:p w:rsidR="00D43703" w:rsidRPr="00E6597C" w:rsidRDefault="00D43703" w:rsidP="00D43703">
      <w:pPr>
        <w:ind w:left="-142" w:firstLine="142"/>
        <w:jc w:val="center"/>
        <w:rPr>
          <w:rFonts w:ascii="GHEA Grapalat" w:hAnsi="GHEA Grapalat" w:cs="Sylfaen"/>
          <w:b/>
        </w:rPr>
      </w:pPr>
    </w:p>
    <w:p w:rsidR="00D43703" w:rsidRPr="00E6597C" w:rsidRDefault="00D43703" w:rsidP="00D43703">
      <w:pPr>
        <w:ind w:left="-142" w:firstLine="142"/>
        <w:jc w:val="center"/>
        <w:rPr>
          <w:rFonts w:ascii="GHEA Grapalat" w:hAnsi="GHEA Grapalat" w:cs="Sylfaen"/>
          <w:b/>
        </w:rPr>
      </w:pPr>
    </w:p>
    <w:p w:rsidR="00D43703" w:rsidRPr="00E6597C" w:rsidRDefault="00D43703" w:rsidP="00D43703">
      <w:pPr>
        <w:jc w:val="right"/>
        <w:rPr>
          <w:rFonts w:ascii="GHEA Grapalat" w:hAnsi="GHEA Grapalat" w:cs="Sylfaen"/>
          <w:i/>
          <w:sz w:val="20"/>
        </w:rPr>
      </w:pPr>
      <w:r w:rsidRPr="00E6597C">
        <w:rPr>
          <w:rFonts w:ascii="GHEA Grapalat" w:hAnsi="GHEA Grapalat" w:cs="Sylfaen"/>
          <w:i/>
          <w:sz w:val="20"/>
          <w:lang w:val="pt-BR"/>
        </w:rPr>
        <w:lastRenderedPageBreak/>
        <w:t>Հավելված</w:t>
      </w:r>
      <w:r w:rsidRPr="00E6597C">
        <w:rPr>
          <w:rFonts w:ascii="GHEA Grapalat" w:hAnsi="GHEA Grapalat" w:cs="Sylfaen"/>
          <w:i/>
          <w:sz w:val="20"/>
        </w:rPr>
        <w:t xml:space="preserve"> 3.1</w:t>
      </w:r>
    </w:p>
    <w:p w:rsidR="00D43703" w:rsidRPr="00E6597C" w:rsidRDefault="00D43703" w:rsidP="00D43703">
      <w:pPr>
        <w:jc w:val="right"/>
        <w:rPr>
          <w:rFonts w:ascii="GHEA Grapalat" w:hAnsi="GHEA Grapalat" w:cs="Sylfaen"/>
          <w:i/>
          <w:sz w:val="20"/>
          <w:lang w:val="pt-BR"/>
        </w:rPr>
      </w:pPr>
      <w:r w:rsidRPr="00E6597C">
        <w:rPr>
          <w:rFonts w:ascii="GHEA Grapalat" w:hAnsi="GHEA Grapalat" w:cs="Sylfaen"/>
          <w:i/>
          <w:sz w:val="20"/>
          <w:lang w:val="pt-BR"/>
        </w:rPr>
        <w:t xml:space="preserve">«         »              20  թ. կնքված </w:t>
      </w:r>
    </w:p>
    <w:p w:rsidR="00D43703" w:rsidRPr="00E6597C" w:rsidRDefault="00D43703" w:rsidP="00D43703">
      <w:pPr>
        <w:jc w:val="right"/>
        <w:rPr>
          <w:rFonts w:ascii="GHEA Grapalat" w:hAnsi="GHEA Grapalat" w:cs="Sylfaen"/>
          <w:i/>
          <w:sz w:val="20"/>
          <w:lang w:val="pt-BR"/>
        </w:rPr>
      </w:pPr>
      <w:r w:rsidRPr="00E6597C">
        <w:rPr>
          <w:rFonts w:ascii="GHEA Grapalat" w:hAnsi="GHEA Grapalat" w:cs="Sylfaen"/>
          <w:i/>
          <w:sz w:val="20"/>
          <w:lang w:val="pt-BR"/>
        </w:rPr>
        <w:t xml:space="preserve">                      ծածկագրով պայմանագրի</w:t>
      </w:r>
    </w:p>
    <w:p w:rsidR="00D43703" w:rsidRPr="00E6597C" w:rsidRDefault="00D43703" w:rsidP="00D43703">
      <w:pPr>
        <w:tabs>
          <w:tab w:val="left" w:pos="360"/>
          <w:tab w:val="left" w:pos="540"/>
        </w:tabs>
        <w:jc w:val="center"/>
        <w:rPr>
          <w:rFonts w:ascii="Sylfaen" w:hAnsi="Sylfaen" w:cs="Sylfaen"/>
          <w:b/>
          <w:bCs/>
        </w:rPr>
      </w:pPr>
    </w:p>
    <w:p w:rsidR="00D43703" w:rsidRPr="00E6597C" w:rsidRDefault="00D43703" w:rsidP="00D43703">
      <w:pPr>
        <w:tabs>
          <w:tab w:val="left" w:pos="360"/>
          <w:tab w:val="left" w:pos="540"/>
        </w:tabs>
        <w:jc w:val="center"/>
        <w:rPr>
          <w:rFonts w:ascii="Sylfaen" w:hAnsi="Sylfaen" w:cs="Sylfaen"/>
          <w:b/>
          <w:bCs/>
        </w:rPr>
      </w:pPr>
    </w:p>
    <w:p w:rsidR="00D43703" w:rsidRPr="00E6597C" w:rsidRDefault="00D43703" w:rsidP="00D43703">
      <w:pPr>
        <w:tabs>
          <w:tab w:val="left" w:pos="360"/>
          <w:tab w:val="left" w:pos="540"/>
        </w:tabs>
        <w:jc w:val="center"/>
        <w:rPr>
          <w:rFonts w:ascii="Sylfaen" w:hAnsi="Sylfaen" w:cs="Sylfaen"/>
          <w:b/>
          <w:bCs/>
        </w:rPr>
      </w:pPr>
    </w:p>
    <w:p w:rsidR="00D43703" w:rsidRPr="00E6597C" w:rsidRDefault="00D43703" w:rsidP="00D43703">
      <w:pPr>
        <w:tabs>
          <w:tab w:val="left" w:pos="360"/>
          <w:tab w:val="left" w:pos="540"/>
        </w:tabs>
        <w:jc w:val="center"/>
        <w:rPr>
          <w:rFonts w:ascii="GHEA Grapalat" w:hAnsi="GHEA Grapalat" w:cs="Sylfaen"/>
          <w:b/>
          <w:bCs/>
        </w:rPr>
      </w:pPr>
    </w:p>
    <w:p w:rsidR="00D43703" w:rsidRPr="00E6597C" w:rsidRDefault="00D43703" w:rsidP="00D43703">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rsidR="00D43703" w:rsidRPr="00E6597C" w:rsidRDefault="00D43703" w:rsidP="00D43703">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rsidR="00D43703" w:rsidRPr="00E6597C" w:rsidRDefault="00D43703" w:rsidP="00D43703">
      <w:pPr>
        <w:tabs>
          <w:tab w:val="left" w:pos="360"/>
          <w:tab w:val="left" w:pos="540"/>
        </w:tabs>
        <w:rPr>
          <w:rFonts w:ascii="GHEA Grapalat" w:hAnsi="GHEA Grapalat" w:cs="Sylfaen"/>
          <w:sz w:val="22"/>
          <w:szCs w:val="22"/>
        </w:rPr>
      </w:pPr>
    </w:p>
    <w:p w:rsidR="00D43703" w:rsidRPr="00E6597C" w:rsidRDefault="00D43703" w:rsidP="00D43703">
      <w:pPr>
        <w:tabs>
          <w:tab w:val="left" w:pos="360"/>
          <w:tab w:val="left" w:pos="540"/>
        </w:tabs>
        <w:rPr>
          <w:rFonts w:ascii="GHEA Grapalat" w:hAnsi="GHEA Grapalat" w:cs="Sylfaen"/>
          <w:sz w:val="22"/>
          <w:szCs w:val="22"/>
        </w:rPr>
      </w:pPr>
    </w:p>
    <w:p w:rsidR="00D43703" w:rsidRPr="00E6597C" w:rsidRDefault="00D43703" w:rsidP="00D43703">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rsidR="00D43703" w:rsidRPr="00E6597C" w:rsidRDefault="00D43703" w:rsidP="00D43703">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Կատարողի անունը</w:t>
      </w:r>
    </w:p>
    <w:p w:rsidR="00D43703" w:rsidRPr="00E6597C" w:rsidRDefault="00D43703" w:rsidP="00D43703">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ատարող</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D43703" w:rsidRPr="00E6597C" w:rsidRDefault="00D43703" w:rsidP="00D43703">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D43703" w:rsidRPr="00E6597C" w:rsidRDefault="00D43703" w:rsidP="00D43703">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Կատարողը</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D43703" w:rsidRPr="00E6597C" w:rsidRDefault="00D43703" w:rsidP="00D43703">
      <w:pPr>
        <w:tabs>
          <w:tab w:val="left" w:pos="2972"/>
        </w:tabs>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D43703" w:rsidRPr="00E6597C" w:rsidTr="0070498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D43703" w:rsidRPr="00E6597C" w:rsidRDefault="00D43703" w:rsidP="0070498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D43703" w:rsidRPr="00E6597C" w:rsidTr="0070498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43703" w:rsidRPr="00E6597C" w:rsidRDefault="00D43703" w:rsidP="0070498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D43703" w:rsidRPr="00E6597C" w:rsidRDefault="00D43703" w:rsidP="0070498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D43703" w:rsidRPr="00E6597C" w:rsidRDefault="00D43703" w:rsidP="0070498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D43703" w:rsidRPr="00E6597C" w:rsidTr="0070498E">
        <w:trPr>
          <w:trHeight w:val="273"/>
        </w:trPr>
        <w:tc>
          <w:tcPr>
            <w:tcW w:w="3852" w:type="dxa"/>
            <w:tcBorders>
              <w:top w:val="single" w:sz="4" w:space="0" w:color="000000"/>
              <w:left w:val="single" w:sz="4" w:space="0" w:color="000000"/>
              <w:bottom w:val="single" w:sz="4" w:space="0" w:color="000000"/>
              <w:right w:val="single" w:sz="4" w:space="0" w:color="000000"/>
            </w:tcBorders>
          </w:tcPr>
          <w:p w:rsidR="00D43703" w:rsidRPr="00E6597C" w:rsidRDefault="00D43703" w:rsidP="0070498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D43703" w:rsidRPr="00E6597C" w:rsidRDefault="00D43703" w:rsidP="0070498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D43703" w:rsidRPr="00E6597C" w:rsidRDefault="00D43703" w:rsidP="0070498E">
            <w:pPr>
              <w:rPr>
                <w:rFonts w:ascii="GHEA Grapalat" w:hAnsi="GHEA Grapalat" w:cs="Sylfaen"/>
                <w:sz w:val="18"/>
                <w:szCs w:val="18"/>
                <w:lang w:val="ru-RU" w:eastAsia="ru-RU"/>
              </w:rPr>
            </w:pPr>
          </w:p>
        </w:tc>
      </w:tr>
      <w:tr w:rsidR="00D43703" w:rsidRPr="00E6597C" w:rsidTr="0070498E">
        <w:trPr>
          <w:trHeight w:val="273"/>
        </w:trPr>
        <w:tc>
          <w:tcPr>
            <w:tcW w:w="3852" w:type="dxa"/>
            <w:tcBorders>
              <w:top w:val="single" w:sz="4" w:space="0" w:color="000000"/>
              <w:left w:val="single" w:sz="4" w:space="0" w:color="000000"/>
              <w:bottom w:val="single" w:sz="4" w:space="0" w:color="000000"/>
              <w:right w:val="single" w:sz="4" w:space="0" w:color="000000"/>
            </w:tcBorders>
          </w:tcPr>
          <w:p w:rsidR="00D43703" w:rsidRPr="00E6597C" w:rsidRDefault="00D43703" w:rsidP="0070498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D43703" w:rsidRPr="00E6597C" w:rsidRDefault="00D43703" w:rsidP="0070498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D43703" w:rsidRPr="00E6597C" w:rsidRDefault="00D43703" w:rsidP="0070498E">
            <w:pPr>
              <w:rPr>
                <w:rFonts w:ascii="GHEA Grapalat" w:hAnsi="GHEA Grapalat" w:cs="Sylfaen"/>
                <w:sz w:val="18"/>
                <w:szCs w:val="18"/>
                <w:lang w:val="ru-RU" w:eastAsia="ru-RU"/>
              </w:rPr>
            </w:pPr>
          </w:p>
        </w:tc>
      </w:tr>
    </w:tbl>
    <w:p w:rsidR="00D43703" w:rsidRPr="00E6597C" w:rsidRDefault="00D43703" w:rsidP="00D43703">
      <w:pPr>
        <w:tabs>
          <w:tab w:val="left" w:pos="360"/>
          <w:tab w:val="left" w:pos="540"/>
        </w:tabs>
        <w:jc w:val="both"/>
        <w:rPr>
          <w:rFonts w:ascii="GHEA Grapalat" w:hAnsi="GHEA Grapalat" w:cs="Sylfaen"/>
          <w:lang w:eastAsia="ru-RU"/>
        </w:rPr>
      </w:pPr>
    </w:p>
    <w:p w:rsidR="00D43703" w:rsidRPr="00E6597C" w:rsidRDefault="00D43703" w:rsidP="00D43703">
      <w:pPr>
        <w:tabs>
          <w:tab w:val="left" w:pos="360"/>
          <w:tab w:val="left" w:pos="540"/>
        </w:tabs>
        <w:jc w:val="both"/>
        <w:rPr>
          <w:rFonts w:ascii="GHEA Grapalat" w:hAnsi="GHEA Grapalat" w:cs="Sylfaen"/>
        </w:rPr>
      </w:pPr>
    </w:p>
    <w:p w:rsidR="00D43703" w:rsidRPr="00E6597C" w:rsidRDefault="00D43703" w:rsidP="00D43703">
      <w:pPr>
        <w:tabs>
          <w:tab w:val="left" w:pos="360"/>
          <w:tab w:val="left" w:pos="540"/>
        </w:tabs>
        <w:jc w:val="both"/>
        <w:rPr>
          <w:rFonts w:ascii="GHEA Grapalat" w:hAnsi="GHEA Grapalat" w:cs="Sylfaen"/>
          <w:lang w:val="hy-AM"/>
        </w:rPr>
      </w:pPr>
    </w:p>
    <w:p w:rsidR="00D43703" w:rsidRPr="00E6597C" w:rsidRDefault="00D43703" w:rsidP="00D43703">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D43703" w:rsidRPr="00E6597C" w:rsidRDefault="00D43703" w:rsidP="00D43703">
      <w:pPr>
        <w:tabs>
          <w:tab w:val="left" w:pos="360"/>
          <w:tab w:val="left" w:pos="540"/>
        </w:tabs>
        <w:rPr>
          <w:rFonts w:ascii="GHEA Grapalat" w:hAnsi="GHEA Grapalat" w:cs="Sylfaen"/>
          <w:sz w:val="20"/>
          <w:szCs w:val="20"/>
          <w:lang w:val="hy-AM"/>
        </w:rPr>
      </w:pPr>
    </w:p>
    <w:p w:rsidR="00D43703" w:rsidRPr="00E6597C" w:rsidRDefault="00D43703" w:rsidP="00D43703">
      <w:pPr>
        <w:jc w:val="center"/>
        <w:rPr>
          <w:rFonts w:ascii="GHEA Grapalat" w:hAnsi="GHEA Grapalat" w:cs="Sylfaen"/>
          <w:sz w:val="22"/>
          <w:szCs w:val="22"/>
          <w:lang w:val="hy-AM"/>
        </w:rPr>
      </w:pPr>
    </w:p>
    <w:p w:rsidR="00D43703" w:rsidRPr="00E6597C" w:rsidRDefault="00D43703" w:rsidP="00D43703">
      <w:pPr>
        <w:jc w:val="center"/>
        <w:rPr>
          <w:rFonts w:ascii="GHEA Grapalat" w:hAnsi="GHEA Grapalat" w:cs="Sylfaen"/>
          <w:sz w:val="14"/>
          <w:szCs w:val="14"/>
          <w:lang w:val="hy-AM"/>
        </w:rPr>
      </w:pPr>
    </w:p>
    <w:p w:rsidR="00D43703" w:rsidRPr="00E6597C" w:rsidRDefault="00D43703" w:rsidP="00D43703">
      <w:pPr>
        <w:jc w:val="center"/>
        <w:rPr>
          <w:rFonts w:ascii="GHEA Grapalat" w:hAnsi="GHEA Grapalat" w:cs="Sylfaen"/>
          <w:sz w:val="22"/>
          <w:szCs w:val="22"/>
          <w:lang w:val="hy-AM"/>
        </w:rPr>
      </w:pPr>
    </w:p>
    <w:p w:rsidR="00D43703" w:rsidRPr="00E6597C" w:rsidRDefault="00D43703" w:rsidP="00D43703">
      <w:pPr>
        <w:jc w:val="center"/>
        <w:rPr>
          <w:rFonts w:ascii="GHEA Grapalat" w:hAnsi="GHEA Grapalat" w:cs="Sylfaen"/>
          <w:sz w:val="22"/>
          <w:szCs w:val="22"/>
        </w:rPr>
      </w:pPr>
      <w:r w:rsidRPr="00E6597C">
        <w:rPr>
          <w:rFonts w:ascii="GHEA Grapalat" w:hAnsi="GHEA Grapalat" w:cs="Sylfaen"/>
          <w:sz w:val="22"/>
          <w:szCs w:val="22"/>
        </w:rPr>
        <w:t>ԿՈՂՄԵՐԸ</w:t>
      </w:r>
    </w:p>
    <w:p w:rsidR="00D43703" w:rsidRPr="00E6597C" w:rsidRDefault="00D43703" w:rsidP="00D43703">
      <w:pPr>
        <w:jc w:val="center"/>
        <w:rPr>
          <w:rFonts w:ascii="GHEA Grapalat" w:hAnsi="GHEA Grapalat" w:cs="Sylfaen"/>
          <w:sz w:val="22"/>
          <w:szCs w:val="22"/>
        </w:rPr>
      </w:pPr>
    </w:p>
    <w:p w:rsidR="00D43703" w:rsidRPr="00E6597C" w:rsidRDefault="00D43703" w:rsidP="00D43703">
      <w:pPr>
        <w:tabs>
          <w:tab w:val="left" w:pos="360"/>
          <w:tab w:val="left" w:pos="540"/>
        </w:tabs>
        <w:rPr>
          <w:rFonts w:ascii="GHEA Grapalat" w:hAnsi="GHEA Grapalat" w:cs="Sylfaen"/>
          <w:sz w:val="22"/>
          <w:szCs w:val="22"/>
        </w:rPr>
      </w:pPr>
    </w:p>
    <w:p w:rsidR="00D43703" w:rsidRPr="00E6597C" w:rsidRDefault="00D43703" w:rsidP="00D43703">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D43703" w:rsidRPr="00E6597C" w:rsidTr="0070498E">
        <w:tc>
          <w:tcPr>
            <w:tcW w:w="4785" w:type="dxa"/>
          </w:tcPr>
          <w:p w:rsidR="00D43703" w:rsidRPr="00E6597C" w:rsidRDefault="00D43703" w:rsidP="0070498E">
            <w:pPr>
              <w:tabs>
                <w:tab w:val="left" w:pos="360"/>
                <w:tab w:val="left" w:pos="540"/>
              </w:tabs>
              <w:jc w:val="center"/>
              <w:rPr>
                <w:rFonts w:ascii="GHEA Grapalat" w:hAnsi="GHEA Grapalat" w:cs="Sylfaen"/>
                <w:b/>
                <w:bCs/>
                <w:lang w:eastAsia="ru-RU"/>
              </w:rPr>
            </w:pPr>
            <w:r w:rsidRPr="00E6597C">
              <w:rPr>
                <w:rFonts w:ascii="GHEA Grapalat" w:hAnsi="GHEA Grapalat" w:cs="Sylfaen"/>
                <w:b/>
                <w:bCs/>
                <w:sz w:val="22"/>
                <w:szCs w:val="22"/>
              </w:rPr>
              <w:t>Հանձնեց</w:t>
            </w:r>
          </w:p>
        </w:tc>
        <w:tc>
          <w:tcPr>
            <w:tcW w:w="5223" w:type="dxa"/>
          </w:tcPr>
          <w:p w:rsidR="00D43703" w:rsidRPr="00E6597C" w:rsidRDefault="00D43703" w:rsidP="0070498E">
            <w:pPr>
              <w:tabs>
                <w:tab w:val="left" w:pos="360"/>
                <w:tab w:val="left" w:pos="540"/>
              </w:tabs>
              <w:jc w:val="center"/>
              <w:rPr>
                <w:rFonts w:ascii="GHEA Grapalat" w:hAnsi="GHEA Grapalat" w:cs="Sylfaen"/>
                <w:b/>
                <w:bCs/>
                <w:lang w:eastAsia="ru-RU"/>
              </w:rPr>
            </w:pPr>
            <w:r w:rsidRPr="00E6597C">
              <w:rPr>
                <w:rFonts w:ascii="GHEA Grapalat" w:hAnsi="GHEA Grapalat" w:cs="Sylfaen"/>
                <w:b/>
                <w:bCs/>
                <w:sz w:val="22"/>
                <w:szCs w:val="22"/>
              </w:rPr>
              <w:t xml:space="preserve">        Ընդունեց</w:t>
            </w:r>
          </w:p>
        </w:tc>
      </w:tr>
    </w:tbl>
    <w:p w:rsidR="00D43703" w:rsidRPr="00E6597C" w:rsidRDefault="00D43703" w:rsidP="00D43703">
      <w:pPr>
        <w:tabs>
          <w:tab w:val="left" w:pos="360"/>
          <w:tab w:val="left" w:pos="540"/>
        </w:tabs>
        <w:rPr>
          <w:rFonts w:ascii="GHEA Grapalat" w:hAnsi="GHEA Grapalat" w:cs="Sylfaen"/>
          <w:sz w:val="20"/>
          <w:szCs w:val="20"/>
          <w:lang w:eastAsia="ru-RU"/>
        </w:rPr>
      </w:pPr>
      <w:r w:rsidRPr="00E6597C">
        <w:rPr>
          <w:rFonts w:ascii="GHEA Grapalat" w:hAnsi="GHEA Grapalat" w:cs="Sylfaen"/>
          <w:sz w:val="20"/>
          <w:szCs w:val="20"/>
          <w:lang w:eastAsia="ru-RU"/>
        </w:rPr>
        <w:t xml:space="preserve">                                                                                                  հայտը նախագծած ներկայացուցիչ`</w:t>
      </w:r>
    </w:p>
    <w:p w:rsidR="00D43703" w:rsidRPr="00E6597C" w:rsidRDefault="00D43703" w:rsidP="00D43703">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D43703" w:rsidRPr="00E6597C" w:rsidTr="0070498E">
        <w:trPr>
          <w:tblCellSpacing w:w="7" w:type="dxa"/>
          <w:jc w:val="center"/>
        </w:trPr>
        <w:tc>
          <w:tcPr>
            <w:tcW w:w="0" w:type="auto"/>
            <w:vAlign w:val="center"/>
          </w:tcPr>
          <w:p w:rsidR="00D43703" w:rsidRPr="00E6597C" w:rsidRDefault="00D43703" w:rsidP="0070498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D43703" w:rsidRPr="00E6597C" w:rsidRDefault="00D43703" w:rsidP="0070498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D43703" w:rsidRPr="00E6597C" w:rsidRDefault="00D43703" w:rsidP="0070498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D43703" w:rsidRPr="00E6597C" w:rsidRDefault="00D43703" w:rsidP="0070498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D43703" w:rsidRPr="00E6597C" w:rsidTr="0070498E">
        <w:trPr>
          <w:tblCellSpacing w:w="7" w:type="dxa"/>
          <w:jc w:val="center"/>
        </w:trPr>
        <w:tc>
          <w:tcPr>
            <w:tcW w:w="0" w:type="auto"/>
            <w:vAlign w:val="center"/>
          </w:tcPr>
          <w:p w:rsidR="00D43703" w:rsidRPr="00E6597C" w:rsidRDefault="00D43703" w:rsidP="0070498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D43703" w:rsidRPr="00E6597C" w:rsidRDefault="00D43703" w:rsidP="0070498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D43703" w:rsidRPr="00E6597C" w:rsidRDefault="00D43703" w:rsidP="0070498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D43703" w:rsidRPr="00E6597C" w:rsidRDefault="00D43703" w:rsidP="0070498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D43703" w:rsidRPr="00E6597C" w:rsidRDefault="00D43703" w:rsidP="00D43703">
      <w:pPr>
        <w:tabs>
          <w:tab w:val="left" w:pos="360"/>
          <w:tab w:val="left" w:pos="540"/>
        </w:tabs>
        <w:rPr>
          <w:rFonts w:ascii="Sylfaen" w:hAnsi="Sylfaen" w:cs="Sylfaen"/>
          <w:sz w:val="22"/>
          <w:szCs w:val="22"/>
          <w:lang w:val="hy-AM"/>
        </w:rPr>
      </w:pPr>
    </w:p>
    <w:p w:rsidR="00D43703" w:rsidRPr="00E6597C" w:rsidRDefault="00850BEC" w:rsidP="00D43703">
      <w:pPr>
        <w:rPr>
          <w:rFonts w:ascii="GHEA Grapalat" w:hAnsi="GHEA Grapalat"/>
        </w:rPr>
      </w:pPr>
      <w:r w:rsidRPr="00850BEC">
        <w:rPr>
          <w:rFonts w:ascii="GHEA Grapalat" w:hAnsi="GHEA Grapalat"/>
          <w:noProof/>
        </w:rPr>
        <w:pict>
          <v:rect id="_x0000_s1027" style="position:absolute;margin-left:289pt;margin-top:3.95pt;width:189pt;height:120.65pt;z-index:251661312" o:allowincell="f" stroked="f">
            <v:textbox style="mso-next-textbox:#_x0000_s1027">
              <w:txbxContent>
                <w:p w:rsidR="002E0B3B" w:rsidRPr="00CA4668" w:rsidRDefault="002E0B3B" w:rsidP="00D43703"/>
              </w:txbxContent>
            </v:textbox>
          </v:rect>
        </w:pict>
      </w:r>
      <w:r w:rsidRPr="00850BEC">
        <w:rPr>
          <w:rFonts w:ascii="GHEA Grapalat" w:hAnsi="GHEA Grapalat"/>
          <w:noProof/>
        </w:rPr>
        <w:pict>
          <v:rect id="_x0000_s1026" style="position:absolute;margin-left:1pt;margin-top:3.95pt;width:189pt;height:111.65pt;z-index:251660288" o:allowincell="f" stroked="f">
            <v:textbox style="mso-next-textbox:#_x0000_s1026">
              <w:txbxContent>
                <w:p w:rsidR="002E0B3B" w:rsidRPr="0026158D" w:rsidRDefault="002E0B3B" w:rsidP="00D43703">
                  <w:pPr>
                    <w:rPr>
                      <w:rFonts w:ascii="GHEA Grapalat" w:hAnsi="GHEA Grapalat"/>
                    </w:rPr>
                  </w:pPr>
                </w:p>
              </w:txbxContent>
            </v:textbox>
          </v:rect>
        </w:pict>
      </w:r>
    </w:p>
    <w:p w:rsidR="00D43703" w:rsidRPr="00E6597C" w:rsidRDefault="00D43703" w:rsidP="00D43703">
      <w:pPr>
        <w:rPr>
          <w:rFonts w:ascii="GHEA Grapalat" w:hAnsi="GHEA Grapalat"/>
        </w:rPr>
      </w:pPr>
    </w:p>
    <w:p w:rsidR="00D43703" w:rsidRPr="00E6597C" w:rsidRDefault="00D43703" w:rsidP="00D43703">
      <w:pPr>
        <w:rPr>
          <w:rFonts w:ascii="GHEA Grapalat" w:hAnsi="GHEA Grapalat"/>
        </w:rPr>
      </w:pPr>
    </w:p>
    <w:p w:rsidR="00D43703" w:rsidRPr="00E6597C" w:rsidRDefault="00D43703" w:rsidP="00D43703">
      <w:pPr>
        <w:jc w:val="right"/>
        <w:rPr>
          <w:rFonts w:ascii="GHEA Grapalat" w:hAnsi="GHEA Grapalat"/>
        </w:rPr>
      </w:pPr>
    </w:p>
    <w:p w:rsidR="00D43703" w:rsidRPr="00E6597C" w:rsidRDefault="00D43703" w:rsidP="00D43703">
      <w:pPr>
        <w:jc w:val="right"/>
        <w:rPr>
          <w:rFonts w:ascii="GHEA Grapalat" w:hAnsi="GHEA Grapalat"/>
        </w:rPr>
      </w:pPr>
    </w:p>
    <w:p w:rsidR="00D43703" w:rsidRPr="00E6597C" w:rsidRDefault="00D43703" w:rsidP="00D43703">
      <w:pPr>
        <w:jc w:val="right"/>
        <w:rPr>
          <w:rFonts w:ascii="GHEA Grapalat" w:hAnsi="GHEA Grapalat"/>
        </w:rPr>
      </w:pPr>
    </w:p>
    <w:p w:rsidR="00D43703" w:rsidRPr="00E6597C" w:rsidRDefault="00D43703" w:rsidP="00D43703">
      <w:pPr>
        <w:jc w:val="right"/>
        <w:rPr>
          <w:rFonts w:ascii="GHEA Grapalat" w:hAnsi="GHEA Grapalat"/>
        </w:rPr>
      </w:pPr>
    </w:p>
    <w:p w:rsidR="00D43703" w:rsidRPr="00E6597C" w:rsidRDefault="00D43703" w:rsidP="00D43703">
      <w:pPr>
        <w:jc w:val="right"/>
        <w:rPr>
          <w:rFonts w:ascii="GHEA Grapalat" w:hAnsi="GHEA Grapalat"/>
        </w:rPr>
      </w:pPr>
    </w:p>
    <w:p w:rsidR="00D43703" w:rsidRPr="00E6597C" w:rsidRDefault="00D43703" w:rsidP="00D43703">
      <w:pPr>
        <w:jc w:val="right"/>
        <w:rPr>
          <w:rFonts w:ascii="GHEA Grapalat" w:hAnsi="GHEA Grapalat"/>
        </w:rPr>
      </w:pPr>
    </w:p>
    <w:p w:rsidR="00D43703" w:rsidRPr="00E6597C" w:rsidRDefault="00D43703" w:rsidP="00D43703">
      <w:pPr>
        <w:jc w:val="right"/>
        <w:rPr>
          <w:rFonts w:ascii="GHEA Grapalat" w:hAnsi="GHEA Grapalat"/>
        </w:rPr>
      </w:pPr>
    </w:p>
    <w:p w:rsidR="00D43703" w:rsidRPr="00E6597C" w:rsidRDefault="00D43703" w:rsidP="00D43703">
      <w:pPr>
        <w:pStyle w:val="31"/>
        <w:spacing w:line="240" w:lineRule="auto"/>
        <w:jc w:val="right"/>
        <w:rPr>
          <w:rFonts w:ascii="GHEA Grapalat" w:hAnsi="GHEA Grapalat" w:cs="Sylfaen"/>
          <w:b/>
        </w:rPr>
      </w:pPr>
      <w:r w:rsidRPr="00E6597C">
        <w:rPr>
          <w:rFonts w:ascii="GHEA Grapalat" w:hAnsi="GHEA Grapalat" w:cs="Sylfaen"/>
          <w:b/>
          <w:lang w:val="hy-AM"/>
        </w:rPr>
        <w:lastRenderedPageBreak/>
        <w:t xml:space="preserve">Հավելված </w:t>
      </w:r>
      <w:r w:rsidRPr="00E6597C">
        <w:rPr>
          <w:rFonts w:ascii="GHEA Grapalat" w:hAnsi="GHEA Grapalat" w:cs="Sylfaen"/>
          <w:b/>
        </w:rPr>
        <w:t>7</w:t>
      </w:r>
      <w:r>
        <w:rPr>
          <w:rFonts w:ascii="GHEA Grapalat" w:hAnsi="GHEA Grapalat" w:cs="Sylfaen"/>
          <w:b/>
          <w:vertAlign w:val="superscript"/>
        </w:rPr>
        <w:t>25</w:t>
      </w:r>
      <w:r w:rsidRPr="00E6597C">
        <w:rPr>
          <w:rStyle w:val="af6"/>
          <w:rFonts w:ascii="GHEA Grapalat" w:hAnsi="GHEA Grapalat" w:cs="Sylfaen"/>
          <w:b/>
          <w:color w:val="FFFFFF"/>
        </w:rPr>
        <w:footnoteReference w:id="23"/>
      </w:r>
    </w:p>
    <w:p w:rsidR="00BA7775" w:rsidRPr="00E6597C" w:rsidRDefault="00BA7775" w:rsidP="00BA7775">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Pr="007C377C">
        <w:rPr>
          <w:rFonts w:ascii="Sylfaen" w:hAnsi="Sylfaen"/>
          <w:b/>
          <w:lang w:val="hy-AM"/>
        </w:rPr>
        <w:t xml:space="preserve">ԳՀԱՇՁԲ </w:t>
      </w:r>
      <w:r w:rsidRPr="00E6597C">
        <w:rPr>
          <w:rFonts w:ascii="GHEA Grapalat" w:hAnsi="GHEA Grapalat" w:cs="Arial"/>
          <w:b/>
          <w:lang w:val="hy-AM"/>
        </w:rPr>
        <w:t>-</w:t>
      </w:r>
      <w:r w:rsidR="00F305CC">
        <w:rPr>
          <w:rFonts w:ascii="GHEA Grapalat" w:hAnsi="GHEA Grapalat" w:cs="Arial"/>
          <w:b/>
          <w:lang w:val="hy-AM"/>
        </w:rPr>
        <w:t>20/</w:t>
      </w:r>
      <w:r w:rsidR="00F305CC">
        <w:rPr>
          <w:rFonts w:ascii="GHEA Grapalat" w:hAnsi="GHEA Grapalat" w:cs="Arial"/>
          <w:b/>
        </w:rPr>
        <w:t>4</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rsidR="00BA7775" w:rsidRPr="00E6597C" w:rsidRDefault="00BA7775" w:rsidP="00BA7775">
      <w:pPr>
        <w:pStyle w:val="31"/>
        <w:spacing w:line="240" w:lineRule="auto"/>
        <w:jc w:val="right"/>
        <w:rPr>
          <w:rFonts w:ascii="GHEA Grapalat" w:hAnsi="GHEA Grapalat" w:cs="Sylfaen"/>
          <w:b/>
          <w:lang w:val="hy-AM"/>
        </w:rPr>
      </w:pPr>
      <w:r w:rsidRPr="007C377C">
        <w:rPr>
          <w:rFonts w:ascii="Sylfaen" w:hAnsi="Sylfaen" w:cs="Sylfaen"/>
          <w:b/>
          <w:lang w:val="hy-AM"/>
        </w:rPr>
        <w:t xml:space="preserve">Գնանշման  հարցման  ընթացակարգի </w:t>
      </w:r>
      <w:r w:rsidRPr="00E6597C">
        <w:rPr>
          <w:rFonts w:ascii="GHEA Grapalat" w:hAnsi="GHEA Grapalat" w:cs="Arial"/>
          <w:b/>
          <w:lang w:val="hy-AM"/>
        </w:rPr>
        <w:t xml:space="preserve"> </w:t>
      </w:r>
      <w:r w:rsidRPr="00E6597C">
        <w:rPr>
          <w:rFonts w:ascii="GHEA Grapalat" w:hAnsi="GHEA Grapalat" w:cs="Sylfaen"/>
          <w:b/>
          <w:lang w:val="hy-AM"/>
        </w:rPr>
        <w:t>հրավերի</w:t>
      </w:r>
    </w:p>
    <w:p w:rsidR="00D43703" w:rsidRPr="00E6597C" w:rsidRDefault="00D43703" w:rsidP="00D43703">
      <w:pPr>
        <w:jc w:val="right"/>
        <w:rPr>
          <w:rFonts w:ascii="GHEA Grapalat" w:hAnsi="GHEA Grapalat"/>
          <w:lang w:val="es-ES"/>
        </w:rPr>
      </w:pPr>
    </w:p>
    <w:p w:rsidR="00D43703" w:rsidRPr="00E6597C" w:rsidRDefault="00D43703" w:rsidP="00D43703">
      <w:pPr>
        <w:tabs>
          <w:tab w:val="left" w:pos="2268"/>
        </w:tabs>
        <w:ind w:left="-284" w:firstLine="284"/>
        <w:jc w:val="right"/>
        <w:rPr>
          <w:rFonts w:ascii="GHEA Grapalat" w:hAnsi="GHEA Grapalat"/>
          <w:lang w:val="es-ES"/>
        </w:rPr>
      </w:pPr>
    </w:p>
    <w:p w:rsidR="00D43703" w:rsidRPr="00E6597C" w:rsidRDefault="00D43703" w:rsidP="00D43703">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rsidR="00D43703" w:rsidRPr="00E6597C" w:rsidRDefault="00D43703" w:rsidP="00D43703">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rsidR="00D43703" w:rsidRPr="00E6597C" w:rsidRDefault="00D43703" w:rsidP="00D43703">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rsidR="00D43703" w:rsidRPr="00E6597C" w:rsidRDefault="00D43703" w:rsidP="00D43703">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rsidR="00D43703" w:rsidRPr="00E6597C" w:rsidRDefault="00D43703" w:rsidP="00D43703">
      <w:pPr>
        <w:jc w:val="both"/>
        <w:rPr>
          <w:rFonts w:ascii="GHEA Grapalat" w:hAnsi="GHEA Grapalat"/>
          <w:lang w:val="es-ES"/>
        </w:rPr>
      </w:pPr>
    </w:p>
    <w:p w:rsidR="00D43703" w:rsidRPr="00E6597C" w:rsidRDefault="00D43703" w:rsidP="00D43703">
      <w:pPr>
        <w:jc w:val="both"/>
        <w:rPr>
          <w:rFonts w:ascii="GHEA Grapalat" w:hAnsi="GHEA Grapalat"/>
          <w:lang w:val="es-ES"/>
        </w:rPr>
      </w:pPr>
    </w:p>
    <w:p w:rsidR="00D43703" w:rsidRPr="00E6597C" w:rsidRDefault="00D43703" w:rsidP="00D43703">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D43703" w:rsidRPr="00E6597C" w:rsidRDefault="00D43703" w:rsidP="00D43703">
      <w:pPr>
        <w:ind w:firstLine="709"/>
        <w:jc w:val="both"/>
        <w:rPr>
          <w:rFonts w:ascii="GHEA Grapalat" w:hAnsi="GHEA Grapalat"/>
          <w:b/>
          <w:lang w:val="es-ES"/>
        </w:rPr>
      </w:pPr>
    </w:p>
    <w:p w:rsidR="00D43703" w:rsidRPr="00E6597C" w:rsidRDefault="00D43703" w:rsidP="00D43703">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rsidR="00D43703" w:rsidRPr="00E6597C" w:rsidRDefault="00D43703" w:rsidP="00D43703">
      <w:pPr>
        <w:ind w:firstLine="720"/>
        <w:jc w:val="both"/>
        <w:rPr>
          <w:rFonts w:ascii="GHEA Grapalat" w:hAnsi="GHEA Grapala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____________________________</w:t>
      </w:r>
    </w:p>
    <w:p w:rsidR="00D43703" w:rsidRPr="00E6597C" w:rsidRDefault="00D43703" w:rsidP="00D43703">
      <w:pPr>
        <w:ind w:firstLine="720"/>
        <w:jc w:val="both"/>
        <w:rPr>
          <w:rFonts w:ascii="GHEA Grapalat" w:hAnsi="GHEA Grapalat"/>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rsidR="00D43703" w:rsidRPr="00E6597C" w:rsidRDefault="00D43703" w:rsidP="00D43703">
      <w:pPr>
        <w:jc w:val="both"/>
        <w:rPr>
          <w:rFonts w:ascii="GHEA Grapalat" w:hAnsi="GHEA Grapalat"/>
          <w:sz w:val="20"/>
          <w:szCs w:val="20"/>
          <w:lang w:val="es-ES"/>
        </w:rPr>
      </w:pP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D43703" w:rsidRPr="00E6597C" w:rsidRDefault="00D43703" w:rsidP="00D43703">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ստանդարտներին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անբաժանելի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կազմող</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cs="Times Armenian"/>
          <w:sz w:val="20"/>
          <w:szCs w:val="20"/>
          <w:lang w:val="es-ES"/>
        </w:rPr>
        <w:t>-</w:t>
      </w:r>
      <w:r w:rsidRPr="00E6597C">
        <w:rPr>
          <w:rFonts w:ascii="GHEA Grapalat" w:hAnsi="GHEA Grapalat" w:cs="Sylfaen"/>
          <w:sz w:val="20"/>
          <w:szCs w:val="20"/>
          <w:lang w:val="pt-BR"/>
        </w:rPr>
        <w:t>նախահաշվին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D43703" w:rsidRPr="00E6597C" w:rsidRDefault="00D43703" w:rsidP="00D43703">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____________________________:</w:t>
      </w:r>
    </w:p>
    <w:p w:rsidR="00D43703" w:rsidRPr="00E6597C" w:rsidRDefault="00D43703" w:rsidP="00D43703">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rsidR="00D43703" w:rsidRPr="00E6597C" w:rsidRDefault="00D43703" w:rsidP="00D43703">
      <w:pPr>
        <w:tabs>
          <w:tab w:val="left" w:pos="1134"/>
        </w:tabs>
        <w:ind w:firstLine="720"/>
        <w:jc w:val="both"/>
        <w:rPr>
          <w:rFonts w:ascii="GHEA Grapalat" w:hAnsi="GHEA Grapalat"/>
          <w:sz w:val="20"/>
          <w:szCs w:val="20"/>
          <w:lang w:val="es-ES"/>
        </w:rPr>
      </w:pP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տեսակի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փուլերի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որոշվում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համաձայնեցված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Հավելված</w:t>
      </w:r>
      <w:r w:rsidRPr="00E6597C">
        <w:rPr>
          <w:rFonts w:ascii="GHEA Grapalat" w:hAnsi="GHEA Grapalat" w:cs="Sylfaen"/>
          <w:sz w:val="20"/>
          <w:szCs w:val="20"/>
          <w:lang w:val="es-ES"/>
        </w:rPr>
        <w:t xml:space="preserve"> N 2)</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D43703" w:rsidRPr="00E6597C" w:rsidRDefault="00D43703" w:rsidP="00D43703">
      <w:pPr>
        <w:tabs>
          <w:tab w:val="left" w:pos="1134"/>
        </w:tabs>
        <w:ind w:firstLine="720"/>
        <w:jc w:val="both"/>
        <w:rPr>
          <w:rFonts w:ascii="GHEA Grapalat" w:hAnsi="GHEA Grapalat"/>
          <w:lang w:val="es-ES"/>
        </w:rPr>
      </w:pPr>
    </w:p>
    <w:p w:rsidR="00D43703" w:rsidRPr="00E6597C" w:rsidRDefault="00D43703" w:rsidP="00D4370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rsidR="00D43703" w:rsidRPr="00E6597C" w:rsidRDefault="00D43703" w:rsidP="00D43703">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D43703" w:rsidRPr="00E6597C" w:rsidRDefault="00D43703" w:rsidP="00D43703">
      <w:pPr>
        <w:tabs>
          <w:tab w:val="left" w:pos="1276"/>
        </w:tabs>
        <w:ind w:firstLine="720"/>
        <w:jc w:val="both"/>
        <w:rPr>
          <w:rFonts w:ascii="GHEA Grapalat" w:hAnsi="GHEA Grapalat"/>
          <w:b/>
          <w:i/>
          <w:sz w:val="20"/>
          <w:szCs w:val="20"/>
          <w:lang w:val="es-ES"/>
        </w:rPr>
      </w:pPr>
    </w:p>
    <w:p w:rsidR="00D43703" w:rsidRPr="00E6597C" w:rsidRDefault="00D43703" w:rsidP="00D4370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rsidR="00D43703" w:rsidRPr="00E6597C" w:rsidRDefault="00D43703" w:rsidP="00D4370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գ</w:t>
      </w:r>
      <w:r w:rsidRPr="00E6597C">
        <w:rPr>
          <w:rFonts w:ascii="GHEA Grapalat" w:hAnsi="GHEA Grapalat"/>
          <w:sz w:val="20"/>
          <w:szCs w:val="20"/>
          <w:lang w:val="es-ES"/>
        </w:rPr>
        <w:t>)</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նախագծանախահաշվային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rsidR="00D43703" w:rsidRPr="00E6597C" w:rsidRDefault="00D43703" w:rsidP="00D4370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rsidR="00D43703" w:rsidRPr="00E6597C" w:rsidRDefault="00D43703" w:rsidP="00D43703">
      <w:pPr>
        <w:tabs>
          <w:tab w:val="left" w:pos="1276"/>
        </w:tabs>
        <w:ind w:firstLine="720"/>
        <w:jc w:val="both"/>
        <w:rPr>
          <w:rFonts w:ascii="GHEA Grapalat" w:hAnsi="GHEA Grapalat"/>
          <w:b/>
          <w:i/>
          <w:sz w:val="20"/>
          <w:szCs w:val="20"/>
          <w:lang w:val="es-ES"/>
        </w:rPr>
      </w:pPr>
    </w:p>
    <w:p w:rsidR="00D43703" w:rsidRPr="00E6597C" w:rsidRDefault="00D43703" w:rsidP="00D43703">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D43703" w:rsidRPr="00E6597C" w:rsidRDefault="00D43703" w:rsidP="00D4370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rsidR="00D43703" w:rsidRPr="00E6597C" w:rsidRDefault="00D43703" w:rsidP="00D43703">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rsidR="00D43703" w:rsidRPr="00E6597C" w:rsidRDefault="00D43703" w:rsidP="00D4370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D43703" w:rsidRPr="00E6597C" w:rsidRDefault="00D43703" w:rsidP="00D43703">
      <w:pPr>
        <w:tabs>
          <w:tab w:val="left" w:pos="1276"/>
        </w:tabs>
        <w:ind w:firstLine="720"/>
        <w:jc w:val="both"/>
        <w:rPr>
          <w:rFonts w:ascii="GHEA Grapalat" w:hAnsi="GHEA Grapalat"/>
          <w:b/>
          <w:i/>
          <w:lang w:val="es-ES"/>
        </w:rPr>
      </w:pPr>
    </w:p>
    <w:p w:rsidR="00D43703" w:rsidRPr="00E6597C" w:rsidRDefault="00D43703" w:rsidP="00D4370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rsidR="00D43703" w:rsidRPr="00E6597C" w:rsidRDefault="00D43703" w:rsidP="00D4370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D43703" w:rsidRPr="00E6597C" w:rsidRDefault="00D43703" w:rsidP="00D43703">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rsidR="00D43703" w:rsidRPr="00E6597C" w:rsidRDefault="00D43703" w:rsidP="00D4370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D43703" w:rsidRPr="00E6597C" w:rsidRDefault="00D43703" w:rsidP="00D4370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գործիքներով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մեխանիզմներով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պատշաճ</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D43703" w:rsidRPr="00E6597C" w:rsidRDefault="00D43703" w:rsidP="00D43703">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շինմոնտաժային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մոնտաժված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էլեկտրական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ջեռուցման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ջրամատակարարման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կոյուղու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օդափոխիչ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համալիր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փորձարկմանը</w:t>
      </w:r>
      <w:r w:rsidRPr="00E6597C">
        <w:rPr>
          <w:rFonts w:ascii="GHEA Grapalat" w:hAnsi="GHEA Grapalat" w:cs="Tahoma"/>
          <w:sz w:val="20"/>
          <w:szCs w:val="20"/>
          <w:lang w:val="es-ES"/>
        </w:rPr>
        <w:t>։</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rsidR="00D43703" w:rsidRPr="00E6597C" w:rsidRDefault="00D43703" w:rsidP="00D4370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lastRenderedPageBreak/>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rsidR="00D43703" w:rsidRPr="00E6597C" w:rsidRDefault="00D43703" w:rsidP="00D43703">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es-ES"/>
        </w:rPr>
        <w:t>3.4.9 Պ</w:t>
      </w:r>
      <w:r w:rsidRPr="00E6597C">
        <w:rPr>
          <w:rFonts w:ascii="GHEA Grapalat" w:hAnsi="GHEA Grapalat" w:cs="Sylfaen"/>
          <w:sz w:val="20"/>
          <w:szCs w:val="20"/>
          <w:lang w:val="hy-AM"/>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hy-AM"/>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hy-AM"/>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hy-AM"/>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hy-AM"/>
        </w:rPr>
        <w:t>շխատանքն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hy-AM"/>
        </w:rPr>
        <w:t>ընդունվելու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hy-AM"/>
        </w:rPr>
        <w:t>օրվան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hy-AM"/>
        </w:rPr>
        <w:t>հաջորդող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hy-AM"/>
        </w:rPr>
        <w:t>օրվանից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hy-AM"/>
        </w:rPr>
        <w:t>հաշված</w:t>
      </w:r>
      <w:r w:rsidRPr="00E6597C">
        <w:rPr>
          <w:rFonts w:ascii="GHEA Grapalat" w:hAnsi="GHEA Grapalat" w:cs="Sylfaen"/>
          <w:sz w:val="20"/>
          <w:szCs w:val="20"/>
          <w:lang w:val="es-ES"/>
        </w:rPr>
        <w:t xml:space="preserve"> ---------------- </w:t>
      </w:r>
      <w:r w:rsidRPr="00E6597C">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E6597C">
        <w:rPr>
          <w:rFonts w:ascii="GHEA Grapalat" w:hAnsi="GHEA Grapalat"/>
          <w:sz w:val="20"/>
          <w:szCs w:val="20"/>
          <w:lang w:val="hy-AM"/>
        </w:rPr>
        <w:t xml:space="preserve">կատարված Աշխատանքի </w:t>
      </w:r>
      <w:r w:rsidRPr="00E6597C">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Pr="0070498E">
        <w:rPr>
          <w:rFonts w:ascii="GHEA Grapalat" w:hAnsi="GHEA Grapalat" w:cs="Sylfaen"/>
          <w:sz w:val="20"/>
          <w:szCs w:val="20"/>
          <w:lang w:val="hy-AM"/>
        </w:rPr>
        <w:t>:</w:t>
      </w:r>
      <w:r w:rsidRPr="0070498E">
        <w:rPr>
          <w:rFonts w:ascii="GHEA Grapalat" w:hAnsi="GHEA Grapalat" w:cs="Sylfaen"/>
          <w:sz w:val="20"/>
          <w:szCs w:val="20"/>
          <w:vertAlign w:val="superscript"/>
          <w:lang w:val="hy-AM"/>
        </w:rPr>
        <w:t>26</w:t>
      </w:r>
      <w:r w:rsidRPr="00E6597C">
        <w:rPr>
          <w:rStyle w:val="af6"/>
          <w:rFonts w:ascii="GHEA Grapalat" w:hAnsi="GHEA Grapalat" w:cs="Sylfaen"/>
          <w:color w:val="FFFFFF"/>
          <w:sz w:val="20"/>
          <w:szCs w:val="20"/>
          <w:lang w:val="hy-AM"/>
        </w:rPr>
        <w:footnoteReference w:id="24"/>
      </w:r>
    </w:p>
    <w:p w:rsidR="00D43703" w:rsidRPr="00E6597C" w:rsidRDefault="00D43703" w:rsidP="00D43703">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Pr="0070498E">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Pr="0070498E">
        <w:rPr>
          <w:rFonts w:ascii="GHEA Grapalat" w:hAnsi="GHEA Grapalat" w:cs="Arial"/>
          <w:sz w:val="20"/>
          <w:szCs w:val="20"/>
          <w:lang w:val="hy-AM"/>
        </w:rPr>
        <w:t xml:space="preserve">և (կամ) սարքերի ու սարքավորումների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Pr>
          <w:rFonts w:ascii="GHEA Grapalat" w:hAnsi="GHEA Grapalat" w:cs="Sylfaen"/>
          <w:sz w:val="20"/>
          <w:szCs w:val="20"/>
          <w:vertAlign w:val="superscript"/>
          <w:lang w:val="pt-BR"/>
        </w:rPr>
        <w:t>27</w:t>
      </w:r>
      <w:r w:rsidRPr="00E6597C">
        <w:rPr>
          <w:rStyle w:val="af6"/>
          <w:rFonts w:ascii="GHEA Grapalat" w:hAnsi="GHEA Grapalat" w:cs="Sylfaen"/>
          <w:color w:val="FFFFFF"/>
          <w:sz w:val="20"/>
          <w:szCs w:val="20"/>
          <w:lang w:val="pt-BR"/>
        </w:rPr>
        <w:footnoteReference w:id="25"/>
      </w:r>
      <w:r w:rsidRPr="00E6597C">
        <w:rPr>
          <w:rFonts w:ascii="GHEA Grapalat" w:hAnsi="GHEA Grapalat" w:cs="Times Armenian"/>
          <w:color w:val="FFFFFF"/>
          <w:sz w:val="20"/>
          <w:szCs w:val="20"/>
          <w:lang w:val="es-ES"/>
        </w:rPr>
        <w:t xml:space="preserve"> </w:t>
      </w:r>
    </w:p>
    <w:p w:rsidR="00D43703" w:rsidRPr="00E6597C" w:rsidRDefault="00D43703" w:rsidP="00D43703">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3.4.11 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rsidR="00D43703" w:rsidRPr="00E6597C" w:rsidRDefault="00D43703" w:rsidP="00D43703">
      <w:pPr>
        <w:tabs>
          <w:tab w:val="left" w:pos="1276"/>
        </w:tabs>
        <w:ind w:firstLine="720"/>
        <w:jc w:val="both"/>
        <w:rPr>
          <w:rFonts w:ascii="GHEA Grapalat" w:hAnsi="GHEA Grapalat" w:cs="Sylfaen"/>
          <w:sz w:val="16"/>
          <w:szCs w:val="16"/>
          <w:u w:val="single"/>
          <w:lang w:val="es-ES"/>
        </w:rPr>
      </w:pPr>
    </w:p>
    <w:p w:rsidR="00D43703" w:rsidRPr="00E6597C" w:rsidRDefault="00D43703" w:rsidP="00D4370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rsidR="00D43703" w:rsidRPr="00E6597C" w:rsidRDefault="00D43703" w:rsidP="00D43703">
      <w:pPr>
        <w:ind w:firstLine="720"/>
        <w:jc w:val="both"/>
        <w:rPr>
          <w:rFonts w:ascii="GHEA Grapalat" w:hAnsi="GHEA Grapalat" w:cs="Sylfaen"/>
          <w:sz w:val="20"/>
          <w:lang w:val="hy-AM"/>
        </w:rPr>
      </w:pPr>
      <w:r w:rsidRPr="0070498E">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70498E">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70498E">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rsidR="00D43703" w:rsidRPr="00E6597C" w:rsidRDefault="00D43703" w:rsidP="00D43703">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70498E">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rsidR="00D43703" w:rsidRPr="00E6597C" w:rsidRDefault="00D43703" w:rsidP="00D43703">
      <w:pPr>
        <w:ind w:firstLine="720"/>
        <w:jc w:val="both"/>
        <w:rPr>
          <w:rFonts w:ascii="GHEA Grapalat" w:hAnsi="GHEA Grapalat" w:cs="Sylfaen"/>
          <w:sz w:val="20"/>
          <w:lang w:val="hy-AM"/>
        </w:rPr>
      </w:pPr>
      <w:r w:rsidRPr="0070498E">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D43703" w:rsidRPr="00E6597C" w:rsidRDefault="00D43703" w:rsidP="00D43703">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70498E">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rsidR="00D43703" w:rsidRPr="00E6597C" w:rsidRDefault="00D43703" w:rsidP="00D43703">
      <w:pPr>
        <w:ind w:firstLine="720"/>
        <w:jc w:val="both"/>
        <w:rPr>
          <w:rFonts w:ascii="GHEA Grapalat" w:hAnsi="GHEA Grapalat" w:cs="Sylfaen"/>
          <w:sz w:val="20"/>
          <w:lang w:val="hy-AM"/>
        </w:rPr>
      </w:pPr>
      <w:r w:rsidRPr="0070498E">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70498E">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rsidR="00D43703" w:rsidRPr="00E6597C" w:rsidRDefault="00D43703" w:rsidP="00D43703">
      <w:pPr>
        <w:ind w:firstLine="720"/>
        <w:jc w:val="both"/>
        <w:rPr>
          <w:rFonts w:ascii="GHEA Grapalat" w:hAnsi="GHEA Grapalat" w:cs="Sylfaen"/>
          <w:b/>
          <w:sz w:val="20"/>
          <w:lang w:val="hy-AM"/>
        </w:rPr>
      </w:pPr>
      <w:r w:rsidRPr="0070498E">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70498E">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70498E">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70498E">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D43703" w:rsidRPr="00E6597C" w:rsidRDefault="00D43703" w:rsidP="00D43703">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rsidR="00D43703" w:rsidRPr="00E6597C" w:rsidRDefault="00D43703" w:rsidP="00D43703">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rsidR="00D43703" w:rsidRPr="00E6597C" w:rsidRDefault="00D43703" w:rsidP="00D43703">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E6597C">
        <w:rPr>
          <w:rFonts w:ascii="GHEA Grapalat" w:hAnsi="GHEA Grapalat" w:cs="Sylfaen"/>
          <w:sz w:val="20"/>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E6597C">
        <w:rPr>
          <w:rFonts w:ascii="GHEA Grapalat" w:hAnsi="GHEA Grapalat" w:cs="Sylfaen"/>
          <w:sz w:val="20"/>
        </w:rPr>
        <w:t>Պ</w:t>
      </w:r>
      <w:r w:rsidRPr="00E6597C">
        <w:rPr>
          <w:rFonts w:ascii="GHEA Grapalat" w:hAnsi="GHEA Grapalat"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D43703" w:rsidRPr="00E6597C" w:rsidRDefault="00D43703" w:rsidP="00D43703">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D43703" w:rsidRPr="00E6597C" w:rsidRDefault="00D43703" w:rsidP="00D43703">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w:t>
      </w:r>
      <w:r w:rsidRPr="00E6597C">
        <w:rPr>
          <w:rFonts w:ascii="GHEA Grapalat" w:hAnsi="GHEA Grapalat" w:cs="Sylfaen"/>
          <w:sz w:val="20"/>
          <w:lang w:val="hy-AM"/>
        </w:rPr>
        <w:lastRenderedPageBreak/>
        <w:t>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D43703" w:rsidRPr="00E6597C" w:rsidRDefault="00D43703" w:rsidP="00D43703">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D43703" w:rsidRPr="00E6597C" w:rsidRDefault="00D43703" w:rsidP="00D43703">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D43703" w:rsidRPr="00E6597C" w:rsidRDefault="00D43703" w:rsidP="00D43703">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rsidR="00D43703" w:rsidRPr="00E6597C" w:rsidRDefault="00D43703" w:rsidP="00D43703">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D43703" w:rsidRPr="00E6597C" w:rsidRDefault="00D43703" w:rsidP="00D43703">
      <w:pPr>
        <w:tabs>
          <w:tab w:val="left" w:pos="1276"/>
        </w:tabs>
        <w:ind w:firstLine="720"/>
        <w:jc w:val="both"/>
        <w:rPr>
          <w:rFonts w:ascii="GHEA Grapalat" w:hAnsi="GHEA Grapalat"/>
          <w:lang w:val="hy-AM"/>
        </w:rPr>
      </w:pPr>
    </w:p>
    <w:p w:rsidR="00D43703" w:rsidRPr="00E6597C" w:rsidRDefault="00D43703" w:rsidP="00D43703">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rsidR="00D43703" w:rsidRPr="00E6597C" w:rsidRDefault="00D43703" w:rsidP="00D43703">
      <w:pPr>
        <w:tabs>
          <w:tab w:val="left" w:pos="1276"/>
        </w:tabs>
        <w:ind w:firstLine="720"/>
        <w:jc w:val="both"/>
        <w:rPr>
          <w:rFonts w:ascii="GHEA Grapalat" w:hAnsi="GHEA Grapalat"/>
          <w:sz w:val="20"/>
          <w:szCs w:val="20"/>
          <w:lang w:val="hy-AM"/>
        </w:rPr>
      </w:pPr>
    </w:p>
    <w:p w:rsidR="00D43703" w:rsidRPr="00E6597C" w:rsidRDefault="00D43703" w:rsidP="00D43703">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rsidR="00D43703" w:rsidRPr="00E6597C" w:rsidRDefault="00D43703" w:rsidP="00D43703">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rsidR="00D43703" w:rsidRPr="00E6597C" w:rsidRDefault="00D43703" w:rsidP="00D43703">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rsidR="00D43703" w:rsidRPr="0070498E" w:rsidRDefault="00D43703" w:rsidP="00D43703">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n-</w:t>
      </w:r>
      <w:r w:rsidRPr="00E6597C">
        <w:rPr>
          <w:rFonts w:ascii="GHEA Grapalat" w:hAnsi="GHEA Grapalat" w:cs="Sylfaen"/>
          <w:sz w:val="20"/>
          <w:szCs w:val="20"/>
          <w:lang w:val="hy-AM"/>
        </w:rPr>
        <w:t>րդ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70498E">
        <w:rPr>
          <w:rFonts w:ascii="GHEA Grapalat" w:hAnsi="GHEA Grapalat" w:cs="Sylfaen"/>
          <w:sz w:val="20"/>
          <w:szCs w:val="20"/>
          <w:lang w:val="hy-AM"/>
        </w:rPr>
        <w:t>:</w:t>
      </w:r>
      <w:r w:rsidRPr="0070498E">
        <w:rPr>
          <w:rFonts w:ascii="GHEA Grapalat" w:hAnsi="GHEA Grapalat" w:cs="Sylfaen"/>
          <w:sz w:val="20"/>
          <w:szCs w:val="20"/>
          <w:vertAlign w:val="superscript"/>
          <w:lang w:val="hy-AM"/>
        </w:rPr>
        <w:t>28</w:t>
      </w:r>
      <w:r w:rsidRPr="00E6597C">
        <w:rPr>
          <w:rStyle w:val="af6"/>
          <w:rFonts w:ascii="GHEA Grapalat" w:hAnsi="GHEA Grapalat" w:cs="Sylfaen"/>
          <w:color w:val="FFFFFF"/>
          <w:sz w:val="20"/>
          <w:szCs w:val="20"/>
          <w:lang w:val="hy-AM"/>
        </w:rPr>
        <w:footnoteReference w:id="26"/>
      </w:r>
    </w:p>
    <w:p w:rsidR="00D43703" w:rsidRPr="00E6597C" w:rsidRDefault="00D43703" w:rsidP="00D43703">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5.1.1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գնից</w:t>
      </w:r>
      <w:r w:rsidRPr="00E6597C">
        <w:rPr>
          <w:rFonts w:ascii="GHEA Grapalat" w:hAnsi="GHEA Grapalat" w:cs="Times Armenian"/>
          <w:sz w:val="20"/>
          <w:szCs w:val="20"/>
          <w:lang w:val="hy-AM"/>
        </w:rPr>
        <w:t xml:space="preserve">` մինչև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բանկային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կանխավճար</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D43703" w:rsidRPr="00E6597C" w:rsidRDefault="00D43703" w:rsidP="00D43703">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70498E">
        <w:rPr>
          <w:rFonts w:ascii="GHEA Grapalat" w:hAnsi="GHEA Grapalat" w:cs="Times Armenian"/>
          <w:sz w:val="20"/>
          <w:lang w:val="hy-AM"/>
        </w:rPr>
        <w:t>Ընդ որում մինչև կանխավճարի ամբողջական մարումը, Կապալառուին վճարումներ չեն կատարվում</w:t>
      </w:r>
      <w:r w:rsidRPr="0070498E">
        <w:rPr>
          <w:rFonts w:ascii="GHEA Grapalat" w:hAnsi="GHEA Grapalat" w:cs="Sylfaen"/>
          <w:sz w:val="20"/>
          <w:szCs w:val="20"/>
          <w:lang w:val="hy-AM"/>
        </w:rPr>
        <w:t>:</w:t>
      </w:r>
      <w:r w:rsidRPr="0070498E">
        <w:rPr>
          <w:rFonts w:ascii="GHEA Grapalat" w:hAnsi="GHEA Grapalat" w:cs="Sylfaen"/>
          <w:sz w:val="20"/>
          <w:szCs w:val="20"/>
          <w:vertAlign w:val="superscript"/>
          <w:lang w:val="hy-AM"/>
        </w:rPr>
        <w:t>29</w:t>
      </w:r>
      <w:r w:rsidRPr="00E6597C">
        <w:rPr>
          <w:rStyle w:val="af6"/>
          <w:rFonts w:ascii="GHEA Grapalat" w:hAnsi="GHEA Grapalat" w:cs="Sylfaen"/>
          <w:color w:val="FFFFFF"/>
          <w:sz w:val="20"/>
          <w:szCs w:val="20"/>
          <w:lang w:val="hy-AM"/>
        </w:rPr>
        <w:footnoteReference w:id="27"/>
      </w:r>
      <w:r w:rsidRPr="00E6597C">
        <w:rPr>
          <w:rFonts w:ascii="GHEA Grapalat" w:hAnsi="GHEA Grapalat"/>
          <w:sz w:val="20"/>
          <w:szCs w:val="20"/>
          <w:lang w:val="hy-AM"/>
        </w:rPr>
        <w:t xml:space="preserve"> </w:t>
      </w:r>
    </w:p>
    <w:p w:rsidR="00D43703" w:rsidRPr="00E6597C" w:rsidRDefault="00D43703" w:rsidP="00D43703">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rsidR="00D43703" w:rsidRPr="00E6597C" w:rsidRDefault="00D43703" w:rsidP="00D43703">
      <w:pPr>
        <w:tabs>
          <w:tab w:val="num" w:pos="0"/>
          <w:tab w:val="left" w:pos="720"/>
          <w:tab w:val="num" w:pos="900"/>
        </w:tabs>
        <w:jc w:val="both"/>
        <w:rPr>
          <w:rFonts w:ascii="GHEA Grapalat" w:hAnsi="GHEA Grapalat" w:cs="Times Armenia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70498E">
        <w:rPr>
          <w:rFonts w:ascii="GHEA Grapalat" w:hAnsi="GHEA Grapalat" w:cs="Sylfaen"/>
          <w:sz w:val="20"/>
          <w:szCs w:val="20"/>
          <w:lang w:val="hy-AM"/>
        </w:rPr>
        <w:t>3</w:t>
      </w:r>
      <w:r w:rsidRPr="00E6597C">
        <w:rPr>
          <w:rFonts w:ascii="GHEA Grapalat" w:hAnsi="GHEA Grapalat" w:cs="Sylfaen"/>
          <w:sz w:val="20"/>
          <w:szCs w:val="20"/>
          <w:lang w:val="hy-AM"/>
        </w:rPr>
        <w:t xml:space="preserve">0-ը։ </w:t>
      </w:r>
    </w:p>
    <w:p w:rsidR="00D43703" w:rsidRPr="00E6597C" w:rsidRDefault="00D43703" w:rsidP="00D43703">
      <w:pPr>
        <w:tabs>
          <w:tab w:val="left" w:pos="1276"/>
        </w:tabs>
        <w:ind w:firstLine="720"/>
        <w:jc w:val="both"/>
        <w:rPr>
          <w:rFonts w:ascii="GHEA Grapalat" w:hAnsi="GHEA Grapalat" w:cs="Sylfaen"/>
          <w:lang w:val="hy-AM"/>
        </w:rPr>
      </w:pPr>
    </w:p>
    <w:p w:rsidR="00D43703" w:rsidRPr="00E6597C" w:rsidRDefault="00D43703" w:rsidP="00D43703">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rsidR="00D43703" w:rsidRPr="00E6597C" w:rsidRDefault="00D43703" w:rsidP="00D43703">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rsidR="00D43703" w:rsidRPr="00E6597C" w:rsidRDefault="00D43703" w:rsidP="00D43703">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70498E">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D43703" w:rsidRPr="0070498E" w:rsidRDefault="00D43703" w:rsidP="00D43703">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տուգանք</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Arial"/>
          <w:sz w:val="20"/>
          <w:szCs w:val="20"/>
          <w:lang w:val="hy-AM"/>
        </w:rPr>
        <w:t xml:space="preserve"> 5.1 </w:t>
      </w:r>
      <w:r w:rsidRPr="00E6597C">
        <w:rPr>
          <w:rFonts w:ascii="GHEA Grapalat" w:hAnsi="GHEA Grapalat" w:cs="Sylfaen"/>
          <w:sz w:val="20"/>
          <w:szCs w:val="20"/>
          <w:lang w:val="hy-AM"/>
        </w:rPr>
        <w:t>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Arial"/>
          <w:sz w:val="20"/>
          <w:szCs w:val="20"/>
          <w:lang w:val="hy-AM"/>
        </w:rPr>
        <w:t xml:space="preserve"> 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տասնորդական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lastRenderedPageBreak/>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70498E">
        <w:rPr>
          <w:rFonts w:ascii="GHEA Grapalat" w:hAnsi="GHEA Grapalat" w:cs="Sylfaen"/>
          <w:sz w:val="20"/>
          <w:szCs w:val="20"/>
          <w:lang w:val="hy-AM"/>
        </w:rPr>
        <w:t>:</w:t>
      </w:r>
      <w:r w:rsidRPr="0070498E">
        <w:rPr>
          <w:rFonts w:ascii="GHEA Grapalat" w:hAnsi="GHEA Grapalat" w:cs="Sylfaen"/>
          <w:sz w:val="20"/>
          <w:szCs w:val="20"/>
          <w:vertAlign w:val="superscript"/>
          <w:lang w:val="hy-AM"/>
        </w:rPr>
        <w:t>30</w:t>
      </w:r>
      <w:r w:rsidRPr="00E6597C">
        <w:rPr>
          <w:rStyle w:val="af6"/>
          <w:rFonts w:ascii="GHEA Grapalat" w:hAnsi="GHEA Grapalat" w:cs="Sylfaen"/>
          <w:color w:val="FFFFFF"/>
          <w:sz w:val="20"/>
          <w:szCs w:val="20"/>
          <w:lang w:val="hy-AM"/>
        </w:rPr>
        <w:footnoteReference w:id="28"/>
      </w:r>
      <w:r w:rsidRPr="0070498E">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D43703" w:rsidRPr="00E6597C" w:rsidRDefault="00D43703" w:rsidP="00D43703">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6.3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rsidR="00D43703" w:rsidRPr="00E6597C" w:rsidRDefault="00D43703" w:rsidP="00D43703">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70498E">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D43703" w:rsidRPr="00E6597C" w:rsidRDefault="00D43703" w:rsidP="00D43703">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D43703" w:rsidRPr="00E6597C" w:rsidRDefault="00D43703" w:rsidP="00D43703">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D43703" w:rsidRPr="00E6597C" w:rsidRDefault="00D43703" w:rsidP="00D43703">
      <w:pPr>
        <w:tabs>
          <w:tab w:val="left" w:pos="1276"/>
        </w:tabs>
        <w:ind w:firstLine="720"/>
        <w:jc w:val="both"/>
        <w:rPr>
          <w:rFonts w:ascii="GHEA Grapalat" w:hAnsi="GHEA Grapalat"/>
          <w:sz w:val="20"/>
          <w:szCs w:val="20"/>
          <w:lang w:val="hy-AM"/>
        </w:rPr>
      </w:pPr>
    </w:p>
    <w:p w:rsidR="00D43703" w:rsidRPr="00E6597C" w:rsidRDefault="00D43703" w:rsidP="00D43703">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rsidR="00D43703" w:rsidRPr="00E6597C" w:rsidRDefault="00D43703" w:rsidP="00D43703">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rsidR="00D43703" w:rsidRPr="00E6597C" w:rsidRDefault="00D43703" w:rsidP="00D43703">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rsidR="00D43703" w:rsidRPr="00E6597C" w:rsidRDefault="00D43703" w:rsidP="00D43703">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rsidR="00D43703" w:rsidRPr="00E6597C" w:rsidRDefault="00D43703" w:rsidP="00D43703">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rsidR="00D43703" w:rsidRPr="0070498E" w:rsidRDefault="00D43703" w:rsidP="00D43703">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70498E">
        <w:rPr>
          <w:rFonts w:ascii="GHEA Grapalat" w:hAnsi="GHEA Grapalat" w:cs="Sylfaen"/>
          <w:sz w:val="20"/>
          <w:szCs w:val="20"/>
          <w:lang w:val="hy-AM"/>
        </w:rPr>
        <w:t>:</w:t>
      </w:r>
      <w:r w:rsidRPr="0070498E">
        <w:rPr>
          <w:rFonts w:ascii="GHEA Grapalat" w:hAnsi="GHEA Grapalat" w:cs="Sylfaen"/>
          <w:sz w:val="20"/>
          <w:szCs w:val="20"/>
          <w:vertAlign w:val="superscript"/>
          <w:lang w:val="hy-AM"/>
        </w:rPr>
        <w:t>31</w:t>
      </w:r>
      <w:r w:rsidRPr="00E6597C">
        <w:rPr>
          <w:rStyle w:val="af6"/>
          <w:rFonts w:ascii="GHEA Grapalat" w:hAnsi="GHEA Grapalat" w:cs="Sylfaen"/>
          <w:color w:val="FFFFFF"/>
          <w:sz w:val="20"/>
          <w:szCs w:val="20"/>
          <w:lang w:val="hy-AM"/>
        </w:rPr>
        <w:footnoteReference w:id="29"/>
      </w:r>
    </w:p>
    <w:p w:rsidR="00D43703" w:rsidRPr="00E6597C" w:rsidRDefault="00D43703" w:rsidP="00D43703">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D43703" w:rsidRPr="00E6597C" w:rsidRDefault="00D43703" w:rsidP="00D43703">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Pr="0070498E">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43703" w:rsidRPr="00E6597C" w:rsidRDefault="00D43703" w:rsidP="00D43703">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rsidR="00D43703" w:rsidRPr="00E6597C" w:rsidRDefault="00D43703" w:rsidP="00D43703">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D43703" w:rsidRPr="00E6597C" w:rsidRDefault="00D43703" w:rsidP="00D43703">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E6597C">
        <w:rPr>
          <w:rFonts w:ascii="GHEA Grapalat" w:hAnsi="GHEA Grapalat" w:cs="Sylfaen"/>
          <w:sz w:val="20"/>
          <w:szCs w:val="20"/>
          <w:lang w:val="hy-AM"/>
        </w:rPr>
        <w:lastRenderedPageBreak/>
        <w:t>որոնք հանգեցնում են գնվող աշխատանքի ծավալների կամ ձեռք բերվող աշխատանքի միավորի գնի կամ պայմանագրի գնի արհեստական փոփոխման։</w:t>
      </w:r>
    </w:p>
    <w:p w:rsidR="00D43703" w:rsidRPr="00E6597C" w:rsidRDefault="00D43703" w:rsidP="00D43703">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43703" w:rsidRPr="00E6597C" w:rsidRDefault="00D43703" w:rsidP="00D43703">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rsidR="00D43703" w:rsidRPr="00E6597C" w:rsidRDefault="00D43703" w:rsidP="00D43703">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D43703" w:rsidRPr="00E6597C" w:rsidRDefault="00D43703" w:rsidP="00D43703">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70498E">
        <w:rPr>
          <w:rFonts w:ascii="GHEA Grapalat" w:hAnsi="GHEA Grapalat" w:cs="Sylfaen"/>
          <w:sz w:val="20"/>
          <w:szCs w:val="20"/>
          <w:lang w:val="hy-AM"/>
        </w:rPr>
        <w:t>:</w:t>
      </w:r>
      <w:r w:rsidRPr="0070498E">
        <w:rPr>
          <w:rFonts w:ascii="GHEA Grapalat" w:hAnsi="GHEA Grapalat" w:cs="Sylfaen"/>
          <w:sz w:val="20"/>
          <w:szCs w:val="20"/>
          <w:vertAlign w:val="superscript"/>
          <w:lang w:val="hy-AM"/>
        </w:rPr>
        <w:t>32</w:t>
      </w:r>
      <w:r w:rsidRPr="00E6597C">
        <w:rPr>
          <w:rStyle w:val="af6"/>
          <w:rFonts w:ascii="GHEA Grapalat" w:hAnsi="GHEA Grapalat" w:cs="Sylfaen"/>
          <w:color w:val="FFFFFF"/>
          <w:sz w:val="20"/>
          <w:szCs w:val="20"/>
          <w:lang w:val="hy-AM"/>
        </w:rPr>
        <w:footnoteReference w:id="30"/>
      </w:r>
    </w:p>
    <w:p w:rsidR="00D43703" w:rsidRPr="0070498E" w:rsidRDefault="00D43703" w:rsidP="00D43703">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70498E">
        <w:rPr>
          <w:rFonts w:ascii="GHEA Grapalat" w:hAnsi="GHEA Grapalat" w:cs="Sylfaen"/>
          <w:sz w:val="20"/>
          <w:szCs w:val="20"/>
          <w:lang w:val="hy-AM"/>
        </w:rPr>
        <w:t>:</w:t>
      </w:r>
      <w:r w:rsidRPr="0070498E">
        <w:rPr>
          <w:rFonts w:ascii="GHEA Grapalat" w:hAnsi="GHEA Grapalat" w:cs="Sylfaen"/>
          <w:sz w:val="20"/>
          <w:szCs w:val="20"/>
          <w:vertAlign w:val="superscript"/>
          <w:lang w:val="hy-AM"/>
        </w:rPr>
        <w:t>33</w:t>
      </w:r>
      <w:r w:rsidRPr="00E6597C">
        <w:rPr>
          <w:rStyle w:val="af6"/>
          <w:rFonts w:ascii="GHEA Grapalat" w:hAnsi="GHEA Grapalat"/>
          <w:color w:val="FFFFFF"/>
          <w:sz w:val="20"/>
          <w:szCs w:val="20"/>
          <w:lang w:val="hy-AM"/>
        </w:rPr>
        <w:footnoteReference w:id="31"/>
      </w:r>
    </w:p>
    <w:p w:rsidR="00D43703" w:rsidRPr="00E6597C" w:rsidRDefault="00D43703" w:rsidP="00D43703">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70498E">
        <w:rPr>
          <w:rFonts w:ascii="GHEA Grapalat" w:hAnsi="GHEA Grapalat" w:cs="Sylfaen"/>
          <w:sz w:val="20"/>
          <w:szCs w:val="20"/>
          <w:lang w:val="hy-AM"/>
        </w:rPr>
        <w:t>,</w:t>
      </w:r>
      <w:r w:rsidRPr="0070498E">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43703" w:rsidRPr="00E6597C" w:rsidRDefault="00D43703" w:rsidP="00D43703">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D43703" w:rsidRPr="00E6597C" w:rsidRDefault="00D43703" w:rsidP="00D43703">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D43703" w:rsidRPr="00E6597C" w:rsidRDefault="00D43703" w:rsidP="00D43703">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43703" w:rsidRPr="0070498E" w:rsidRDefault="00D43703" w:rsidP="00D43703">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Pr="0070498E">
        <w:rPr>
          <w:rFonts w:ascii="GHEA Grapalat" w:hAnsi="GHEA Grapalat" w:cs="Sylfaen"/>
          <w:sz w:val="20"/>
          <w:szCs w:val="20"/>
          <w:lang w:val="hy-AM"/>
        </w:rPr>
        <w:t xml:space="preserve"> </w:t>
      </w:r>
      <w:r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70498E">
        <w:rPr>
          <w:rFonts w:ascii="GHEA Grapalat" w:hAnsi="GHEA Grapalat"/>
          <w:sz w:val="20"/>
          <w:szCs w:val="20"/>
          <w:lang w:val="hy-AM" w:eastAsia="ru-RU"/>
        </w:rPr>
        <w:t xml:space="preserve">Պատվիրատուն այն </w:t>
      </w:r>
      <w:r w:rsidRPr="00E6597C">
        <w:rPr>
          <w:rFonts w:ascii="GHEA Grapalat" w:hAnsi="GHEA Grapalat"/>
          <w:sz w:val="20"/>
          <w:szCs w:val="20"/>
          <w:lang w:val="hy-AM" w:eastAsia="ru-RU"/>
        </w:rPr>
        <w:t xml:space="preserve">ուղարկվում է նաև </w:t>
      </w:r>
      <w:r w:rsidRPr="0070498E">
        <w:rPr>
          <w:rFonts w:ascii="GHEA Grapalat" w:hAnsi="GHEA Grapalat"/>
          <w:sz w:val="20"/>
          <w:szCs w:val="20"/>
          <w:lang w:val="hy-AM" w:eastAsia="ru-RU"/>
        </w:rPr>
        <w:t xml:space="preserve">Կապալառուի </w:t>
      </w:r>
      <w:r w:rsidRPr="00E6597C">
        <w:rPr>
          <w:rFonts w:ascii="GHEA Grapalat" w:hAnsi="GHEA Grapalat"/>
          <w:sz w:val="20"/>
          <w:szCs w:val="20"/>
          <w:lang w:val="hy-AM" w:eastAsia="ru-RU"/>
        </w:rPr>
        <w:t>էլեկտրոնային փոստին:</w:t>
      </w:r>
    </w:p>
    <w:p w:rsidR="00D43703" w:rsidRPr="00E6597C" w:rsidRDefault="00D43703" w:rsidP="00D43703">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D43703" w:rsidRPr="00E6597C" w:rsidRDefault="00D43703" w:rsidP="00D43703">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rsidR="00D43703" w:rsidRPr="00E6597C" w:rsidRDefault="00D43703" w:rsidP="00D43703">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rsidR="00D43703" w:rsidRPr="00E6597C" w:rsidRDefault="00D43703" w:rsidP="00D43703">
      <w:pPr>
        <w:ind w:firstLine="708"/>
        <w:jc w:val="both"/>
        <w:rPr>
          <w:rFonts w:ascii="GHEA Grapalat" w:hAnsi="GHEA Grapalat"/>
          <w:sz w:val="20"/>
          <w:szCs w:val="20"/>
          <w:lang w:val="hy-AM" w:eastAsia="ru-RU"/>
        </w:rPr>
      </w:pPr>
      <w:r w:rsidRPr="00E6597C">
        <w:rPr>
          <w:rFonts w:ascii="GHEA Grapalat" w:hAnsi="GHEA Grapalat"/>
          <w:sz w:val="20"/>
          <w:szCs w:val="20"/>
          <w:lang w:val="hy-AM" w:eastAsia="ru-RU"/>
        </w:rPr>
        <w:lastRenderedPageBreak/>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Pr="0070498E">
        <w:rPr>
          <w:rFonts w:ascii="GHEA Grapalat" w:hAnsi="GHEA Grapalat"/>
          <w:sz w:val="20"/>
          <w:szCs w:val="20"/>
          <w:lang w:val="hy-AM" w:eastAsia="ru-RU"/>
        </w:rPr>
        <w:t>տասնապատիկը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Pr="0070498E">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Pr="0070498E">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նախատեսված ֆինանսական միջոցների չափով, փոխարինվում </w:t>
      </w:r>
      <w:r w:rsidRPr="0070498E">
        <w:rPr>
          <w:rFonts w:ascii="GHEA Grapalat" w:hAnsi="GHEA Grapalat"/>
          <w:sz w:val="20"/>
          <w:szCs w:val="20"/>
          <w:lang w:val="hy-AM" w:eastAsia="ru-RU"/>
        </w:rPr>
        <w:t>են</w:t>
      </w:r>
      <w:r w:rsidRPr="00E6597C">
        <w:rPr>
          <w:rFonts w:ascii="GHEA Grapalat" w:hAnsi="GHEA Grapalat"/>
          <w:sz w:val="20"/>
          <w:szCs w:val="20"/>
          <w:lang w:val="hy-AM" w:eastAsia="ru-RU"/>
        </w:rPr>
        <w:t xml:space="preserve"> բանկային երաշխիքով կամ կանխիկ փողով` հաշվի առնելով ՀՀ կառավարության 2017 թվականի մայիսի 4-ի N 526-Ն որոշման N 1 հավելվածի 32-րդ կետի 1</w:t>
      </w:r>
      <w:r w:rsidRPr="0070498E">
        <w:rPr>
          <w:rFonts w:ascii="GHEA Grapalat" w:hAnsi="GHEA Grapalat"/>
          <w:sz w:val="20"/>
          <w:szCs w:val="20"/>
          <w:lang w:val="hy-AM" w:eastAsia="ru-RU"/>
        </w:rPr>
        <w:t>7</w:t>
      </w:r>
      <w:r w:rsidRPr="00E6597C">
        <w:rPr>
          <w:rFonts w:ascii="GHEA Grapalat" w:hAnsi="GHEA Grapalat"/>
          <w:sz w:val="20"/>
          <w:szCs w:val="20"/>
          <w:lang w:val="hy-AM" w:eastAsia="ru-RU"/>
        </w:rPr>
        <w:t xml:space="preserve">-րդ ենթակետի «բ» պարբերության պահանջները: Ընդ որում, Կապալառուն համաձայնագիրը կնքում, իսկ տուժանքի ձևով ներկայացված </w:t>
      </w:r>
      <w:r w:rsidRPr="0070498E">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Pr="0070498E">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Pr="0070498E">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63552D">
        <w:rPr>
          <w:rFonts w:ascii="GHEA Grapalat" w:hAnsi="GHEA Grapalat"/>
          <w:sz w:val="20"/>
          <w:szCs w:val="20"/>
          <w:vertAlign w:val="superscript"/>
          <w:lang w:val="hy-AM" w:eastAsia="ru-RU"/>
        </w:rPr>
        <w:t>34</w:t>
      </w:r>
      <w:r w:rsidRPr="00E6597C">
        <w:rPr>
          <w:rStyle w:val="af6"/>
          <w:rFonts w:ascii="GHEA Grapalat" w:hAnsi="GHEA Grapalat"/>
          <w:color w:val="FFFFFF"/>
          <w:sz w:val="20"/>
          <w:szCs w:val="20"/>
          <w:lang w:val="hy-AM" w:eastAsia="ru-RU"/>
        </w:rPr>
        <w:footnoteReference w:id="32"/>
      </w:r>
    </w:p>
    <w:p w:rsidR="00D43703" w:rsidRPr="00E6597C" w:rsidRDefault="00D43703" w:rsidP="00D43703">
      <w:pPr>
        <w:tabs>
          <w:tab w:val="left" w:pos="1276"/>
        </w:tabs>
        <w:ind w:firstLine="720"/>
        <w:jc w:val="both"/>
        <w:rPr>
          <w:rFonts w:ascii="GHEA Grapalat" w:hAnsi="GHEA Grapalat" w:cs="Sylfaen"/>
          <w:i/>
          <w:sz w:val="22"/>
          <w:szCs w:val="22"/>
          <w:lang w:val="hy-AM"/>
        </w:rPr>
      </w:pPr>
    </w:p>
    <w:p w:rsidR="00D43703" w:rsidRPr="00E6597C" w:rsidRDefault="00D43703" w:rsidP="00D43703">
      <w:pPr>
        <w:ind w:firstLine="709"/>
        <w:jc w:val="both"/>
        <w:rPr>
          <w:rFonts w:ascii="GHEA Grapalat" w:hAnsi="GHEA Grapalat"/>
          <w:b/>
          <w:lang w:val="hy-AM"/>
        </w:rPr>
      </w:pPr>
    </w:p>
    <w:p w:rsidR="00D43703" w:rsidRPr="00E6597C" w:rsidRDefault="00D43703" w:rsidP="00D43703">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rsidR="00D43703" w:rsidRPr="00E6597C" w:rsidRDefault="00D43703" w:rsidP="00D43703">
      <w:pPr>
        <w:ind w:firstLine="709"/>
        <w:jc w:val="both"/>
        <w:rPr>
          <w:rFonts w:ascii="GHEA Grapalat" w:hAnsi="GHEA Grapalat" w:cs="Sylfaen"/>
          <w:b/>
          <w:lang w:val="hy-AM"/>
        </w:rPr>
      </w:pPr>
    </w:p>
    <w:p w:rsidR="00D43703" w:rsidRPr="00E6597C" w:rsidRDefault="00D43703" w:rsidP="00D43703">
      <w:pPr>
        <w:ind w:firstLine="709"/>
        <w:jc w:val="both"/>
        <w:rPr>
          <w:rFonts w:ascii="GHEA Grapalat" w:hAnsi="GHEA Grapalat" w:cs="Sylfaen"/>
          <w:b/>
          <w:lang w:val="hy-AM"/>
        </w:rPr>
      </w:pPr>
    </w:p>
    <w:tbl>
      <w:tblPr>
        <w:tblW w:w="9639" w:type="dxa"/>
        <w:jc w:val="center"/>
        <w:tblLayout w:type="fixed"/>
        <w:tblLook w:val="0000"/>
      </w:tblPr>
      <w:tblGrid>
        <w:gridCol w:w="4536"/>
        <w:gridCol w:w="760"/>
        <w:gridCol w:w="4343"/>
      </w:tblGrid>
      <w:tr w:rsidR="00D43703" w:rsidRPr="00E6597C" w:rsidTr="0070498E">
        <w:trPr>
          <w:jc w:val="center"/>
        </w:trPr>
        <w:tc>
          <w:tcPr>
            <w:tcW w:w="4536" w:type="dxa"/>
          </w:tcPr>
          <w:p w:rsidR="00D43703" w:rsidRPr="00E6597C" w:rsidRDefault="00D43703" w:rsidP="0070498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rsidR="00D43703" w:rsidRPr="00E6597C" w:rsidRDefault="00D43703" w:rsidP="0070498E">
            <w:pPr>
              <w:rPr>
                <w:rFonts w:ascii="GHEA Grapalat" w:hAnsi="GHEA Grapalat"/>
                <w:lang w:val="ru-RU"/>
              </w:rPr>
            </w:pPr>
          </w:p>
          <w:p w:rsidR="00D43703" w:rsidRPr="00E6597C" w:rsidRDefault="00D43703" w:rsidP="0070498E">
            <w:pPr>
              <w:rPr>
                <w:rFonts w:ascii="GHEA Grapalat" w:hAnsi="GHEA Grapalat"/>
                <w:lang w:val="ru-RU"/>
              </w:rPr>
            </w:pPr>
          </w:p>
          <w:p w:rsidR="00D43703" w:rsidRPr="00E6597C" w:rsidRDefault="00D43703" w:rsidP="0070498E">
            <w:pPr>
              <w:jc w:val="center"/>
              <w:rPr>
                <w:rFonts w:ascii="GHEA Grapalat" w:hAnsi="GHEA Grapalat"/>
                <w:lang w:val="ru-RU"/>
              </w:rPr>
            </w:pPr>
            <w:r w:rsidRPr="00E6597C">
              <w:rPr>
                <w:rFonts w:ascii="GHEA Grapalat" w:hAnsi="GHEA Grapalat"/>
                <w:lang w:val="ru-RU"/>
              </w:rPr>
              <w:t>---------------------------------</w:t>
            </w:r>
          </w:p>
          <w:p w:rsidR="00D43703" w:rsidRPr="00E6597C" w:rsidRDefault="00D43703" w:rsidP="0070498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D43703" w:rsidRPr="00E6597C" w:rsidRDefault="00D43703" w:rsidP="0070498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D43703" w:rsidRPr="00E6597C" w:rsidRDefault="00D43703" w:rsidP="0070498E">
            <w:pPr>
              <w:spacing w:line="360" w:lineRule="auto"/>
              <w:jc w:val="center"/>
              <w:rPr>
                <w:rFonts w:ascii="GHEA Grapalat" w:hAnsi="GHEA Grapalat"/>
                <w:lang w:val="ru-RU"/>
              </w:rPr>
            </w:pPr>
          </w:p>
        </w:tc>
        <w:tc>
          <w:tcPr>
            <w:tcW w:w="4343" w:type="dxa"/>
          </w:tcPr>
          <w:p w:rsidR="00D43703" w:rsidRPr="00E6597C" w:rsidRDefault="00D43703" w:rsidP="0070498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rsidR="00D43703" w:rsidRPr="00E6597C" w:rsidRDefault="00D43703" w:rsidP="0070498E">
            <w:pPr>
              <w:jc w:val="center"/>
              <w:rPr>
                <w:rFonts w:ascii="GHEA Grapalat" w:hAnsi="GHEA Grapalat"/>
                <w:lang w:val="ru-RU"/>
              </w:rPr>
            </w:pPr>
          </w:p>
          <w:p w:rsidR="00D43703" w:rsidRPr="00E6597C" w:rsidRDefault="00D43703" w:rsidP="0070498E">
            <w:pPr>
              <w:jc w:val="center"/>
              <w:rPr>
                <w:rFonts w:ascii="GHEA Grapalat" w:hAnsi="GHEA Grapalat"/>
                <w:lang w:val="ru-RU"/>
              </w:rPr>
            </w:pPr>
          </w:p>
          <w:p w:rsidR="00D43703" w:rsidRPr="00E6597C" w:rsidRDefault="00D43703" w:rsidP="0070498E">
            <w:pPr>
              <w:jc w:val="center"/>
              <w:rPr>
                <w:rFonts w:ascii="GHEA Grapalat" w:hAnsi="GHEA Grapalat"/>
                <w:lang w:val="ru-RU"/>
              </w:rPr>
            </w:pPr>
            <w:r w:rsidRPr="00E6597C">
              <w:rPr>
                <w:rFonts w:ascii="GHEA Grapalat" w:hAnsi="GHEA Grapalat"/>
                <w:lang w:val="ru-RU"/>
              </w:rPr>
              <w:t>---------------------------------</w:t>
            </w:r>
          </w:p>
          <w:p w:rsidR="00D43703" w:rsidRPr="00E6597C" w:rsidRDefault="00D43703" w:rsidP="0070498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D43703" w:rsidRPr="00E6597C" w:rsidRDefault="00D43703" w:rsidP="0070498E">
            <w:pPr>
              <w:jc w:val="center"/>
              <w:rPr>
                <w:rFonts w:ascii="GHEA Grapalat" w:hAnsi="GHEA Grapalat"/>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D43703" w:rsidRPr="00E6597C" w:rsidRDefault="00D43703" w:rsidP="00D43703">
      <w:pPr>
        <w:ind w:firstLine="709"/>
        <w:jc w:val="both"/>
        <w:rPr>
          <w:rFonts w:ascii="GHEA Grapalat" w:hAnsi="GHEA Grapalat" w:cs="Arial"/>
          <w:b/>
        </w:rPr>
      </w:pPr>
    </w:p>
    <w:p w:rsidR="00D43703" w:rsidRPr="00E6597C" w:rsidRDefault="00D43703" w:rsidP="00D43703">
      <w:pPr>
        <w:ind w:firstLine="567"/>
        <w:rPr>
          <w:rFonts w:ascii="GHEA Grapalat" w:hAnsi="GHEA Grapalat"/>
          <w:i/>
        </w:rPr>
      </w:pPr>
    </w:p>
    <w:p w:rsidR="00D43703" w:rsidRPr="00E6597C" w:rsidRDefault="00D43703" w:rsidP="00D43703">
      <w:pPr>
        <w:ind w:firstLine="567"/>
        <w:rPr>
          <w:rFonts w:ascii="GHEA Grapalat" w:hAnsi="GHEA Grapalat"/>
          <w:i/>
        </w:rPr>
      </w:pPr>
    </w:p>
    <w:p w:rsidR="00D43703" w:rsidRPr="00E6597C" w:rsidRDefault="00D43703" w:rsidP="00D43703">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rsidR="00D43703" w:rsidRPr="00E6597C" w:rsidRDefault="00D43703" w:rsidP="00D43703">
      <w:pPr>
        <w:ind w:firstLine="567"/>
        <w:rPr>
          <w:rFonts w:ascii="GHEA Grapalat" w:hAnsi="GHEA Grapalat"/>
          <w:i/>
          <w:sz w:val="20"/>
          <w:szCs w:val="20"/>
          <w:lang w:val="hy-AM"/>
        </w:rPr>
      </w:pPr>
      <w:r w:rsidRPr="00E6597C">
        <w:rPr>
          <w:rFonts w:ascii="GHEA Grapalat" w:hAnsi="GHEA Grapalat"/>
          <w:i/>
          <w:sz w:val="20"/>
          <w:szCs w:val="20"/>
          <w:lang w:val="hy-AM"/>
        </w:rPr>
        <w:br w:type="page"/>
      </w:r>
    </w:p>
    <w:p w:rsidR="00D43703" w:rsidRPr="00E6597C" w:rsidRDefault="00D43703" w:rsidP="00D43703">
      <w:pPr>
        <w:ind w:firstLine="567"/>
        <w:jc w:val="right"/>
        <w:rPr>
          <w:rFonts w:ascii="GHEA Grapalat" w:hAnsi="GHEA Grapalat"/>
          <w:i/>
          <w:lang w:val="hy-AM"/>
        </w:rPr>
      </w:pPr>
    </w:p>
    <w:p w:rsidR="00D43703" w:rsidRPr="00E6597C" w:rsidRDefault="00D43703" w:rsidP="00D43703">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rsidR="00D43703" w:rsidRPr="00E6597C" w:rsidRDefault="00D43703" w:rsidP="00D43703">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D43703" w:rsidRPr="00E6597C" w:rsidRDefault="00D43703" w:rsidP="00D43703">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D43703" w:rsidRPr="00E6597C" w:rsidRDefault="00D43703" w:rsidP="00D43703">
      <w:pPr>
        <w:jc w:val="center"/>
        <w:rPr>
          <w:rFonts w:ascii="GHEA Grapalat" w:hAnsi="GHEA Grapalat" w:cs="Sylfaen"/>
          <w:b/>
          <w:lang w:val="hy-AM"/>
        </w:rPr>
      </w:pPr>
    </w:p>
    <w:p w:rsidR="00D43703" w:rsidRPr="00E6597C" w:rsidRDefault="00D43703" w:rsidP="00D43703">
      <w:pPr>
        <w:jc w:val="center"/>
        <w:rPr>
          <w:rFonts w:ascii="GHEA Grapalat" w:hAnsi="GHEA Grapalat"/>
          <w:b/>
          <w:lang w:val="hy-AM"/>
        </w:rPr>
      </w:pPr>
    </w:p>
    <w:p w:rsidR="00D43703" w:rsidRPr="00E6597C" w:rsidRDefault="00D43703" w:rsidP="00D43703">
      <w:pPr>
        <w:jc w:val="center"/>
        <w:rPr>
          <w:rFonts w:ascii="GHEA Grapalat" w:hAnsi="GHEA Grapalat"/>
          <w:b/>
          <w:lang w:val="hy-AM"/>
        </w:rPr>
      </w:pPr>
    </w:p>
    <w:p w:rsidR="00D43703" w:rsidRPr="00E6597C" w:rsidRDefault="00D43703" w:rsidP="00D43703">
      <w:pPr>
        <w:jc w:val="center"/>
        <w:rPr>
          <w:rFonts w:ascii="GHEA Grapalat" w:hAnsi="GHEA Grapalat"/>
          <w:b/>
          <w:lang w:val="hy-AM"/>
        </w:rPr>
      </w:pPr>
    </w:p>
    <w:p w:rsidR="00D43703" w:rsidRPr="00E6597C" w:rsidRDefault="00D43703" w:rsidP="00D43703">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70498E">
        <w:rPr>
          <w:rFonts w:ascii="GHEA Grapalat" w:hAnsi="GHEA Grapalat" w:cs="Sylfaen"/>
          <w:b/>
          <w:lang w:val="hy-AM"/>
        </w:rPr>
        <w:t>*</w:t>
      </w:r>
    </w:p>
    <w:p w:rsidR="00D43703" w:rsidRPr="00E6597C" w:rsidRDefault="00D43703" w:rsidP="00D43703">
      <w:pPr>
        <w:ind w:firstLine="567"/>
        <w:jc w:val="right"/>
        <w:rPr>
          <w:rFonts w:ascii="GHEA Grapalat" w:hAnsi="GHEA Grapalat"/>
          <w:i/>
          <w:lang w:val="hy-AM"/>
        </w:rPr>
      </w:pPr>
    </w:p>
    <w:p w:rsidR="00D43703" w:rsidRPr="00E6597C" w:rsidRDefault="00D43703" w:rsidP="00D43703">
      <w:pPr>
        <w:ind w:firstLine="567"/>
        <w:jc w:val="center"/>
        <w:rPr>
          <w:rFonts w:ascii="GHEA Grapalat" w:hAnsi="GHEA Grapalat"/>
          <w:b/>
          <w:sz w:val="20"/>
          <w:lang w:val="pt-BR"/>
        </w:rPr>
      </w:pPr>
      <w:r w:rsidRPr="00E6597C">
        <w:rPr>
          <w:rFonts w:ascii="GHEA Grapalat" w:hAnsi="GHEA Grapalat"/>
          <w:lang w:val="hy-AM"/>
        </w:rPr>
        <w:t>«</w:t>
      </w:r>
      <w:r w:rsidRPr="00E6597C">
        <w:rPr>
          <w:rFonts w:ascii="GHEA Grapalat" w:hAnsi="GHEA Grapalat" w:cs="Sylfaen"/>
          <w:b/>
          <w:sz w:val="20"/>
          <w:vertAlign w:val="subscript"/>
          <w:lang w:val="pt-BR"/>
        </w:rPr>
        <w:t>ԱՇԽԱՏԱՆՔՆԵՐԻ</w:t>
      </w:r>
      <w:r w:rsidRPr="00E6597C">
        <w:rPr>
          <w:rFonts w:ascii="GHEA Grapalat" w:hAnsi="GHEA Grapalat" w:cs="Arial"/>
          <w:b/>
          <w:sz w:val="20"/>
          <w:vertAlign w:val="subscript"/>
          <w:lang w:val="pt-BR"/>
        </w:rPr>
        <w:t xml:space="preserve"> </w:t>
      </w:r>
      <w:r w:rsidRPr="00E6597C">
        <w:rPr>
          <w:rFonts w:ascii="GHEA Grapalat" w:hAnsi="GHEA Grapalat" w:cs="Sylfaen"/>
          <w:b/>
          <w:sz w:val="20"/>
          <w:vertAlign w:val="subscript"/>
          <w:lang w:val="pt-BR"/>
        </w:rPr>
        <w:t>ԱՆՎԱՆՈՒՄԸ</w:t>
      </w:r>
      <w:r w:rsidRPr="00E6597C">
        <w:rPr>
          <w:rFonts w:ascii="GHEA Grapalat" w:hAnsi="GHEA Grapalat"/>
          <w:lang w:val="hy-AM"/>
        </w:rPr>
        <w:t>»</w:t>
      </w:r>
      <w:r w:rsidRPr="00E6597C">
        <w:rPr>
          <w:rFonts w:ascii="GHEA Grapalat" w:hAnsi="GHEA Grapalat" w:cs="Times Armenian"/>
          <w:b/>
          <w:sz w:val="20"/>
          <w:lang w:val="pt-BR"/>
        </w:rPr>
        <w:t xml:space="preserve"> </w:t>
      </w:r>
      <w:r w:rsidRPr="00E6597C">
        <w:rPr>
          <w:rFonts w:ascii="GHEA Grapalat" w:hAnsi="GHEA Grapalat" w:cs="Sylfaen"/>
          <w:b/>
          <w:sz w:val="20"/>
          <w:lang w:val="pt-BR"/>
        </w:rPr>
        <w:t>ԱՇԽԱՏԱՆՔՆԵՐԻ</w:t>
      </w:r>
      <w:r w:rsidRPr="00E6597C">
        <w:rPr>
          <w:rFonts w:ascii="GHEA Grapalat" w:hAnsi="GHEA Grapalat" w:cs="Times Armenian"/>
          <w:b/>
          <w:sz w:val="20"/>
          <w:lang w:val="pt-BR"/>
        </w:rPr>
        <w:t xml:space="preserve"> </w:t>
      </w:r>
      <w:r w:rsidRPr="00E6597C">
        <w:rPr>
          <w:rFonts w:ascii="GHEA Grapalat" w:hAnsi="GHEA Grapalat" w:cs="Sylfaen"/>
          <w:b/>
          <w:sz w:val="20"/>
          <w:lang w:val="pt-BR"/>
        </w:rPr>
        <w:t>ԿԱՏԱՐՄԱՆ</w:t>
      </w: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rPr>
          <w:rFonts w:ascii="GHEA Grapalat" w:hAnsi="GHEA Grapalat"/>
          <w:i/>
          <w:lang w:val="pt-BR"/>
        </w:rPr>
      </w:pPr>
      <w:r w:rsidRPr="00E6597C">
        <w:rPr>
          <w:rFonts w:ascii="GHEA Grapalat" w:hAnsi="GHEA Grapalat" w:cs="Sylfaen"/>
          <w:sz w:val="22"/>
          <w:szCs w:val="22"/>
          <w:lang w:val="af-ZA"/>
        </w:rPr>
        <w:t>* Կապալառուն աշխատանքները կատարում է ----------------------- հասցեում:</w:t>
      </w: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tbl>
      <w:tblPr>
        <w:tblW w:w="9639" w:type="dxa"/>
        <w:jc w:val="center"/>
        <w:tblLayout w:type="fixed"/>
        <w:tblLook w:val="0000"/>
      </w:tblPr>
      <w:tblGrid>
        <w:gridCol w:w="4536"/>
        <w:gridCol w:w="760"/>
        <w:gridCol w:w="4343"/>
      </w:tblGrid>
      <w:tr w:rsidR="00D43703" w:rsidRPr="00E6597C" w:rsidTr="0070498E">
        <w:trPr>
          <w:jc w:val="center"/>
        </w:trPr>
        <w:tc>
          <w:tcPr>
            <w:tcW w:w="4536" w:type="dxa"/>
          </w:tcPr>
          <w:p w:rsidR="00D43703" w:rsidRPr="00E6597C" w:rsidRDefault="00D43703" w:rsidP="0070498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D43703" w:rsidRPr="00E6597C" w:rsidRDefault="00D43703" w:rsidP="0070498E">
            <w:pPr>
              <w:rPr>
                <w:rFonts w:ascii="GHEA Grapalat" w:hAnsi="GHEA Grapalat"/>
                <w:lang w:val="ru-RU"/>
              </w:rPr>
            </w:pPr>
          </w:p>
          <w:p w:rsidR="00D43703" w:rsidRPr="00E6597C" w:rsidRDefault="00D43703" w:rsidP="0070498E">
            <w:pPr>
              <w:rPr>
                <w:rFonts w:ascii="GHEA Grapalat" w:hAnsi="GHEA Grapalat"/>
                <w:lang w:val="ru-RU"/>
              </w:rPr>
            </w:pPr>
          </w:p>
          <w:p w:rsidR="00D43703" w:rsidRPr="00E6597C" w:rsidRDefault="00D43703" w:rsidP="0070498E">
            <w:pPr>
              <w:jc w:val="center"/>
              <w:rPr>
                <w:rFonts w:ascii="GHEA Grapalat" w:hAnsi="GHEA Grapalat"/>
                <w:lang w:val="ru-RU"/>
              </w:rPr>
            </w:pPr>
            <w:r w:rsidRPr="00E6597C">
              <w:rPr>
                <w:rFonts w:ascii="GHEA Grapalat" w:hAnsi="GHEA Grapalat"/>
                <w:lang w:val="ru-RU"/>
              </w:rPr>
              <w:t>---------------------------------</w:t>
            </w:r>
          </w:p>
          <w:p w:rsidR="00D43703" w:rsidRPr="00E6597C" w:rsidRDefault="00D43703" w:rsidP="0070498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D43703" w:rsidRPr="00E6597C" w:rsidRDefault="00D43703" w:rsidP="0070498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D43703" w:rsidRPr="00E6597C" w:rsidRDefault="00D43703" w:rsidP="0070498E">
            <w:pPr>
              <w:spacing w:line="360" w:lineRule="auto"/>
              <w:jc w:val="center"/>
              <w:rPr>
                <w:rFonts w:ascii="GHEA Grapalat" w:hAnsi="GHEA Grapalat"/>
                <w:lang w:val="ru-RU"/>
              </w:rPr>
            </w:pPr>
          </w:p>
        </w:tc>
        <w:tc>
          <w:tcPr>
            <w:tcW w:w="4343" w:type="dxa"/>
          </w:tcPr>
          <w:p w:rsidR="00D43703" w:rsidRPr="00E6597C" w:rsidRDefault="00D43703" w:rsidP="0070498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D43703" w:rsidRPr="00E6597C" w:rsidRDefault="00D43703" w:rsidP="0070498E">
            <w:pPr>
              <w:jc w:val="center"/>
              <w:rPr>
                <w:rFonts w:ascii="GHEA Grapalat" w:hAnsi="GHEA Grapalat"/>
                <w:lang w:val="ru-RU"/>
              </w:rPr>
            </w:pPr>
          </w:p>
          <w:p w:rsidR="00D43703" w:rsidRPr="00E6597C" w:rsidRDefault="00D43703" w:rsidP="0070498E">
            <w:pPr>
              <w:jc w:val="center"/>
              <w:rPr>
                <w:rFonts w:ascii="GHEA Grapalat" w:hAnsi="GHEA Grapalat"/>
                <w:lang w:val="ru-RU"/>
              </w:rPr>
            </w:pPr>
          </w:p>
          <w:p w:rsidR="00D43703" w:rsidRPr="00E6597C" w:rsidRDefault="00D43703" w:rsidP="0070498E">
            <w:pPr>
              <w:jc w:val="center"/>
              <w:rPr>
                <w:rFonts w:ascii="GHEA Grapalat" w:hAnsi="GHEA Grapalat"/>
                <w:lang w:val="ru-RU"/>
              </w:rPr>
            </w:pPr>
            <w:r w:rsidRPr="00E6597C">
              <w:rPr>
                <w:rFonts w:ascii="GHEA Grapalat" w:hAnsi="GHEA Grapalat"/>
                <w:lang w:val="ru-RU"/>
              </w:rPr>
              <w:t>---------------------------------</w:t>
            </w:r>
          </w:p>
          <w:p w:rsidR="00D43703" w:rsidRPr="00E6597C" w:rsidRDefault="00D43703" w:rsidP="0070498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D43703" w:rsidRPr="00E6597C" w:rsidRDefault="00D43703" w:rsidP="0070498E">
            <w:pPr>
              <w:jc w:val="center"/>
              <w:rPr>
                <w:rFonts w:ascii="GHEA Grapalat" w:hAnsi="GHEA Grapalat"/>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i/>
          <w:lang w:val="pt-BR"/>
        </w:rPr>
      </w:pPr>
    </w:p>
    <w:p w:rsidR="00D43703" w:rsidRPr="00E6597C" w:rsidRDefault="00D43703" w:rsidP="00D43703">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rsidR="00D43703" w:rsidRPr="00E6597C" w:rsidRDefault="00D43703" w:rsidP="00D43703">
      <w:pPr>
        <w:ind w:firstLine="567"/>
        <w:jc w:val="right"/>
        <w:rPr>
          <w:rFonts w:ascii="GHEA Grapalat" w:hAnsi="GHEA Grapalat" w:cs="Arial"/>
          <w:i/>
          <w:sz w:val="20"/>
          <w:szCs w:val="20"/>
          <w:lang w:val="pt-BR"/>
        </w:rPr>
      </w:pPr>
      <w:r w:rsidRPr="00E6597C">
        <w:rPr>
          <w:rFonts w:ascii="GHEA Grapalat" w:hAnsi="GHEA Grapalat"/>
          <w:i/>
          <w:sz w:val="20"/>
          <w:szCs w:val="20"/>
        </w:rPr>
        <w:lastRenderedPageBreak/>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D43703" w:rsidRPr="00E6597C" w:rsidRDefault="00D43703" w:rsidP="00D43703">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D43703" w:rsidRPr="00E6597C" w:rsidRDefault="00D43703" w:rsidP="00D43703">
      <w:pPr>
        <w:jc w:val="center"/>
        <w:rPr>
          <w:rFonts w:ascii="GHEA Grapalat" w:hAnsi="GHEA Grapalat" w:cs="Sylfaen"/>
          <w:b/>
          <w:lang w:val="pt-BR"/>
        </w:rPr>
      </w:pPr>
    </w:p>
    <w:p w:rsidR="00D43703" w:rsidRPr="00E6597C" w:rsidRDefault="00D43703" w:rsidP="00D43703">
      <w:pPr>
        <w:jc w:val="center"/>
        <w:rPr>
          <w:rFonts w:ascii="GHEA Grapalat" w:hAnsi="GHEA Grapalat" w:cs="Sylfaen"/>
          <w:b/>
          <w:lang w:val="pt-BR"/>
        </w:rPr>
      </w:pPr>
    </w:p>
    <w:p w:rsidR="00D43703" w:rsidRPr="00E6597C" w:rsidRDefault="00D43703" w:rsidP="00D43703">
      <w:pPr>
        <w:jc w:val="center"/>
        <w:rPr>
          <w:rFonts w:ascii="GHEA Grapalat" w:hAnsi="GHEA Grapalat"/>
          <w:b/>
          <w:sz w:val="20"/>
          <w:szCs w:val="20"/>
          <w:lang w:val="pt-BR"/>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p>
    <w:p w:rsidR="00D43703" w:rsidRPr="00E6597C" w:rsidRDefault="00D43703" w:rsidP="00D43703">
      <w:pPr>
        <w:ind w:firstLine="567"/>
        <w:jc w:val="center"/>
        <w:rPr>
          <w:rFonts w:ascii="GHEA Grapalat" w:hAnsi="GHEA Grapalat"/>
          <w:b/>
          <w:sz w:val="20"/>
          <w:szCs w:val="20"/>
          <w:lang w:val="pt-BR"/>
        </w:rPr>
      </w:pPr>
      <w:r w:rsidRPr="00E6597C">
        <w:rPr>
          <w:rFonts w:ascii="GHEA Grapalat" w:hAnsi="GHEA Grapalat"/>
        </w:rPr>
        <w:t>«</w:t>
      </w:r>
      <w:r w:rsidRPr="00E6597C">
        <w:rPr>
          <w:rFonts w:ascii="GHEA Grapalat" w:hAnsi="GHEA Grapalat" w:cs="Sylfaen"/>
          <w:b/>
          <w:sz w:val="18"/>
          <w:szCs w:val="18"/>
          <w:vertAlign w:val="subscript"/>
          <w:lang w:val="pt-BR"/>
        </w:rPr>
        <w:t>ԱՇԽԱՏԱՆՔՆԵՐԻ</w:t>
      </w:r>
      <w:r w:rsidRPr="00E6597C">
        <w:rPr>
          <w:rFonts w:ascii="GHEA Grapalat" w:hAnsi="GHEA Grapalat" w:cs="Arial"/>
          <w:b/>
          <w:sz w:val="18"/>
          <w:szCs w:val="18"/>
          <w:vertAlign w:val="subscript"/>
          <w:lang w:val="pt-BR"/>
        </w:rPr>
        <w:t xml:space="preserve"> </w:t>
      </w:r>
      <w:r w:rsidRPr="00E6597C">
        <w:rPr>
          <w:rFonts w:ascii="GHEA Grapalat" w:hAnsi="GHEA Grapalat" w:cs="Sylfaen"/>
          <w:b/>
          <w:sz w:val="18"/>
          <w:szCs w:val="18"/>
          <w:vertAlign w:val="subscript"/>
          <w:lang w:val="pt-BR"/>
        </w:rPr>
        <w:t>ԱՆՎԱՆՈՒՄԸ</w:t>
      </w:r>
      <w:r w:rsidRPr="00E6597C">
        <w:rPr>
          <w:rFonts w:ascii="GHEA Grapalat" w:hAnsi="GHEA Grapalat"/>
        </w:rPr>
        <w:t>»</w:t>
      </w:r>
      <w:r w:rsidRPr="00E6597C">
        <w:rPr>
          <w:rFonts w:ascii="GHEA Grapalat" w:hAnsi="GHEA Grapalat" w:cs="Times Armenian"/>
          <w:b/>
          <w:sz w:val="20"/>
          <w:lang w:val="pt-BR"/>
        </w:rPr>
        <w:t xml:space="preserve"> </w:t>
      </w:r>
      <w:r w:rsidRPr="00E6597C">
        <w:rPr>
          <w:rFonts w:ascii="GHEA Grapalat" w:hAnsi="GHEA Grapalat" w:cs="Sylfaen"/>
          <w:b/>
          <w:sz w:val="18"/>
          <w:szCs w:val="18"/>
          <w:lang w:val="pt-BR"/>
        </w:rPr>
        <w:t>ԱՇԽԱՏԱՆՔՆԵՐԻ</w:t>
      </w:r>
      <w:r w:rsidRPr="00E6597C">
        <w:rPr>
          <w:rFonts w:ascii="GHEA Grapalat" w:hAnsi="GHEA Grapalat" w:cs="Times Armenian"/>
          <w:b/>
          <w:sz w:val="18"/>
          <w:szCs w:val="18"/>
          <w:lang w:val="pt-BR"/>
        </w:rPr>
        <w:t xml:space="preserve"> </w:t>
      </w:r>
      <w:r w:rsidRPr="00E6597C">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24"/>
        <w:gridCol w:w="1530"/>
        <w:gridCol w:w="1440"/>
      </w:tblGrid>
      <w:tr w:rsidR="00D43703" w:rsidRPr="00E6597C" w:rsidTr="0070498E">
        <w:trPr>
          <w:cantSplit/>
          <w:jc w:val="center"/>
        </w:trPr>
        <w:tc>
          <w:tcPr>
            <w:tcW w:w="540" w:type="dxa"/>
            <w:vMerge w:val="restart"/>
            <w:vAlign w:val="center"/>
          </w:tcPr>
          <w:p w:rsidR="00D43703" w:rsidRPr="00E6597C" w:rsidRDefault="00D43703" w:rsidP="0070498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rsidR="00D43703" w:rsidRPr="00E6597C" w:rsidRDefault="00D43703" w:rsidP="0070498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rsidR="00D43703" w:rsidRPr="00E6597C" w:rsidRDefault="00D43703" w:rsidP="0070498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rsidR="00D43703" w:rsidRPr="00E6597C" w:rsidRDefault="00D43703" w:rsidP="0070498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D43703" w:rsidRPr="00E6597C" w:rsidTr="0070498E">
        <w:trPr>
          <w:cantSplit/>
          <w:trHeight w:val="586"/>
          <w:jc w:val="center"/>
        </w:trPr>
        <w:tc>
          <w:tcPr>
            <w:tcW w:w="540" w:type="dxa"/>
            <w:vMerge/>
            <w:vAlign w:val="center"/>
          </w:tcPr>
          <w:p w:rsidR="00D43703" w:rsidRPr="00E6597C" w:rsidRDefault="00D43703" w:rsidP="0070498E">
            <w:pPr>
              <w:jc w:val="both"/>
              <w:rPr>
                <w:rFonts w:ascii="GHEA Grapalat" w:hAnsi="GHEA Grapalat"/>
                <w:sz w:val="20"/>
                <w:szCs w:val="20"/>
                <w:lang w:val="pt-BR"/>
              </w:rPr>
            </w:pPr>
          </w:p>
        </w:tc>
        <w:tc>
          <w:tcPr>
            <w:tcW w:w="4924" w:type="dxa"/>
            <w:vMerge/>
          </w:tcPr>
          <w:p w:rsidR="00D43703" w:rsidRPr="00E6597C" w:rsidRDefault="00D43703" w:rsidP="0070498E">
            <w:pPr>
              <w:rPr>
                <w:rFonts w:ascii="GHEA Grapalat" w:hAnsi="GHEA Grapalat"/>
                <w:sz w:val="20"/>
                <w:szCs w:val="20"/>
                <w:lang w:val="pt-BR"/>
              </w:rPr>
            </w:pPr>
          </w:p>
        </w:tc>
        <w:tc>
          <w:tcPr>
            <w:tcW w:w="1530" w:type="dxa"/>
            <w:vAlign w:val="center"/>
          </w:tcPr>
          <w:p w:rsidR="00D43703" w:rsidRPr="00E6597C" w:rsidRDefault="00D43703" w:rsidP="0070498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rsidR="00D43703" w:rsidRPr="00E6597C" w:rsidRDefault="00D43703" w:rsidP="0070498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D43703" w:rsidRPr="00E6597C" w:rsidTr="0070498E">
        <w:trPr>
          <w:trHeight w:val="586"/>
          <w:jc w:val="center"/>
        </w:trPr>
        <w:tc>
          <w:tcPr>
            <w:tcW w:w="540" w:type="dxa"/>
            <w:vAlign w:val="center"/>
          </w:tcPr>
          <w:p w:rsidR="00D43703" w:rsidRPr="00E6597C" w:rsidRDefault="00D43703" w:rsidP="0070498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rsidR="00D43703" w:rsidRPr="00E6597C" w:rsidRDefault="00D43703" w:rsidP="0070498E">
            <w:pPr>
              <w:rPr>
                <w:rFonts w:ascii="GHEA Grapalat" w:hAnsi="GHEA Grapalat"/>
                <w:sz w:val="20"/>
                <w:szCs w:val="20"/>
                <w:lang w:val="pt-BR"/>
              </w:rPr>
            </w:pPr>
          </w:p>
        </w:tc>
        <w:tc>
          <w:tcPr>
            <w:tcW w:w="1530" w:type="dxa"/>
            <w:vAlign w:val="center"/>
          </w:tcPr>
          <w:p w:rsidR="00D43703" w:rsidRPr="00E6597C" w:rsidRDefault="00D43703" w:rsidP="0070498E">
            <w:pPr>
              <w:jc w:val="center"/>
              <w:rPr>
                <w:rFonts w:ascii="GHEA Grapalat" w:hAnsi="GHEA Grapalat"/>
                <w:sz w:val="20"/>
                <w:szCs w:val="20"/>
                <w:lang w:val="pt-BR"/>
              </w:rPr>
            </w:pPr>
          </w:p>
        </w:tc>
        <w:tc>
          <w:tcPr>
            <w:tcW w:w="1440" w:type="dxa"/>
            <w:vAlign w:val="center"/>
          </w:tcPr>
          <w:p w:rsidR="00D43703" w:rsidRPr="00E6597C" w:rsidRDefault="00D43703" w:rsidP="0070498E">
            <w:pPr>
              <w:rPr>
                <w:rFonts w:ascii="GHEA Grapalat" w:hAnsi="GHEA Grapalat"/>
                <w:sz w:val="20"/>
                <w:szCs w:val="20"/>
                <w:lang w:val="pt-BR"/>
              </w:rPr>
            </w:pPr>
          </w:p>
        </w:tc>
      </w:tr>
      <w:tr w:rsidR="00D43703" w:rsidRPr="00E6597C" w:rsidTr="0070498E">
        <w:trPr>
          <w:trHeight w:val="586"/>
          <w:jc w:val="center"/>
        </w:trPr>
        <w:tc>
          <w:tcPr>
            <w:tcW w:w="540" w:type="dxa"/>
            <w:vAlign w:val="center"/>
          </w:tcPr>
          <w:p w:rsidR="00D43703" w:rsidRPr="00E6597C" w:rsidRDefault="00D43703" w:rsidP="0070498E">
            <w:pPr>
              <w:jc w:val="center"/>
              <w:rPr>
                <w:rFonts w:ascii="GHEA Grapalat" w:hAnsi="GHEA Grapalat"/>
                <w:sz w:val="20"/>
                <w:szCs w:val="20"/>
                <w:lang w:val="pt-BR"/>
              </w:rPr>
            </w:pPr>
            <w:r w:rsidRPr="00E6597C">
              <w:rPr>
                <w:rFonts w:ascii="GHEA Grapalat" w:hAnsi="GHEA Grapalat"/>
                <w:sz w:val="20"/>
                <w:szCs w:val="20"/>
                <w:lang w:val="pt-BR"/>
              </w:rPr>
              <w:t>2</w:t>
            </w:r>
          </w:p>
        </w:tc>
        <w:tc>
          <w:tcPr>
            <w:tcW w:w="4924" w:type="dxa"/>
            <w:vAlign w:val="center"/>
          </w:tcPr>
          <w:p w:rsidR="00D43703" w:rsidRPr="00E6597C" w:rsidRDefault="00D43703" w:rsidP="0070498E">
            <w:pPr>
              <w:rPr>
                <w:rFonts w:ascii="GHEA Grapalat" w:hAnsi="GHEA Grapalat"/>
                <w:sz w:val="20"/>
                <w:szCs w:val="20"/>
                <w:lang w:val="pt-BR"/>
              </w:rPr>
            </w:pPr>
          </w:p>
        </w:tc>
        <w:tc>
          <w:tcPr>
            <w:tcW w:w="1530" w:type="dxa"/>
            <w:vAlign w:val="center"/>
          </w:tcPr>
          <w:p w:rsidR="00D43703" w:rsidRPr="00E6597C" w:rsidRDefault="00D43703" w:rsidP="0070498E">
            <w:pPr>
              <w:jc w:val="center"/>
              <w:rPr>
                <w:rFonts w:ascii="GHEA Grapalat" w:hAnsi="GHEA Grapalat"/>
                <w:sz w:val="20"/>
                <w:szCs w:val="20"/>
                <w:lang w:val="pt-BR"/>
              </w:rPr>
            </w:pPr>
          </w:p>
        </w:tc>
        <w:tc>
          <w:tcPr>
            <w:tcW w:w="1440" w:type="dxa"/>
            <w:vAlign w:val="center"/>
          </w:tcPr>
          <w:p w:rsidR="00D43703" w:rsidRPr="00E6597C" w:rsidRDefault="00D43703" w:rsidP="0070498E">
            <w:pPr>
              <w:rPr>
                <w:rFonts w:ascii="GHEA Grapalat" w:hAnsi="GHEA Grapalat"/>
                <w:sz w:val="20"/>
                <w:szCs w:val="20"/>
                <w:lang w:val="pt-BR"/>
              </w:rPr>
            </w:pPr>
          </w:p>
        </w:tc>
      </w:tr>
      <w:tr w:rsidR="00D43703" w:rsidRPr="00E6597C" w:rsidTr="0070498E">
        <w:trPr>
          <w:trHeight w:val="586"/>
          <w:jc w:val="center"/>
        </w:trPr>
        <w:tc>
          <w:tcPr>
            <w:tcW w:w="540" w:type="dxa"/>
            <w:vAlign w:val="center"/>
          </w:tcPr>
          <w:p w:rsidR="00D43703" w:rsidRPr="00E6597C" w:rsidRDefault="00D43703" w:rsidP="0070498E">
            <w:pPr>
              <w:jc w:val="center"/>
              <w:rPr>
                <w:rFonts w:ascii="GHEA Grapalat" w:hAnsi="GHEA Grapalat"/>
                <w:sz w:val="20"/>
                <w:szCs w:val="20"/>
                <w:lang w:val="pt-BR"/>
              </w:rPr>
            </w:pPr>
            <w:r w:rsidRPr="00E6597C">
              <w:rPr>
                <w:rFonts w:ascii="GHEA Grapalat" w:hAnsi="GHEA Grapalat"/>
                <w:sz w:val="20"/>
                <w:szCs w:val="20"/>
                <w:lang w:val="pt-BR"/>
              </w:rPr>
              <w:t>3</w:t>
            </w:r>
          </w:p>
        </w:tc>
        <w:tc>
          <w:tcPr>
            <w:tcW w:w="4924" w:type="dxa"/>
            <w:vAlign w:val="center"/>
          </w:tcPr>
          <w:p w:rsidR="00D43703" w:rsidRPr="00E6597C" w:rsidRDefault="00D43703" w:rsidP="0070498E">
            <w:pPr>
              <w:rPr>
                <w:rFonts w:ascii="GHEA Grapalat" w:hAnsi="GHEA Grapalat"/>
                <w:sz w:val="20"/>
                <w:szCs w:val="20"/>
                <w:lang w:val="pt-BR"/>
              </w:rPr>
            </w:pPr>
          </w:p>
        </w:tc>
        <w:tc>
          <w:tcPr>
            <w:tcW w:w="1530" w:type="dxa"/>
            <w:vAlign w:val="center"/>
          </w:tcPr>
          <w:p w:rsidR="00D43703" w:rsidRPr="00E6597C" w:rsidRDefault="00D43703" w:rsidP="0070498E">
            <w:pPr>
              <w:jc w:val="center"/>
              <w:rPr>
                <w:rFonts w:ascii="GHEA Grapalat" w:hAnsi="GHEA Grapalat"/>
                <w:sz w:val="20"/>
                <w:szCs w:val="20"/>
                <w:lang w:val="pt-BR"/>
              </w:rPr>
            </w:pPr>
          </w:p>
        </w:tc>
        <w:tc>
          <w:tcPr>
            <w:tcW w:w="1440" w:type="dxa"/>
            <w:vAlign w:val="center"/>
          </w:tcPr>
          <w:p w:rsidR="00D43703" w:rsidRPr="00E6597C" w:rsidRDefault="00D43703" w:rsidP="0070498E">
            <w:pPr>
              <w:rPr>
                <w:rFonts w:ascii="GHEA Grapalat" w:hAnsi="GHEA Grapalat"/>
                <w:sz w:val="20"/>
                <w:szCs w:val="20"/>
                <w:lang w:val="pt-BR"/>
              </w:rPr>
            </w:pPr>
          </w:p>
        </w:tc>
      </w:tr>
      <w:tr w:rsidR="00D43703" w:rsidRPr="00E6597C" w:rsidTr="0070498E">
        <w:trPr>
          <w:trHeight w:val="586"/>
          <w:jc w:val="center"/>
        </w:trPr>
        <w:tc>
          <w:tcPr>
            <w:tcW w:w="540" w:type="dxa"/>
            <w:vAlign w:val="center"/>
          </w:tcPr>
          <w:p w:rsidR="00D43703" w:rsidRPr="00E6597C" w:rsidRDefault="00D43703" w:rsidP="0070498E">
            <w:pPr>
              <w:jc w:val="center"/>
              <w:rPr>
                <w:rFonts w:ascii="GHEA Grapalat" w:hAnsi="GHEA Grapalat"/>
                <w:sz w:val="20"/>
                <w:szCs w:val="20"/>
                <w:lang w:val="pt-BR"/>
              </w:rPr>
            </w:pPr>
            <w:r w:rsidRPr="00E6597C">
              <w:rPr>
                <w:rFonts w:ascii="GHEA Grapalat" w:hAnsi="GHEA Grapalat"/>
                <w:sz w:val="20"/>
                <w:szCs w:val="20"/>
                <w:lang w:val="pt-BR"/>
              </w:rPr>
              <w:t>4</w:t>
            </w:r>
          </w:p>
        </w:tc>
        <w:tc>
          <w:tcPr>
            <w:tcW w:w="4924" w:type="dxa"/>
            <w:vAlign w:val="center"/>
          </w:tcPr>
          <w:p w:rsidR="00D43703" w:rsidRPr="00E6597C" w:rsidRDefault="00D43703" w:rsidP="0070498E">
            <w:pPr>
              <w:rPr>
                <w:rFonts w:ascii="GHEA Grapalat" w:hAnsi="GHEA Grapalat"/>
                <w:sz w:val="20"/>
                <w:szCs w:val="20"/>
                <w:lang w:val="pt-BR"/>
              </w:rPr>
            </w:pPr>
          </w:p>
        </w:tc>
        <w:tc>
          <w:tcPr>
            <w:tcW w:w="1530" w:type="dxa"/>
            <w:vAlign w:val="center"/>
          </w:tcPr>
          <w:p w:rsidR="00D43703" w:rsidRPr="00E6597C" w:rsidRDefault="00D43703" w:rsidP="0070498E">
            <w:pPr>
              <w:jc w:val="center"/>
              <w:rPr>
                <w:rFonts w:ascii="GHEA Grapalat" w:hAnsi="GHEA Grapalat"/>
                <w:sz w:val="20"/>
                <w:szCs w:val="20"/>
                <w:lang w:val="pt-BR"/>
              </w:rPr>
            </w:pPr>
          </w:p>
        </w:tc>
        <w:tc>
          <w:tcPr>
            <w:tcW w:w="1440" w:type="dxa"/>
            <w:vAlign w:val="center"/>
          </w:tcPr>
          <w:p w:rsidR="00D43703" w:rsidRPr="00E6597C" w:rsidRDefault="00D43703" w:rsidP="0070498E">
            <w:pPr>
              <w:rPr>
                <w:rFonts w:ascii="GHEA Grapalat" w:hAnsi="GHEA Grapalat"/>
                <w:sz w:val="20"/>
                <w:szCs w:val="20"/>
                <w:lang w:val="pt-BR"/>
              </w:rPr>
            </w:pPr>
          </w:p>
        </w:tc>
      </w:tr>
      <w:tr w:rsidR="00D43703" w:rsidRPr="00E6597C" w:rsidTr="0070498E">
        <w:trPr>
          <w:trHeight w:val="586"/>
          <w:jc w:val="center"/>
        </w:trPr>
        <w:tc>
          <w:tcPr>
            <w:tcW w:w="540" w:type="dxa"/>
            <w:vAlign w:val="center"/>
          </w:tcPr>
          <w:p w:rsidR="00D43703" w:rsidRPr="00E6597C" w:rsidRDefault="00D43703" w:rsidP="0070498E">
            <w:pPr>
              <w:jc w:val="center"/>
              <w:rPr>
                <w:rFonts w:ascii="GHEA Grapalat" w:hAnsi="GHEA Grapalat"/>
                <w:sz w:val="20"/>
                <w:szCs w:val="20"/>
                <w:lang w:val="pt-BR"/>
              </w:rPr>
            </w:pPr>
            <w:r w:rsidRPr="00E6597C">
              <w:rPr>
                <w:rFonts w:ascii="GHEA Grapalat" w:hAnsi="GHEA Grapalat"/>
                <w:sz w:val="20"/>
                <w:szCs w:val="20"/>
                <w:lang w:val="pt-BR"/>
              </w:rPr>
              <w:t>5</w:t>
            </w:r>
          </w:p>
        </w:tc>
        <w:tc>
          <w:tcPr>
            <w:tcW w:w="4924" w:type="dxa"/>
            <w:vAlign w:val="center"/>
          </w:tcPr>
          <w:p w:rsidR="00D43703" w:rsidRPr="00E6597C" w:rsidRDefault="00D43703" w:rsidP="0070498E">
            <w:pPr>
              <w:rPr>
                <w:rFonts w:ascii="GHEA Grapalat" w:hAnsi="GHEA Grapalat"/>
                <w:sz w:val="20"/>
                <w:szCs w:val="20"/>
                <w:lang w:val="pt-BR"/>
              </w:rPr>
            </w:pPr>
          </w:p>
        </w:tc>
        <w:tc>
          <w:tcPr>
            <w:tcW w:w="1530" w:type="dxa"/>
            <w:vAlign w:val="center"/>
          </w:tcPr>
          <w:p w:rsidR="00D43703" w:rsidRPr="00E6597C" w:rsidRDefault="00D43703" w:rsidP="0070498E">
            <w:pPr>
              <w:jc w:val="center"/>
              <w:rPr>
                <w:rFonts w:ascii="GHEA Grapalat" w:hAnsi="GHEA Grapalat"/>
                <w:sz w:val="20"/>
                <w:szCs w:val="20"/>
                <w:lang w:val="pt-BR"/>
              </w:rPr>
            </w:pPr>
          </w:p>
        </w:tc>
        <w:tc>
          <w:tcPr>
            <w:tcW w:w="1440" w:type="dxa"/>
            <w:vAlign w:val="center"/>
          </w:tcPr>
          <w:p w:rsidR="00D43703" w:rsidRPr="00E6597C" w:rsidRDefault="00D43703" w:rsidP="0070498E">
            <w:pPr>
              <w:rPr>
                <w:rFonts w:ascii="GHEA Grapalat" w:hAnsi="GHEA Grapalat"/>
                <w:sz w:val="20"/>
                <w:szCs w:val="20"/>
                <w:lang w:val="pt-BR"/>
              </w:rPr>
            </w:pPr>
          </w:p>
        </w:tc>
      </w:tr>
      <w:tr w:rsidR="00D43703" w:rsidRPr="00E6597C" w:rsidTr="0070498E">
        <w:trPr>
          <w:trHeight w:val="586"/>
          <w:jc w:val="center"/>
        </w:trPr>
        <w:tc>
          <w:tcPr>
            <w:tcW w:w="540" w:type="dxa"/>
            <w:vAlign w:val="center"/>
          </w:tcPr>
          <w:p w:rsidR="00D43703" w:rsidRPr="00E6597C" w:rsidRDefault="00D43703" w:rsidP="0070498E">
            <w:pPr>
              <w:jc w:val="center"/>
              <w:rPr>
                <w:rFonts w:ascii="GHEA Grapalat" w:hAnsi="GHEA Grapalat"/>
                <w:sz w:val="20"/>
                <w:szCs w:val="20"/>
                <w:lang w:val="pt-BR"/>
              </w:rPr>
            </w:pPr>
            <w:r w:rsidRPr="00E6597C">
              <w:rPr>
                <w:rFonts w:ascii="GHEA Grapalat" w:hAnsi="GHEA Grapalat"/>
                <w:sz w:val="20"/>
                <w:szCs w:val="20"/>
                <w:lang w:val="pt-BR"/>
              </w:rPr>
              <w:t>...</w:t>
            </w:r>
          </w:p>
        </w:tc>
        <w:tc>
          <w:tcPr>
            <w:tcW w:w="4924" w:type="dxa"/>
            <w:vAlign w:val="center"/>
          </w:tcPr>
          <w:p w:rsidR="00D43703" w:rsidRPr="00E6597C" w:rsidRDefault="00D43703" w:rsidP="0070498E">
            <w:pPr>
              <w:rPr>
                <w:rFonts w:ascii="GHEA Grapalat" w:hAnsi="GHEA Grapalat"/>
                <w:sz w:val="20"/>
                <w:szCs w:val="20"/>
                <w:lang w:val="pt-BR"/>
              </w:rPr>
            </w:pPr>
          </w:p>
        </w:tc>
        <w:tc>
          <w:tcPr>
            <w:tcW w:w="1530" w:type="dxa"/>
            <w:vAlign w:val="center"/>
          </w:tcPr>
          <w:p w:rsidR="00D43703" w:rsidRPr="00E6597C" w:rsidRDefault="00D43703" w:rsidP="0070498E">
            <w:pPr>
              <w:jc w:val="center"/>
              <w:rPr>
                <w:rFonts w:ascii="GHEA Grapalat" w:hAnsi="GHEA Grapalat"/>
                <w:sz w:val="20"/>
                <w:szCs w:val="20"/>
                <w:lang w:val="pt-BR"/>
              </w:rPr>
            </w:pPr>
          </w:p>
        </w:tc>
        <w:tc>
          <w:tcPr>
            <w:tcW w:w="1440" w:type="dxa"/>
            <w:vAlign w:val="center"/>
          </w:tcPr>
          <w:p w:rsidR="00D43703" w:rsidRPr="00E6597C" w:rsidRDefault="00D43703" w:rsidP="0070498E">
            <w:pPr>
              <w:rPr>
                <w:rFonts w:ascii="GHEA Grapalat" w:hAnsi="GHEA Grapalat"/>
                <w:sz w:val="20"/>
                <w:szCs w:val="20"/>
                <w:lang w:val="pt-BR"/>
              </w:rPr>
            </w:pPr>
          </w:p>
        </w:tc>
      </w:tr>
      <w:tr w:rsidR="00D43703" w:rsidRPr="00E6597C" w:rsidTr="0070498E">
        <w:trPr>
          <w:cantSplit/>
          <w:trHeight w:val="586"/>
          <w:jc w:val="center"/>
        </w:trPr>
        <w:tc>
          <w:tcPr>
            <w:tcW w:w="5464" w:type="dxa"/>
            <w:gridSpan w:val="2"/>
            <w:vAlign w:val="center"/>
          </w:tcPr>
          <w:p w:rsidR="00D43703" w:rsidRPr="00E6597C" w:rsidRDefault="00D43703" w:rsidP="0070498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rsidR="00D43703" w:rsidRPr="00E6597C" w:rsidRDefault="00D43703" w:rsidP="0070498E">
            <w:pPr>
              <w:jc w:val="center"/>
              <w:rPr>
                <w:rFonts w:ascii="GHEA Grapalat" w:hAnsi="GHEA Grapalat"/>
                <w:b/>
                <w:sz w:val="20"/>
                <w:szCs w:val="20"/>
                <w:lang w:val="pt-BR"/>
              </w:rPr>
            </w:pPr>
          </w:p>
        </w:tc>
        <w:tc>
          <w:tcPr>
            <w:tcW w:w="1440" w:type="dxa"/>
            <w:vAlign w:val="center"/>
          </w:tcPr>
          <w:p w:rsidR="00D43703" w:rsidRPr="00E6597C" w:rsidRDefault="00D43703" w:rsidP="0070498E">
            <w:pPr>
              <w:jc w:val="center"/>
              <w:rPr>
                <w:rFonts w:ascii="GHEA Grapalat" w:hAnsi="GHEA Grapalat"/>
                <w:b/>
                <w:sz w:val="20"/>
                <w:szCs w:val="20"/>
                <w:lang w:val="pt-BR"/>
              </w:rPr>
            </w:pPr>
          </w:p>
        </w:tc>
      </w:tr>
    </w:tbl>
    <w:p w:rsidR="00D43703" w:rsidRPr="00E6597C" w:rsidRDefault="00D43703" w:rsidP="00D43703">
      <w:pPr>
        <w:keepNext/>
        <w:jc w:val="both"/>
        <w:outlineLvl w:val="3"/>
        <w:rPr>
          <w:rFonts w:ascii="GHEA Grapalat" w:hAnsi="GHEA Grapalat"/>
          <w:i/>
          <w:sz w:val="32"/>
          <w:lang w:val="pt-BR"/>
        </w:rPr>
      </w:pPr>
    </w:p>
    <w:p w:rsidR="00D43703" w:rsidRPr="00E6597C" w:rsidRDefault="00D43703" w:rsidP="00D43703">
      <w:pPr>
        <w:keepNext/>
        <w:jc w:val="both"/>
        <w:outlineLvl w:val="3"/>
        <w:rPr>
          <w:rFonts w:ascii="GHEA Grapalat" w:hAnsi="GHEA Grapalat"/>
          <w:i/>
          <w:sz w:val="32"/>
          <w:lang w:val="pt-BR"/>
        </w:rPr>
      </w:pPr>
    </w:p>
    <w:tbl>
      <w:tblPr>
        <w:tblW w:w="9639" w:type="dxa"/>
        <w:jc w:val="center"/>
        <w:tblLayout w:type="fixed"/>
        <w:tblLook w:val="0000"/>
      </w:tblPr>
      <w:tblGrid>
        <w:gridCol w:w="4536"/>
        <w:gridCol w:w="760"/>
        <w:gridCol w:w="4343"/>
      </w:tblGrid>
      <w:tr w:rsidR="00D43703" w:rsidRPr="00E6597C" w:rsidTr="0070498E">
        <w:trPr>
          <w:jc w:val="center"/>
        </w:trPr>
        <w:tc>
          <w:tcPr>
            <w:tcW w:w="4536" w:type="dxa"/>
          </w:tcPr>
          <w:p w:rsidR="00D43703" w:rsidRPr="00E6597C" w:rsidRDefault="00D43703" w:rsidP="0070498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D43703" w:rsidRPr="00E6597C" w:rsidRDefault="00D43703" w:rsidP="0070498E">
            <w:pPr>
              <w:rPr>
                <w:rFonts w:ascii="GHEA Grapalat" w:hAnsi="GHEA Grapalat"/>
                <w:lang w:val="ru-RU"/>
              </w:rPr>
            </w:pPr>
          </w:p>
          <w:p w:rsidR="00D43703" w:rsidRPr="00E6597C" w:rsidRDefault="00D43703" w:rsidP="0070498E">
            <w:pPr>
              <w:rPr>
                <w:rFonts w:ascii="GHEA Grapalat" w:hAnsi="GHEA Grapalat"/>
                <w:lang w:val="ru-RU"/>
              </w:rPr>
            </w:pPr>
          </w:p>
          <w:p w:rsidR="00D43703" w:rsidRPr="00E6597C" w:rsidRDefault="00D43703" w:rsidP="0070498E">
            <w:pPr>
              <w:jc w:val="center"/>
              <w:rPr>
                <w:rFonts w:ascii="GHEA Grapalat" w:hAnsi="GHEA Grapalat"/>
                <w:lang w:val="ru-RU"/>
              </w:rPr>
            </w:pPr>
            <w:r w:rsidRPr="00E6597C">
              <w:rPr>
                <w:rFonts w:ascii="GHEA Grapalat" w:hAnsi="GHEA Grapalat"/>
                <w:lang w:val="ru-RU"/>
              </w:rPr>
              <w:t>---------------------------------</w:t>
            </w:r>
          </w:p>
          <w:p w:rsidR="00D43703" w:rsidRPr="00E6597C" w:rsidRDefault="00D43703" w:rsidP="0070498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D43703" w:rsidRPr="00E6597C" w:rsidRDefault="00D43703" w:rsidP="0070498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D43703" w:rsidRPr="00E6597C" w:rsidRDefault="00D43703" w:rsidP="0070498E">
            <w:pPr>
              <w:spacing w:line="360" w:lineRule="auto"/>
              <w:jc w:val="center"/>
              <w:rPr>
                <w:rFonts w:ascii="GHEA Grapalat" w:hAnsi="GHEA Grapalat"/>
                <w:lang w:val="ru-RU"/>
              </w:rPr>
            </w:pPr>
          </w:p>
        </w:tc>
        <w:tc>
          <w:tcPr>
            <w:tcW w:w="4343" w:type="dxa"/>
          </w:tcPr>
          <w:p w:rsidR="00D43703" w:rsidRPr="00E6597C" w:rsidRDefault="00D43703" w:rsidP="0070498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D43703" w:rsidRPr="00E6597C" w:rsidRDefault="00D43703" w:rsidP="0070498E">
            <w:pPr>
              <w:jc w:val="center"/>
              <w:rPr>
                <w:rFonts w:ascii="GHEA Grapalat" w:hAnsi="GHEA Grapalat"/>
                <w:lang w:val="ru-RU"/>
              </w:rPr>
            </w:pPr>
          </w:p>
          <w:p w:rsidR="00D43703" w:rsidRPr="00E6597C" w:rsidRDefault="00D43703" w:rsidP="0070498E">
            <w:pPr>
              <w:jc w:val="center"/>
              <w:rPr>
                <w:rFonts w:ascii="GHEA Grapalat" w:hAnsi="GHEA Grapalat"/>
                <w:lang w:val="ru-RU"/>
              </w:rPr>
            </w:pPr>
          </w:p>
          <w:p w:rsidR="00D43703" w:rsidRPr="00E6597C" w:rsidRDefault="00D43703" w:rsidP="0070498E">
            <w:pPr>
              <w:jc w:val="center"/>
              <w:rPr>
                <w:rFonts w:ascii="GHEA Grapalat" w:hAnsi="GHEA Grapalat"/>
                <w:lang w:val="ru-RU"/>
              </w:rPr>
            </w:pPr>
            <w:r w:rsidRPr="00E6597C">
              <w:rPr>
                <w:rFonts w:ascii="GHEA Grapalat" w:hAnsi="GHEA Grapalat"/>
                <w:lang w:val="ru-RU"/>
              </w:rPr>
              <w:t>---------------------------------</w:t>
            </w:r>
          </w:p>
          <w:p w:rsidR="00D43703" w:rsidRPr="00E6597C" w:rsidRDefault="00D43703" w:rsidP="0070498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D43703" w:rsidRPr="00E6597C" w:rsidRDefault="00D43703" w:rsidP="0070498E">
            <w:pPr>
              <w:jc w:val="center"/>
              <w:rPr>
                <w:rFonts w:ascii="GHEA Grapalat" w:hAnsi="GHEA Grapalat"/>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D43703" w:rsidRPr="00E6597C" w:rsidRDefault="00D43703" w:rsidP="00D43703">
      <w:pPr>
        <w:jc w:val="both"/>
        <w:rPr>
          <w:rFonts w:ascii="GHEA Grapalat" w:hAnsi="GHEA Grapalat"/>
          <w:lang w:val="pt-BR"/>
        </w:rPr>
      </w:pPr>
    </w:p>
    <w:p w:rsidR="00D43703" w:rsidRPr="00E6597C" w:rsidRDefault="00D43703" w:rsidP="00D43703">
      <w:pPr>
        <w:tabs>
          <w:tab w:val="left" w:pos="8789"/>
        </w:tabs>
        <w:jc w:val="both"/>
        <w:rPr>
          <w:rFonts w:ascii="GHEA Grapalat" w:hAnsi="GHEA Grapalat"/>
          <w:lang w:val="pt-BR"/>
        </w:rPr>
      </w:pPr>
    </w:p>
    <w:p w:rsidR="00D43703" w:rsidRPr="00E6597C" w:rsidRDefault="00D43703" w:rsidP="00D43703">
      <w:pPr>
        <w:tabs>
          <w:tab w:val="left" w:pos="1080"/>
        </w:tabs>
        <w:ind w:right="-7" w:firstLine="567"/>
        <w:jc w:val="both"/>
        <w:rPr>
          <w:rFonts w:ascii="GHEA Grapalat" w:hAnsi="GHEA Grapalat"/>
          <w:lang w:val="pt-BR"/>
        </w:rPr>
      </w:pPr>
    </w:p>
    <w:p w:rsidR="00D43703" w:rsidRPr="00E6597C" w:rsidRDefault="00D43703" w:rsidP="00D43703">
      <w:pPr>
        <w:rPr>
          <w:rFonts w:ascii="GHEA Grapalat" w:hAnsi="GHEA Grapalat"/>
          <w:lang w:val="pt-BR"/>
        </w:rPr>
      </w:pPr>
    </w:p>
    <w:p w:rsidR="00D43703" w:rsidRPr="00E6597C" w:rsidRDefault="00D43703" w:rsidP="00D43703">
      <w:pPr>
        <w:rPr>
          <w:rFonts w:ascii="GHEA Grapalat" w:hAnsi="GHEA Grapalat"/>
          <w:lang w:val="pt-BR"/>
        </w:rPr>
      </w:pPr>
    </w:p>
    <w:p w:rsidR="00D43703" w:rsidRPr="00E6597C" w:rsidRDefault="00D43703" w:rsidP="00D43703">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rsidR="00D43703" w:rsidRPr="00E6597C" w:rsidRDefault="00D43703" w:rsidP="00D43703">
      <w:pPr>
        <w:rPr>
          <w:rFonts w:ascii="GHEA Grapalat" w:hAnsi="GHEA Grapalat"/>
          <w:lang w:val="pt-BR"/>
        </w:rPr>
      </w:pPr>
    </w:p>
    <w:p w:rsidR="00D43703" w:rsidRPr="00E6597C" w:rsidRDefault="00D43703" w:rsidP="00D43703">
      <w:pPr>
        <w:rPr>
          <w:rFonts w:ascii="GHEA Grapalat" w:hAnsi="GHEA Grapalat"/>
          <w:lang w:val="pt-BR"/>
        </w:rPr>
      </w:pPr>
    </w:p>
    <w:p w:rsidR="00D43703" w:rsidRPr="00E6597C" w:rsidRDefault="00D43703" w:rsidP="00D43703">
      <w:pPr>
        <w:ind w:firstLine="567"/>
        <w:jc w:val="right"/>
        <w:rPr>
          <w:rFonts w:ascii="GHEA Grapalat" w:hAnsi="GHEA Grapalat"/>
          <w:i/>
          <w:lang w:val="pt-BR"/>
        </w:rPr>
      </w:pPr>
      <w:r w:rsidRPr="00E6597C">
        <w:rPr>
          <w:rFonts w:ascii="GHEA Grapalat" w:hAnsi="GHEA Grapalat"/>
          <w:i/>
          <w:lang w:val="pt-BR"/>
        </w:rPr>
        <w:br w:type="page"/>
      </w:r>
    </w:p>
    <w:p w:rsidR="00D43703" w:rsidRPr="00E6597C" w:rsidRDefault="00D43703" w:rsidP="00D43703">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rsidR="00D43703" w:rsidRPr="00E6597C" w:rsidRDefault="00D43703" w:rsidP="00D43703">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rsidR="00D43703" w:rsidRPr="00E6597C" w:rsidRDefault="00D43703" w:rsidP="00D43703">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rsidR="00D43703" w:rsidRPr="00E6597C" w:rsidRDefault="00D43703" w:rsidP="00D43703">
      <w:pPr>
        <w:tabs>
          <w:tab w:val="left" w:pos="9540"/>
        </w:tabs>
        <w:rPr>
          <w:rFonts w:ascii="GHEA Grapalat" w:hAnsi="GHEA Grapalat"/>
          <w:sz w:val="20"/>
          <w:lang w:val="pt-BR"/>
        </w:rPr>
      </w:pPr>
    </w:p>
    <w:p w:rsidR="00D43703" w:rsidRPr="00E6597C" w:rsidRDefault="00D43703" w:rsidP="00D43703">
      <w:pPr>
        <w:tabs>
          <w:tab w:val="left" w:pos="9540"/>
        </w:tabs>
        <w:rPr>
          <w:rFonts w:ascii="GHEA Grapalat" w:hAnsi="GHEA Grapalat"/>
          <w:sz w:val="20"/>
          <w:lang w:val="pt-BR"/>
        </w:rPr>
      </w:pPr>
    </w:p>
    <w:p w:rsidR="00D43703" w:rsidRPr="00E6597C" w:rsidRDefault="00D43703" w:rsidP="00D43703">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rsidR="00D43703" w:rsidRPr="00E6597C" w:rsidRDefault="00D43703" w:rsidP="00D43703">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3"/>
        <w:gridCol w:w="1501"/>
        <w:gridCol w:w="1148"/>
        <w:gridCol w:w="458"/>
        <w:gridCol w:w="458"/>
        <w:gridCol w:w="458"/>
        <w:gridCol w:w="458"/>
        <w:gridCol w:w="458"/>
        <w:gridCol w:w="458"/>
        <w:gridCol w:w="458"/>
        <w:gridCol w:w="458"/>
        <w:gridCol w:w="458"/>
        <w:gridCol w:w="458"/>
        <w:gridCol w:w="458"/>
        <w:gridCol w:w="458"/>
        <w:gridCol w:w="1076"/>
      </w:tblGrid>
      <w:tr w:rsidR="00D43703" w:rsidRPr="00E6597C" w:rsidTr="0070498E">
        <w:tc>
          <w:tcPr>
            <w:tcW w:w="10632" w:type="dxa"/>
            <w:gridSpan w:val="16"/>
          </w:tcPr>
          <w:p w:rsidR="00D43703" w:rsidRPr="00E6597C" w:rsidRDefault="00D43703" w:rsidP="0070498E">
            <w:pPr>
              <w:jc w:val="center"/>
              <w:rPr>
                <w:rFonts w:ascii="GHEA Grapalat" w:hAnsi="GHEA Grapalat"/>
                <w:sz w:val="18"/>
                <w:lang w:val="es-ES"/>
              </w:rPr>
            </w:pPr>
            <w:r w:rsidRPr="00E6597C">
              <w:rPr>
                <w:rFonts w:ascii="GHEA Grapalat" w:hAnsi="GHEA Grapalat"/>
                <w:sz w:val="18"/>
                <w:lang w:val="es-ES"/>
              </w:rPr>
              <w:t>Աշխատանքի</w:t>
            </w:r>
          </w:p>
        </w:tc>
      </w:tr>
      <w:tr w:rsidR="00D43703" w:rsidRPr="007F7031" w:rsidTr="0070498E">
        <w:tc>
          <w:tcPr>
            <w:tcW w:w="1349" w:type="dxa"/>
            <w:vAlign w:val="center"/>
          </w:tcPr>
          <w:p w:rsidR="00D43703" w:rsidRPr="00E6597C" w:rsidRDefault="00D43703" w:rsidP="0070498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421" w:type="dxa"/>
            <w:vAlign w:val="center"/>
          </w:tcPr>
          <w:p w:rsidR="00D43703" w:rsidRPr="00E6597C" w:rsidRDefault="00D43703" w:rsidP="0070498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090" w:type="dxa"/>
            <w:vAlign w:val="center"/>
          </w:tcPr>
          <w:p w:rsidR="00D43703" w:rsidRPr="00E6597C" w:rsidRDefault="00D43703" w:rsidP="0070498E">
            <w:pPr>
              <w:jc w:val="center"/>
              <w:rPr>
                <w:rFonts w:ascii="GHEA Grapalat" w:hAnsi="GHEA Grapalat"/>
                <w:sz w:val="18"/>
                <w:lang w:val="es-ES"/>
              </w:rPr>
            </w:pPr>
            <w:r w:rsidRPr="00E6597C">
              <w:rPr>
                <w:rFonts w:ascii="GHEA Grapalat" w:hAnsi="GHEA Grapalat"/>
                <w:sz w:val="18"/>
              </w:rPr>
              <w:t>անվանումը</w:t>
            </w:r>
          </w:p>
        </w:tc>
        <w:tc>
          <w:tcPr>
            <w:tcW w:w="6772" w:type="dxa"/>
            <w:gridSpan w:val="13"/>
            <w:vAlign w:val="center"/>
          </w:tcPr>
          <w:p w:rsidR="00D43703" w:rsidRPr="00E6597C" w:rsidRDefault="00D43703" w:rsidP="0070498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D43703" w:rsidRPr="00E6597C" w:rsidTr="0070498E">
        <w:trPr>
          <w:trHeight w:val="1538"/>
        </w:trPr>
        <w:tc>
          <w:tcPr>
            <w:tcW w:w="1349" w:type="dxa"/>
          </w:tcPr>
          <w:p w:rsidR="00D43703" w:rsidRPr="00E6597C" w:rsidRDefault="00D43703" w:rsidP="0070498E">
            <w:pPr>
              <w:jc w:val="center"/>
              <w:rPr>
                <w:rFonts w:ascii="GHEA Grapalat" w:hAnsi="GHEA Grapalat"/>
                <w:sz w:val="20"/>
                <w:lang w:val="es-ES"/>
              </w:rPr>
            </w:pPr>
          </w:p>
        </w:tc>
        <w:tc>
          <w:tcPr>
            <w:tcW w:w="1421" w:type="dxa"/>
          </w:tcPr>
          <w:p w:rsidR="00D43703" w:rsidRPr="00E6597C" w:rsidRDefault="00D43703" w:rsidP="0070498E">
            <w:pPr>
              <w:jc w:val="center"/>
              <w:rPr>
                <w:rFonts w:ascii="GHEA Grapalat" w:hAnsi="GHEA Grapalat"/>
                <w:sz w:val="20"/>
                <w:lang w:val="es-ES"/>
              </w:rPr>
            </w:pPr>
          </w:p>
        </w:tc>
        <w:tc>
          <w:tcPr>
            <w:tcW w:w="1090" w:type="dxa"/>
          </w:tcPr>
          <w:p w:rsidR="00D43703" w:rsidRPr="00E6597C" w:rsidRDefault="00D43703" w:rsidP="0070498E">
            <w:pPr>
              <w:jc w:val="center"/>
              <w:rPr>
                <w:rFonts w:ascii="GHEA Grapalat" w:hAnsi="GHEA Grapalat"/>
                <w:sz w:val="20"/>
                <w:lang w:val="es-ES"/>
              </w:rPr>
            </w:pPr>
          </w:p>
        </w:tc>
        <w:tc>
          <w:tcPr>
            <w:tcW w:w="443"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հունվար</w:t>
            </w:r>
          </w:p>
        </w:tc>
        <w:tc>
          <w:tcPr>
            <w:tcW w:w="444" w:type="dxa"/>
            <w:textDirection w:val="btLr"/>
            <w:vAlign w:val="center"/>
          </w:tcPr>
          <w:p w:rsidR="00D43703" w:rsidRPr="00E6597C" w:rsidRDefault="00D43703" w:rsidP="0070498E">
            <w:pPr>
              <w:ind w:left="113" w:right="-7"/>
              <w:jc w:val="center"/>
              <w:rPr>
                <w:rFonts w:ascii="GHEA Grapalat" w:hAnsi="GHEA Grapalat" w:cs="Sylfaen"/>
                <w:sz w:val="18"/>
                <w:lang w:val="pt-BR"/>
              </w:rPr>
            </w:pPr>
            <w:r w:rsidRPr="00E6597C">
              <w:rPr>
                <w:rFonts w:ascii="GHEA Grapalat" w:hAnsi="GHEA Grapalat" w:cs="Sylfaen"/>
                <w:sz w:val="18"/>
                <w:szCs w:val="22"/>
                <w:lang w:val="pt-BR"/>
              </w:rPr>
              <w:t>փետրվար</w:t>
            </w:r>
          </w:p>
        </w:tc>
        <w:tc>
          <w:tcPr>
            <w:tcW w:w="444"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մարտ</w:t>
            </w:r>
          </w:p>
        </w:tc>
        <w:tc>
          <w:tcPr>
            <w:tcW w:w="444" w:type="dxa"/>
            <w:textDirection w:val="btLr"/>
            <w:vAlign w:val="center"/>
          </w:tcPr>
          <w:p w:rsidR="00D43703" w:rsidRPr="00E6597C" w:rsidRDefault="00D43703" w:rsidP="0070498E">
            <w:pPr>
              <w:ind w:left="113" w:right="-7"/>
              <w:jc w:val="center"/>
              <w:rPr>
                <w:rFonts w:ascii="GHEA Grapalat" w:hAnsi="GHEA Grapalat" w:cs="Sylfaen"/>
                <w:sz w:val="18"/>
                <w:lang w:val="pt-BR"/>
              </w:rPr>
            </w:pPr>
            <w:r w:rsidRPr="00E6597C">
              <w:rPr>
                <w:rFonts w:ascii="GHEA Grapalat" w:hAnsi="GHEA Grapalat" w:cs="Sylfaen"/>
                <w:sz w:val="18"/>
                <w:szCs w:val="22"/>
                <w:lang w:val="pt-BR"/>
              </w:rPr>
              <w:t>ապրիլ</w:t>
            </w:r>
          </w:p>
        </w:tc>
        <w:tc>
          <w:tcPr>
            <w:tcW w:w="444"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մայիս</w:t>
            </w:r>
          </w:p>
        </w:tc>
        <w:tc>
          <w:tcPr>
            <w:tcW w:w="444"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հունիս</w:t>
            </w:r>
          </w:p>
        </w:tc>
        <w:tc>
          <w:tcPr>
            <w:tcW w:w="444"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44"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օգոստոս</w:t>
            </w:r>
          </w:p>
        </w:tc>
        <w:tc>
          <w:tcPr>
            <w:tcW w:w="444"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44"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հոկտեմբեր</w:t>
            </w:r>
          </w:p>
        </w:tc>
        <w:tc>
          <w:tcPr>
            <w:tcW w:w="444"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44" w:type="dxa"/>
            <w:textDirection w:val="btLr"/>
            <w:vAlign w:val="center"/>
          </w:tcPr>
          <w:p w:rsidR="00D43703" w:rsidRPr="00E6597C" w:rsidRDefault="00D43703" w:rsidP="0070498E">
            <w:pPr>
              <w:ind w:left="113" w:right="-7"/>
              <w:jc w:val="center"/>
              <w:rPr>
                <w:rFonts w:ascii="GHEA Grapalat" w:hAnsi="GHEA Grapalat"/>
                <w:sz w:val="18"/>
                <w:lang w:val="pt-BR"/>
              </w:rPr>
            </w:pPr>
            <w:r w:rsidRPr="00E6597C">
              <w:rPr>
                <w:rFonts w:ascii="GHEA Grapalat" w:hAnsi="GHEA Grapalat" w:cs="Sylfaen"/>
                <w:sz w:val="18"/>
                <w:szCs w:val="22"/>
                <w:lang w:val="pt-BR"/>
              </w:rPr>
              <w:t>դեկտեմբեր</w:t>
            </w:r>
          </w:p>
        </w:tc>
        <w:tc>
          <w:tcPr>
            <w:tcW w:w="1445" w:type="dxa"/>
            <w:vAlign w:val="center"/>
          </w:tcPr>
          <w:p w:rsidR="00D43703" w:rsidRPr="00E6597C" w:rsidRDefault="00D43703" w:rsidP="0070498E">
            <w:pPr>
              <w:ind w:right="-1"/>
              <w:jc w:val="center"/>
              <w:rPr>
                <w:rFonts w:ascii="GHEA Grapalat" w:hAnsi="GHEA Grapalat"/>
                <w:sz w:val="18"/>
                <w:lang w:val="pt-BR"/>
              </w:rPr>
            </w:pPr>
            <w:r w:rsidRPr="00E6597C">
              <w:rPr>
                <w:rFonts w:ascii="GHEA Grapalat" w:hAnsi="GHEA Grapalat" w:cs="Sylfaen"/>
                <w:sz w:val="18"/>
                <w:szCs w:val="22"/>
                <w:lang w:val="pt-BR"/>
              </w:rPr>
              <w:t>Ընդամենը</w:t>
            </w:r>
          </w:p>
          <w:p w:rsidR="00D43703" w:rsidRPr="00E6597C" w:rsidRDefault="00D43703" w:rsidP="0070498E">
            <w:pPr>
              <w:jc w:val="center"/>
              <w:rPr>
                <w:rFonts w:ascii="GHEA Grapalat" w:hAnsi="GHEA Grapalat"/>
                <w:sz w:val="18"/>
                <w:lang w:val="es-ES"/>
              </w:rPr>
            </w:pPr>
          </w:p>
        </w:tc>
      </w:tr>
      <w:tr w:rsidR="00D43703" w:rsidRPr="00E6597C" w:rsidTr="0070498E">
        <w:trPr>
          <w:trHeight w:val="1538"/>
        </w:trPr>
        <w:tc>
          <w:tcPr>
            <w:tcW w:w="1349" w:type="dxa"/>
          </w:tcPr>
          <w:p w:rsidR="00D43703" w:rsidRPr="00E6597C" w:rsidRDefault="00D43703" w:rsidP="0070498E">
            <w:pPr>
              <w:jc w:val="center"/>
              <w:rPr>
                <w:rFonts w:ascii="GHEA Grapalat" w:hAnsi="GHEA Grapalat"/>
                <w:sz w:val="20"/>
                <w:lang w:val="es-ES"/>
              </w:rPr>
            </w:pPr>
          </w:p>
        </w:tc>
        <w:tc>
          <w:tcPr>
            <w:tcW w:w="1421" w:type="dxa"/>
          </w:tcPr>
          <w:p w:rsidR="00D43703" w:rsidRPr="00E6597C" w:rsidRDefault="00D43703" w:rsidP="0070498E">
            <w:pPr>
              <w:jc w:val="center"/>
              <w:rPr>
                <w:rFonts w:ascii="GHEA Grapalat" w:hAnsi="GHEA Grapalat"/>
                <w:sz w:val="20"/>
                <w:lang w:val="es-ES"/>
              </w:rPr>
            </w:pPr>
          </w:p>
        </w:tc>
        <w:tc>
          <w:tcPr>
            <w:tcW w:w="1090" w:type="dxa"/>
          </w:tcPr>
          <w:p w:rsidR="00D43703" w:rsidRPr="00E6597C" w:rsidRDefault="00D43703" w:rsidP="0070498E">
            <w:pPr>
              <w:jc w:val="center"/>
              <w:rPr>
                <w:rFonts w:ascii="GHEA Grapalat" w:hAnsi="GHEA Grapalat"/>
                <w:sz w:val="20"/>
                <w:lang w:val="es-ES"/>
              </w:rPr>
            </w:pPr>
          </w:p>
        </w:tc>
        <w:tc>
          <w:tcPr>
            <w:tcW w:w="443" w:type="dxa"/>
          </w:tcPr>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lang w:val="pt-BR"/>
              </w:rPr>
            </w:pPr>
            <w:r w:rsidRPr="00E6597C">
              <w:rPr>
                <w:rFonts w:ascii="GHEA Grapalat" w:hAnsi="GHEA Grapalat"/>
                <w:sz w:val="20"/>
                <w:lang w:val="pt-BR"/>
              </w:rPr>
              <w:t>... %</w:t>
            </w:r>
          </w:p>
        </w:tc>
        <w:tc>
          <w:tcPr>
            <w:tcW w:w="444" w:type="dxa"/>
          </w:tcPr>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lang w:val="pt-BR"/>
              </w:rPr>
            </w:pPr>
            <w:r w:rsidRPr="00E6597C">
              <w:rPr>
                <w:rFonts w:ascii="GHEA Grapalat" w:hAnsi="GHEA Grapalat"/>
                <w:sz w:val="20"/>
                <w:lang w:val="pt-BR"/>
              </w:rPr>
              <w:t>... %</w:t>
            </w:r>
          </w:p>
        </w:tc>
        <w:tc>
          <w:tcPr>
            <w:tcW w:w="444" w:type="dxa"/>
          </w:tcPr>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cs="Arial"/>
                <w:sz w:val="18"/>
                <w:szCs w:val="18"/>
                <w:lang w:val="pt-BR"/>
              </w:rPr>
            </w:pPr>
            <w:r w:rsidRPr="00E6597C">
              <w:rPr>
                <w:rFonts w:ascii="GHEA Grapalat" w:hAnsi="GHEA Grapalat"/>
                <w:sz w:val="20"/>
                <w:lang w:val="pt-BR"/>
              </w:rPr>
              <w:t>... %</w:t>
            </w:r>
          </w:p>
        </w:tc>
        <w:tc>
          <w:tcPr>
            <w:tcW w:w="1445" w:type="dxa"/>
          </w:tcPr>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sz w:val="20"/>
                <w:lang w:val="pt-BR"/>
              </w:rPr>
            </w:pPr>
          </w:p>
          <w:p w:rsidR="00D43703" w:rsidRPr="00E6597C" w:rsidRDefault="00D43703" w:rsidP="0070498E">
            <w:pPr>
              <w:jc w:val="center"/>
              <w:rPr>
                <w:rFonts w:ascii="GHEA Grapalat" w:hAnsi="GHEA Grapalat"/>
                <w:b/>
                <w:lang w:val="pt-BR"/>
              </w:rPr>
            </w:pPr>
            <w:r w:rsidRPr="00E6597C">
              <w:rPr>
                <w:rFonts w:ascii="GHEA Grapalat" w:hAnsi="GHEA Grapalat"/>
                <w:sz w:val="20"/>
                <w:lang w:val="pt-BR"/>
              </w:rPr>
              <w:t>... %</w:t>
            </w:r>
          </w:p>
        </w:tc>
      </w:tr>
    </w:tbl>
    <w:p w:rsidR="00D43703" w:rsidRPr="00E6597C" w:rsidRDefault="00D43703" w:rsidP="00D43703">
      <w:pPr>
        <w:rPr>
          <w:rFonts w:ascii="GHEA Grapalat" w:hAnsi="GHEA Grapalat"/>
          <w:i/>
          <w:sz w:val="18"/>
          <w:szCs w:val="18"/>
        </w:rPr>
      </w:pPr>
    </w:p>
    <w:p w:rsidR="00D43703" w:rsidRPr="00E6597C" w:rsidRDefault="00D43703" w:rsidP="00D43703">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D43703" w:rsidRPr="00E6597C" w:rsidRDefault="00D43703" w:rsidP="00D43703">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D43703" w:rsidRPr="00E6597C" w:rsidRDefault="00D43703" w:rsidP="00D43703">
      <w:pPr>
        <w:jc w:val="center"/>
        <w:rPr>
          <w:rFonts w:ascii="GHEA Grapalat" w:hAnsi="GHEA Grapalat"/>
          <w:sz w:val="20"/>
          <w:lang w:val="es-ES"/>
        </w:rPr>
      </w:pPr>
    </w:p>
    <w:p w:rsidR="00D43703" w:rsidRPr="00E6597C" w:rsidRDefault="00D43703" w:rsidP="00D43703">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D43703" w:rsidRPr="00E6597C" w:rsidTr="0070498E">
        <w:trPr>
          <w:jc w:val="center"/>
        </w:trPr>
        <w:tc>
          <w:tcPr>
            <w:tcW w:w="4536" w:type="dxa"/>
          </w:tcPr>
          <w:p w:rsidR="00D43703" w:rsidRPr="00E6597C" w:rsidRDefault="00D43703" w:rsidP="0070498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D43703" w:rsidRPr="00E6597C" w:rsidRDefault="00D43703" w:rsidP="0070498E">
            <w:pPr>
              <w:rPr>
                <w:rFonts w:ascii="GHEA Grapalat" w:hAnsi="GHEA Grapalat"/>
                <w:lang w:val="ru-RU"/>
              </w:rPr>
            </w:pPr>
          </w:p>
          <w:p w:rsidR="00D43703" w:rsidRPr="00E6597C" w:rsidRDefault="00D43703" w:rsidP="0070498E">
            <w:pPr>
              <w:rPr>
                <w:rFonts w:ascii="GHEA Grapalat" w:hAnsi="GHEA Grapalat"/>
                <w:lang w:val="ru-RU"/>
              </w:rPr>
            </w:pPr>
          </w:p>
          <w:p w:rsidR="00D43703" w:rsidRPr="00E6597C" w:rsidRDefault="00D43703" w:rsidP="0070498E">
            <w:pPr>
              <w:jc w:val="center"/>
              <w:rPr>
                <w:rFonts w:ascii="GHEA Grapalat" w:hAnsi="GHEA Grapalat"/>
                <w:lang w:val="ru-RU"/>
              </w:rPr>
            </w:pPr>
            <w:r w:rsidRPr="00E6597C">
              <w:rPr>
                <w:rFonts w:ascii="GHEA Grapalat" w:hAnsi="GHEA Grapalat"/>
                <w:lang w:val="ru-RU"/>
              </w:rPr>
              <w:t>---------------------------------</w:t>
            </w:r>
          </w:p>
          <w:p w:rsidR="00D43703" w:rsidRPr="00E6597C" w:rsidRDefault="00D43703" w:rsidP="0070498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D43703" w:rsidRPr="00E6597C" w:rsidRDefault="00D43703" w:rsidP="0070498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D43703" w:rsidRPr="00E6597C" w:rsidRDefault="00D43703" w:rsidP="0070498E">
            <w:pPr>
              <w:spacing w:line="360" w:lineRule="auto"/>
              <w:jc w:val="center"/>
              <w:rPr>
                <w:rFonts w:ascii="GHEA Grapalat" w:hAnsi="GHEA Grapalat"/>
                <w:lang w:val="ru-RU"/>
              </w:rPr>
            </w:pPr>
          </w:p>
        </w:tc>
        <w:tc>
          <w:tcPr>
            <w:tcW w:w="4343" w:type="dxa"/>
          </w:tcPr>
          <w:p w:rsidR="00D43703" w:rsidRPr="00E6597C" w:rsidRDefault="00D43703" w:rsidP="0070498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D43703" w:rsidRPr="00E6597C" w:rsidRDefault="00D43703" w:rsidP="0070498E">
            <w:pPr>
              <w:jc w:val="center"/>
              <w:rPr>
                <w:rFonts w:ascii="GHEA Grapalat" w:hAnsi="GHEA Grapalat"/>
                <w:lang w:val="ru-RU"/>
              </w:rPr>
            </w:pPr>
          </w:p>
          <w:p w:rsidR="00D43703" w:rsidRPr="00E6597C" w:rsidRDefault="00D43703" w:rsidP="0070498E">
            <w:pPr>
              <w:jc w:val="center"/>
              <w:rPr>
                <w:rFonts w:ascii="GHEA Grapalat" w:hAnsi="GHEA Grapalat"/>
                <w:lang w:val="ru-RU"/>
              </w:rPr>
            </w:pPr>
          </w:p>
          <w:p w:rsidR="00D43703" w:rsidRPr="00E6597C" w:rsidRDefault="00D43703" w:rsidP="0070498E">
            <w:pPr>
              <w:jc w:val="center"/>
              <w:rPr>
                <w:rFonts w:ascii="GHEA Grapalat" w:hAnsi="GHEA Grapalat"/>
                <w:lang w:val="ru-RU"/>
              </w:rPr>
            </w:pPr>
            <w:r w:rsidRPr="00E6597C">
              <w:rPr>
                <w:rFonts w:ascii="GHEA Grapalat" w:hAnsi="GHEA Grapalat"/>
                <w:lang w:val="ru-RU"/>
              </w:rPr>
              <w:t>---------------------------------</w:t>
            </w:r>
          </w:p>
          <w:p w:rsidR="00D43703" w:rsidRPr="00E6597C" w:rsidRDefault="00D43703" w:rsidP="0070498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D43703" w:rsidRPr="00E6597C" w:rsidRDefault="00D43703" w:rsidP="0070498E">
            <w:pPr>
              <w:jc w:val="center"/>
              <w:rPr>
                <w:rFonts w:ascii="GHEA Grapalat" w:hAnsi="GHEA Grapalat"/>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D43703" w:rsidRPr="00E6597C" w:rsidRDefault="00D43703" w:rsidP="00D43703">
      <w:pPr>
        <w:rPr>
          <w:rFonts w:ascii="GHEA Grapalat" w:hAnsi="GHEA Grapalat"/>
          <w:sz w:val="20"/>
          <w:lang w:val="ru-RU"/>
        </w:rPr>
        <w:sectPr w:rsidR="00D43703" w:rsidRPr="00E6597C" w:rsidSect="0070498E">
          <w:footnotePr>
            <w:pos w:val="beneathText"/>
          </w:footnotePr>
          <w:pgSz w:w="11906" w:h="16838" w:code="9"/>
          <w:pgMar w:top="533" w:right="707" w:bottom="720" w:left="663" w:header="561" w:footer="561" w:gutter="0"/>
          <w:cols w:space="720"/>
        </w:sectPr>
      </w:pPr>
    </w:p>
    <w:p w:rsidR="00D43703" w:rsidRPr="00E6597C" w:rsidRDefault="00D43703" w:rsidP="00D43703">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rsidR="00D43703" w:rsidRPr="00E6597C" w:rsidRDefault="00D43703" w:rsidP="00D43703">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D43703" w:rsidRPr="00E6597C" w:rsidRDefault="00D43703" w:rsidP="00D43703">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D43703" w:rsidRPr="00E6597C" w:rsidRDefault="00D43703" w:rsidP="00D43703">
      <w:pPr>
        <w:ind w:firstLine="567"/>
        <w:jc w:val="right"/>
        <w:rPr>
          <w:rFonts w:ascii="GHEA Grapalat" w:hAnsi="GHEA Grapalat" w:cs="Sylfaen"/>
          <w:i/>
          <w:sz w:val="22"/>
          <w:szCs w:val="22"/>
          <w:lang w:val="pt-BR"/>
        </w:rPr>
      </w:pPr>
    </w:p>
    <w:p w:rsidR="00D43703" w:rsidRPr="00E6597C" w:rsidRDefault="00D43703" w:rsidP="00D43703">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D43703" w:rsidRPr="007F7031" w:rsidTr="0070498E">
        <w:trPr>
          <w:tblCellSpacing w:w="7" w:type="dxa"/>
          <w:jc w:val="center"/>
        </w:trPr>
        <w:tc>
          <w:tcPr>
            <w:tcW w:w="0" w:type="auto"/>
            <w:vAlign w:val="center"/>
          </w:tcPr>
          <w:p w:rsidR="00D43703" w:rsidRPr="00E6597C" w:rsidRDefault="00850BEC" w:rsidP="0070498E">
            <w:pPr>
              <w:jc w:val="center"/>
              <w:rPr>
                <w:rFonts w:ascii="GHEA Grapalat" w:hAnsi="GHEA Grapalat"/>
                <w:iCs/>
                <w:color w:val="000000"/>
                <w:sz w:val="21"/>
                <w:szCs w:val="21"/>
                <w:lang w:val="pt-BR"/>
              </w:rPr>
            </w:pPr>
            <w:r w:rsidRPr="00850BEC">
              <w:rPr>
                <w:noProof/>
              </w:rPr>
              <w:pict>
                <v:rect id="_x0000_s1029" style="position:absolute;left:0;text-align:left;margin-left:189pt;margin-top:13.2pt;width:9pt;height:81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D43703" w:rsidRPr="00E6597C">
              <w:rPr>
                <w:rFonts w:ascii="GHEA Grapalat" w:hAnsi="GHEA Grapalat"/>
                <w:iCs/>
                <w:color w:val="000000"/>
                <w:sz w:val="21"/>
                <w:szCs w:val="21"/>
              </w:rPr>
              <w:t>Պայմանագրի</w:t>
            </w:r>
            <w:r w:rsidR="00D43703" w:rsidRPr="00E6597C">
              <w:rPr>
                <w:rFonts w:ascii="GHEA Grapalat" w:hAnsi="GHEA Grapalat"/>
                <w:iCs/>
                <w:color w:val="000000"/>
                <w:sz w:val="21"/>
                <w:szCs w:val="21"/>
                <w:lang w:val="pt-BR"/>
              </w:rPr>
              <w:t xml:space="preserve"> </w:t>
            </w:r>
            <w:r w:rsidR="00D43703" w:rsidRPr="00E6597C">
              <w:rPr>
                <w:rFonts w:ascii="GHEA Grapalat" w:hAnsi="GHEA Grapalat"/>
                <w:iCs/>
                <w:color w:val="000000"/>
                <w:sz w:val="21"/>
                <w:szCs w:val="21"/>
              </w:rPr>
              <w:t>կողմ</w:t>
            </w:r>
            <w:r w:rsidR="00D43703" w:rsidRPr="00E6597C">
              <w:rPr>
                <w:rFonts w:ascii="GHEA Grapalat" w:hAnsi="GHEA Grapalat"/>
                <w:iCs/>
                <w:color w:val="000000"/>
                <w:sz w:val="21"/>
                <w:szCs w:val="21"/>
                <w:lang w:val="pt-BR"/>
              </w:rPr>
              <w:t xml:space="preserve"> </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D43703" w:rsidRPr="00E6597C" w:rsidRDefault="00D43703" w:rsidP="0070498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D43703" w:rsidRPr="00E6597C" w:rsidRDefault="00D43703" w:rsidP="00D43703">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D43703" w:rsidRPr="00E6597C" w:rsidRDefault="00D43703" w:rsidP="00D43703">
      <w:pPr>
        <w:ind w:firstLine="375"/>
        <w:rPr>
          <w:rFonts w:ascii="GHEA Grapalat" w:hAnsi="GHEA Grapalat"/>
          <w:iCs/>
          <w:color w:val="000000"/>
          <w:sz w:val="15"/>
          <w:szCs w:val="21"/>
          <w:lang w:val="pt-BR"/>
        </w:rPr>
      </w:pPr>
    </w:p>
    <w:p w:rsidR="00D43703" w:rsidRPr="00E6597C" w:rsidRDefault="00D43703" w:rsidP="00D43703">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D43703" w:rsidRPr="00E6597C" w:rsidRDefault="00D43703" w:rsidP="00D43703">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D43703" w:rsidRPr="00E6597C" w:rsidRDefault="00D43703" w:rsidP="00D43703">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D43703" w:rsidRPr="00E6597C" w:rsidRDefault="00D43703" w:rsidP="00D43703">
      <w:pPr>
        <w:pStyle w:val="a3"/>
        <w:spacing w:line="240" w:lineRule="auto"/>
        <w:ind w:firstLine="0"/>
        <w:jc w:val="center"/>
        <w:rPr>
          <w:b/>
          <w:bCs/>
          <w:iCs/>
          <w:lang w:val="es-ES"/>
        </w:rPr>
      </w:pPr>
    </w:p>
    <w:p w:rsidR="00D43703" w:rsidRPr="00E6597C" w:rsidRDefault="00D43703" w:rsidP="00D43703">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D43703" w:rsidRPr="00E6597C" w:rsidRDefault="00D43703" w:rsidP="00D43703">
      <w:pPr>
        <w:pStyle w:val="a3"/>
        <w:spacing w:line="240" w:lineRule="auto"/>
        <w:ind w:firstLine="0"/>
        <w:rPr>
          <w:iCs/>
          <w:lang w:val="es-ES"/>
        </w:rPr>
      </w:pPr>
    </w:p>
    <w:p w:rsidR="00D43703" w:rsidRPr="00E6597C" w:rsidRDefault="00D43703" w:rsidP="00D43703">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D43703" w:rsidRPr="00E6597C" w:rsidRDefault="00D43703" w:rsidP="00D43703">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D43703" w:rsidRPr="00E6597C" w:rsidRDefault="00D43703" w:rsidP="00D43703">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D43703" w:rsidRPr="00E6597C" w:rsidRDefault="00D43703" w:rsidP="00D43703">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D43703" w:rsidRPr="00E6597C" w:rsidRDefault="00D43703" w:rsidP="00D43703">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D43703" w:rsidRPr="00E6597C" w:rsidRDefault="00D43703" w:rsidP="00D43703">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D43703" w:rsidRPr="00E6597C" w:rsidTr="0070498E">
        <w:trPr>
          <w:jc w:val="right"/>
        </w:trPr>
        <w:tc>
          <w:tcPr>
            <w:tcW w:w="357" w:type="dxa"/>
            <w:vMerge w:val="restart"/>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rsidR="00D43703" w:rsidRPr="00E6597C" w:rsidRDefault="00D43703" w:rsidP="007049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D43703" w:rsidRPr="00E6597C" w:rsidTr="0070498E">
        <w:trPr>
          <w:jc w:val="right"/>
        </w:trPr>
        <w:tc>
          <w:tcPr>
            <w:tcW w:w="357" w:type="dxa"/>
            <w:vMerge/>
            <w:shd w:val="clear" w:color="auto" w:fill="auto"/>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D43703" w:rsidRPr="00E6597C" w:rsidTr="0070498E">
        <w:trPr>
          <w:trHeight w:val="1105"/>
          <w:jc w:val="right"/>
        </w:trPr>
        <w:tc>
          <w:tcPr>
            <w:tcW w:w="357" w:type="dxa"/>
            <w:vMerge/>
            <w:tcBorders>
              <w:bottom w:val="single" w:sz="4" w:space="0" w:color="auto"/>
            </w:tcBorders>
            <w:shd w:val="clear" w:color="auto" w:fill="auto"/>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r>
      <w:tr w:rsidR="00D43703" w:rsidRPr="00E6597C" w:rsidTr="0070498E">
        <w:trPr>
          <w:jc w:val="right"/>
        </w:trPr>
        <w:tc>
          <w:tcPr>
            <w:tcW w:w="357"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D43703" w:rsidRPr="00E6597C" w:rsidRDefault="00D43703" w:rsidP="0070498E">
            <w:pPr>
              <w:pStyle w:val="af4"/>
              <w:spacing w:before="0" w:beforeAutospacing="0" w:after="0" w:afterAutospacing="0"/>
              <w:jc w:val="center"/>
              <w:rPr>
                <w:rFonts w:ascii="GHEA Grapalat" w:hAnsi="GHEA Grapalat"/>
                <w:sz w:val="18"/>
                <w:szCs w:val="18"/>
              </w:rPr>
            </w:pPr>
          </w:p>
        </w:tc>
      </w:tr>
      <w:tr w:rsidR="00D43703" w:rsidRPr="00E6597C" w:rsidTr="0070498E">
        <w:trPr>
          <w:jc w:val="right"/>
        </w:trPr>
        <w:tc>
          <w:tcPr>
            <w:tcW w:w="357"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c>
          <w:tcPr>
            <w:tcW w:w="1173"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c>
          <w:tcPr>
            <w:tcW w:w="1440"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c>
          <w:tcPr>
            <w:tcW w:w="1800"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c>
          <w:tcPr>
            <w:tcW w:w="1116"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c>
          <w:tcPr>
            <w:tcW w:w="1842"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c>
          <w:tcPr>
            <w:tcW w:w="1134"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c>
          <w:tcPr>
            <w:tcW w:w="1168"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c>
          <w:tcPr>
            <w:tcW w:w="675" w:type="dxa"/>
            <w:shd w:val="clear" w:color="auto" w:fill="auto"/>
          </w:tcPr>
          <w:p w:rsidR="00D43703" w:rsidRPr="00E6597C" w:rsidRDefault="00D43703" w:rsidP="0070498E">
            <w:pPr>
              <w:pStyle w:val="af4"/>
              <w:spacing w:before="0" w:beforeAutospacing="0" w:after="0" w:afterAutospacing="0"/>
              <w:jc w:val="center"/>
              <w:rPr>
                <w:rFonts w:ascii="GHEA Grapalat" w:hAnsi="GHEA Grapalat"/>
              </w:rPr>
            </w:pPr>
          </w:p>
        </w:tc>
      </w:tr>
    </w:tbl>
    <w:p w:rsidR="00D43703" w:rsidRPr="00E6597C" w:rsidRDefault="00D43703" w:rsidP="00D43703">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D43703" w:rsidRPr="00E6597C" w:rsidRDefault="00D43703" w:rsidP="00D43703">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D43703" w:rsidRPr="00E6597C" w:rsidRDefault="00D43703" w:rsidP="00D43703">
      <w:pPr>
        <w:ind w:firstLine="375"/>
        <w:jc w:val="both"/>
        <w:rPr>
          <w:rFonts w:ascii="GHEA Grapalat" w:hAnsi="GHEA Grapalat"/>
          <w:iCs/>
          <w:snapToGrid w:val="0"/>
          <w:color w:val="000000"/>
          <w:sz w:val="21"/>
          <w:szCs w:val="21"/>
          <w:lang w:val="es-ES"/>
        </w:rPr>
      </w:pPr>
    </w:p>
    <w:p w:rsidR="00D43703" w:rsidRPr="00E6597C" w:rsidRDefault="00D43703" w:rsidP="00D43703">
      <w:pPr>
        <w:ind w:firstLine="375"/>
        <w:jc w:val="both"/>
        <w:rPr>
          <w:rFonts w:ascii="GHEA Grapalat" w:hAnsi="GHEA Grapalat"/>
          <w:iCs/>
          <w:snapToGrid w:val="0"/>
          <w:color w:val="000000"/>
          <w:sz w:val="2"/>
          <w:szCs w:val="21"/>
          <w:lang w:val="es-ES"/>
        </w:rPr>
      </w:pPr>
    </w:p>
    <w:p w:rsidR="00D43703" w:rsidRPr="00E6597C" w:rsidRDefault="00D43703" w:rsidP="00D43703">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D43703" w:rsidRPr="00E6597C" w:rsidTr="0070498E">
        <w:trPr>
          <w:trHeight w:val="266"/>
          <w:tblCellSpacing w:w="7" w:type="dxa"/>
          <w:jc w:val="center"/>
        </w:trPr>
        <w:tc>
          <w:tcPr>
            <w:tcW w:w="0" w:type="auto"/>
            <w:vAlign w:val="center"/>
          </w:tcPr>
          <w:p w:rsidR="00D43703" w:rsidRPr="00E6597C" w:rsidRDefault="00D43703" w:rsidP="0070498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D43703" w:rsidRPr="00E6597C" w:rsidRDefault="00D43703" w:rsidP="0070498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D43703" w:rsidRPr="00E6597C" w:rsidTr="0070498E">
        <w:trPr>
          <w:trHeight w:val="473"/>
          <w:tblCellSpacing w:w="7" w:type="dxa"/>
          <w:jc w:val="center"/>
        </w:trPr>
        <w:tc>
          <w:tcPr>
            <w:tcW w:w="0" w:type="auto"/>
            <w:vAlign w:val="center"/>
          </w:tcPr>
          <w:p w:rsidR="00D43703" w:rsidRPr="00E6597C" w:rsidRDefault="00D43703" w:rsidP="0070498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D43703" w:rsidRPr="00E6597C" w:rsidRDefault="00D43703" w:rsidP="0070498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D43703" w:rsidRPr="00E6597C" w:rsidRDefault="00D43703" w:rsidP="0070498E">
            <w:pPr>
              <w:jc w:val="center"/>
              <w:rPr>
                <w:rFonts w:ascii="GHEA Grapalat" w:hAnsi="GHEA Grapalat"/>
                <w:iCs/>
                <w:sz w:val="21"/>
                <w:szCs w:val="21"/>
              </w:rPr>
            </w:pPr>
            <w:r w:rsidRPr="00E6597C">
              <w:rPr>
                <w:rFonts w:ascii="GHEA Grapalat" w:hAnsi="GHEA Grapalat"/>
                <w:iCs/>
                <w:sz w:val="21"/>
                <w:szCs w:val="21"/>
              </w:rPr>
              <w:t>___________________________</w:t>
            </w:r>
          </w:p>
          <w:p w:rsidR="00D43703" w:rsidRPr="00E6597C" w:rsidRDefault="00D43703" w:rsidP="0070498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D43703" w:rsidRPr="00E6597C" w:rsidTr="0070498E">
        <w:trPr>
          <w:trHeight w:val="503"/>
          <w:tblCellSpacing w:w="7" w:type="dxa"/>
          <w:jc w:val="center"/>
        </w:trPr>
        <w:tc>
          <w:tcPr>
            <w:tcW w:w="0" w:type="auto"/>
            <w:vAlign w:val="center"/>
          </w:tcPr>
          <w:p w:rsidR="00D43703" w:rsidRPr="00E6597C" w:rsidRDefault="00D43703" w:rsidP="0070498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D43703" w:rsidRPr="00E6597C" w:rsidRDefault="00D43703" w:rsidP="0070498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D43703" w:rsidRPr="00E6597C" w:rsidRDefault="00D43703" w:rsidP="0070498E">
            <w:pPr>
              <w:jc w:val="center"/>
              <w:rPr>
                <w:rFonts w:ascii="GHEA Grapalat" w:hAnsi="GHEA Grapalat"/>
                <w:iCs/>
                <w:sz w:val="21"/>
                <w:szCs w:val="21"/>
              </w:rPr>
            </w:pPr>
            <w:r w:rsidRPr="00E6597C">
              <w:rPr>
                <w:rFonts w:ascii="GHEA Grapalat" w:hAnsi="GHEA Grapalat"/>
                <w:iCs/>
                <w:sz w:val="21"/>
                <w:szCs w:val="21"/>
              </w:rPr>
              <w:t>___________________________</w:t>
            </w:r>
          </w:p>
          <w:p w:rsidR="00D43703" w:rsidRPr="00E6597C" w:rsidRDefault="00D43703" w:rsidP="0070498E">
            <w:pPr>
              <w:jc w:val="center"/>
              <w:rPr>
                <w:rFonts w:ascii="GHEA Grapalat" w:hAnsi="GHEA Grapalat"/>
                <w:iCs/>
                <w:sz w:val="21"/>
                <w:szCs w:val="21"/>
              </w:rPr>
            </w:pPr>
            <w:r w:rsidRPr="00E6597C">
              <w:rPr>
                <w:rFonts w:ascii="GHEA Grapalat" w:hAnsi="GHEA Grapalat"/>
                <w:iCs/>
                <w:sz w:val="15"/>
                <w:szCs w:val="15"/>
              </w:rPr>
              <w:t>ազգանուն, անուն</w:t>
            </w:r>
          </w:p>
        </w:tc>
      </w:tr>
      <w:tr w:rsidR="00D43703" w:rsidRPr="00E6597C" w:rsidTr="0070498E">
        <w:trPr>
          <w:trHeight w:val="281"/>
          <w:tblCellSpacing w:w="7" w:type="dxa"/>
          <w:jc w:val="center"/>
        </w:trPr>
        <w:tc>
          <w:tcPr>
            <w:tcW w:w="0" w:type="auto"/>
            <w:vAlign w:val="center"/>
          </w:tcPr>
          <w:p w:rsidR="00D43703" w:rsidRPr="00E6597C" w:rsidRDefault="00D43703" w:rsidP="0070498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D43703" w:rsidRPr="00E6597C" w:rsidRDefault="00D43703" w:rsidP="0070498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D43703" w:rsidRPr="00E6597C" w:rsidRDefault="00D43703" w:rsidP="00D43703">
      <w:pPr>
        <w:ind w:left="-142" w:firstLine="142"/>
        <w:jc w:val="center"/>
        <w:rPr>
          <w:rFonts w:ascii="GHEA Grapalat" w:hAnsi="GHEA Grapalat" w:cs="Sylfaen"/>
          <w:b/>
        </w:rPr>
      </w:pPr>
    </w:p>
    <w:p w:rsidR="00D43703" w:rsidRPr="00E6597C" w:rsidRDefault="00D43703" w:rsidP="00D43703">
      <w:pPr>
        <w:ind w:left="-142" w:firstLine="142"/>
        <w:jc w:val="center"/>
        <w:rPr>
          <w:rFonts w:ascii="GHEA Grapalat" w:hAnsi="GHEA Grapalat" w:cs="Sylfaen"/>
          <w:b/>
        </w:rPr>
      </w:pPr>
    </w:p>
    <w:p w:rsidR="00D43703" w:rsidRPr="00E6597C" w:rsidRDefault="00D43703" w:rsidP="00D43703">
      <w:pPr>
        <w:ind w:left="-142" w:firstLine="142"/>
        <w:jc w:val="center"/>
        <w:rPr>
          <w:rFonts w:ascii="GHEA Grapalat" w:hAnsi="GHEA Grapalat" w:cs="Sylfaen"/>
          <w:b/>
        </w:rPr>
      </w:pPr>
    </w:p>
    <w:p w:rsidR="00D43703" w:rsidRPr="00E6597C" w:rsidRDefault="00D43703" w:rsidP="00D43703">
      <w:pPr>
        <w:ind w:firstLine="567"/>
        <w:jc w:val="right"/>
        <w:rPr>
          <w:rFonts w:ascii="GHEA Grapalat" w:hAnsi="GHEA Grapalat" w:cs="Sylfaen"/>
          <w:i/>
          <w:sz w:val="22"/>
          <w:szCs w:val="22"/>
          <w:lang w:val="pt-BR"/>
        </w:rPr>
      </w:pPr>
    </w:p>
    <w:p w:rsidR="00D43703" w:rsidRPr="00E6597C" w:rsidRDefault="00D43703" w:rsidP="00D43703">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rsidR="00D43703" w:rsidRPr="00E6597C" w:rsidRDefault="00D43703" w:rsidP="00D43703">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D43703" w:rsidRPr="00E6597C" w:rsidRDefault="00D43703" w:rsidP="00D43703">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D43703" w:rsidRPr="00E6597C" w:rsidRDefault="00D43703" w:rsidP="00D43703">
      <w:pPr>
        <w:tabs>
          <w:tab w:val="left" w:pos="360"/>
          <w:tab w:val="left" w:pos="540"/>
        </w:tabs>
        <w:jc w:val="center"/>
        <w:rPr>
          <w:rFonts w:ascii="Sylfaen" w:hAnsi="Sylfaen" w:cs="Sylfaen"/>
          <w:b/>
          <w:bCs/>
          <w:sz w:val="20"/>
          <w:szCs w:val="20"/>
        </w:rPr>
      </w:pPr>
    </w:p>
    <w:p w:rsidR="00D43703" w:rsidRPr="00E6597C" w:rsidRDefault="00D43703" w:rsidP="00D43703">
      <w:pPr>
        <w:tabs>
          <w:tab w:val="left" w:pos="360"/>
          <w:tab w:val="left" w:pos="540"/>
        </w:tabs>
        <w:jc w:val="center"/>
        <w:rPr>
          <w:rFonts w:ascii="Sylfaen" w:hAnsi="Sylfaen" w:cs="Sylfaen"/>
          <w:b/>
          <w:bCs/>
        </w:rPr>
      </w:pPr>
    </w:p>
    <w:p w:rsidR="00D43703" w:rsidRPr="00E6597C" w:rsidRDefault="00D43703" w:rsidP="00D43703">
      <w:pPr>
        <w:tabs>
          <w:tab w:val="left" w:pos="360"/>
          <w:tab w:val="left" w:pos="540"/>
        </w:tabs>
        <w:rPr>
          <w:rFonts w:ascii="GHEA Grapalat" w:hAnsi="GHEA Grapalat" w:cs="Sylfaen"/>
          <w:sz w:val="22"/>
          <w:szCs w:val="22"/>
        </w:rPr>
      </w:pPr>
    </w:p>
    <w:p w:rsidR="00D43703" w:rsidRPr="00E6597C" w:rsidRDefault="00D43703" w:rsidP="00D43703">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rsidR="00D43703" w:rsidRPr="00E6597C" w:rsidRDefault="00D43703" w:rsidP="00D43703">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rsidR="00D43703" w:rsidRPr="00E6597C" w:rsidRDefault="00D43703" w:rsidP="00D43703">
      <w:pPr>
        <w:tabs>
          <w:tab w:val="left" w:pos="360"/>
          <w:tab w:val="left" w:pos="540"/>
        </w:tabs>
        <w:rPr>
          <w:rFonts w:ascii="GHEA Grapalat" w:hAnsi="GHEA Grapalat" w:cs="Sylfaen"/>
          <w:sz w:val="22"/>
          <w:szCs w:val="22"/>
        </w:rPr>
      </w:pPr>
    </w:p>
    <w:p w:rsidR="00D43703" w:rsidRPr="00E6597C" w:rsidRDefault="00D43703" w:rsidP="00D43703">
      <w:pPr>
        <w:tabs>
          <w:tab w:val="left" w:pos="360"/>
          <w:tab w:val="left" w:pos="540"/>
        </w:tabs>
        <w:rPr>
          <w:rFonts w:ascii="GHEA Grapalat" w:hAnsi="GHEA Grapalat" w:cs="Sylfaen"/>
          <w:sz w:val="22"/>
          <w:szCs w:val="22"/>
        </w:rPr>
      </w:pPr>
    </w:p>
    <w:p w:rsidR="00D43703" w:rsidRPr="00E6597C" w:rsidRDefault="00D43703" w:rsidP="00D43703">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rsidR="00D43703" w:rsidRPr="00E6597C" w:rsidRDefault="00D43703" w:rsidP="00D43703">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Կապալառուի անունը</w:t>
      </w:r>
    </w:p>
    <w:p w:rsidR="00D43703" w:rsidRPr="00E6597C" w:rsidRDefault="00D43703" w:rsidP="00D43703">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D43703" w:rsidRPr="00E6597C" w:rsidRDefault="00D43703" w:rsidP="00D43703">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D43703" w:rsidRPr="00E6597C" w:rsidRDefault="00D43703" w:rsidP="00D43703">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D43703" w:rsidRPr="00E6597C" w:rsidRDefault="00D43703" w:rsidP="00D43703">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D43703" w:rsidRPr="00E6597C" w:rsidTr="0070498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D43703" w:rsidRPr="00E6597C" w:rsidRDefault="00D43703" w:rsidP="0070498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D43703" w:rsidRPr="00E6597C" w:rsidTr="0070498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43703" w:rsidRPr="00E6597C" w:rsidRDefault="00D43703" w:rsidP="0070498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D43703" w:rsidRPr="00E6597C" w:rsidRDefault="00D43703" w:rsidP="0070498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D43703" w:rsidRPr="00E6597C" w:rsidRDefault="00D43703" w:rsidP="0070498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D43703" w:rsidRPr="00E6597C" w:rsidTr="0070498E">
        <w:trPr>
          <w:trHeight w:val="273"/>
        </w:trPr>
        <w:tc>
          <w:tcPr>
            <w:tcW w:w="3852" w:type="dxa"/>
            <w:tcBorders>
              <w:top w:val="single" w:sz="4" w:space="0" w:color="000000"/>
              <w:left w:val="single" w:sz="4" w:space="0" w:color="000000"/>
              <w:bottom w:val="single" w:sz="4" w:space="0" w:color="000000"/>
              <w:right w:val="single" w:sz="4" w:space="0" w:color="000000"/>
            </w:tcBorders>
          </w:tcPr>
          <w:p w:rsidR="00D43703" w:rsidRPr="00E6597C" w:rsidRDefault="00D43703" w:rsidP="0070498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D43703" w:rsidRPr="00E6597C" w:rsidRDefault="00D43703" w:rsidP="0070498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D43703" w:rsidRPr="00E6597C" w:rsidRDefault="00D43703" w:rsidP="0070498E">
            <w:pPr>
              <w:rPr>
                <w:rFonts w:ascii="GHEA Grapalat" w:hAnsi="GHEA Grapalat" w:cs="Sylfaen"/>
                <w:sz w:val="18"/>
                <w:szCs w:val="18"/>
                <w:lang w:val="ru-RU" w:eastAsia="ru-RU"/>
              </w:rPr>
            </w:pPr>
          </w:p>
        </w:tc>
      </w:tr>
      <w:tr w:rsidR="00D43703" w:rsidRPr="00E6597C" w:rsidTr="0070498E">
        <w:trPr>
          <w:trHeight w:val="273"/>
        </w:trPr>
        <w:tc>
          <w:tcPr>
            <w:tcW w:w="3852" w:type="dxa"/>
            <w:tcBorders>
              <w:top w:val="single" w:sz="4" w:space="0" w:color="000000"/>
              <w:left w:val="single" w:sz="4" w:space="0" w:color="000000"/>
              <w:bottom w:val="single" w:sz="4" w:space="0" w:color="000000"/>
              <w:right w:val="single" w:sz="4" w:space="0" w:color="000000"/>
            </w:tcBorders>
          </w:tcPr>
          <w:p w:rsidR="00D43703" w:rsidRPr="00E6597C" w:rsidRDefault="00D43703" w:rsidP="0070498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D43703" w:rsidRPr="00E6597C" w:rsidRDefault="00D43703" w:rsidP="0070498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D43703" w:rsidRPr="00E6597C" w:rsidRDefault="00D43703" w:rsidP="0070498E">
            <w:pPr>
              <w:rPr>
                <w:rFonts w:ascii="GHEA Grapalat" w:hAnsi="GHEA Grapalat" w:cs="Sylfaen"/>
                <w:sz w:val="18"/>
                <w:szCs w:val="18"/>
                <w:lang w:val="ru-RU" w:eastAsia="ru-RU"/>
              </w:rPr>
            </w:pPr>
          </w:p>
        </w:tc>
      </w:tr>
    </w:tbl>
    <w:p w:rsidR="00D43703" w:rsidRPr="00E6597C" w:rsidRDefault="00D43703" w:rsidP="00D43703">
      <w:pPr>
        <w:tabs>
          <w:tab w:val="left" w:pos="360"/>
          <w:tab w:val="left" w:pos="540"/>
        </w:tabs>
        <w:jc w:val="both"/>
        <w:rPr>
          <w:rFonts w:ascii="GHEA Grapalat" w:hAnsi="GHEA Grapalat" w:cs="Sylfaen"/>
          <w:lang w:eastAsia="ru-RU"/>
        </w:rPr>
      </w:pPr>
    </w:p>
    <w:p w:rsidR="00D43703" w:rsidRPr="00E6597C" w:rsidRDefault="00D43703" w:rsidP="00D43703">
      <w:pPr>
        <w:tabs>
          <w:tab w:val="left" w:pos="360"/>
          <w:tab w:val="left" w:pos="540"/>
        </w:tabs>
        <w:jc w:val="both"/>
        <w:rPr>
          <w:rFonts w:ascii="GHEA Grapalat" w:hAnsi="GHEA Grapalat" w:cs="Sylfaen"/>
        </w:rPr>
      </w:pPr>
    </w:p>
    <w:p w:rsidR="00D43703" w:rsidRPr="00E6597C" w:rsidRDefault="00D43703" w:rsidP="00D43703">
      <w:pPr>
        <w:tabs>
          <w:tab w:val="left" w:pos="360"/>
          <w:tab w:val="left" w:pos="540"/>
        </w:tabs>
        <w:jc w:val="both"/>
        <w:rPr>
          <w:rFonts w:ascii="GHEA Grapalat" w:hAnsi="GHEA Grapalat" w:cs="Sylfaen"/>
          <w:lang w:val="hy-AM"/>
        </w:rPr>
      </w:pPr>
    </w:p>
    <w:p w:rsidR="00D43703" w:rsidRPr="00E6597C" w:rsidRDefault="00D43703" w:rsidP="00D43703">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D43703" w:rsidRPr="00E6597C" w:rsidRDefault="00D43703" w:rsidP="00D43703">
      <w:pPr>
        <w:tabs>
          <w:tab w:val="left" w:pos="360"/>
          <w:tab w:val="left" w:pos="540"/>
        </w:tabs>
        <w:rPr>
          <w:rFonts w:ascii="GHEA Grapalat" w:hAnsi="GHEA Grapalat" w:cs="Sylfaen"/>
          <w:sz w:val="22"/>
          <w:szCs w:val="22"/>
          <w:lang w:val="hy-AM"/>
        </w:rPr>
      </w:pPr>
    </w:p>
    <w:p w:rsidR="00D43703" w:rsidRPr="00E6597C" w:rsidRDefault="00D43703" w:rsidP="00D43703">
      <w:pPr>
        <w:jc w:val="center"/>
        <w:rPr>
          <w:rFonts w:ascii="GHEA Grapalat" w:hAnsi="GHEA Grapalat" w:cs="Sylfaen"/>
          <w:sz w:val="22"/>
          <w:szCs w:val="22"/>
          <w:lang w:val="hy-AM"/>
        </w:rPr>
      </w:pPr>
    </w:p>
    <w:p w:rsidR="00D43703" w:rsidRPr="00E6597C" w:rsidRDefault="00D43703" w:rsidP="00D43703">
      <w:pPr>
        <w:jc w:val="center"/>
        <w:rPr>
          <w:rFonts w:ascii="GHEA Grapalat" w:hAnsi="GHEA Grapalat" w:cs="Sylfaen"/>
          <w:sz w:val="14"/>
          <w:szCs w:val="14"/>
          <w:lang w:val="hy-AM"/>
        </w:rPr>
      </w:pPr>
    </w:p>
    <w:p w:rsidR="00D43703" w:rsidRPr="00E6597C" w:rsidRDefault="00D43703" w:rsidP="00D43703">
      <w:pPr>
        <w:jc w:val="center"/>
        <w:rPr>
          <w:rFonts w:ascii="GHEA Grapalat" w:hAnsi="GHEA Grapalat" w:cs="Sylfaen"/>
          <w:sz w:val="22"/>
          <w:szCs w:val="22"/>
          <w:lang w:val="hy-AM"/>
        </w:rPr>
      </w:pPr>
    </w:p>
    <w:p w:rsidR="00D43703" w:rsidRPr="00E6597C" w:rsidRDefault="00D43703" w:rsidP="00D43703">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rsidR="00D43703" w:rsidRPr="00E6597C" w:rsidRDefault="00D43703" w:rsidP="00D43703">
      <w:pPr>
        <w:jc w:val="center"/>
        <w:rPr>
          <w:rFonts w:ascii="GHEA Grapalat" w:hAnsi="GHEA Grapalat" w:cs="Sylfaen"/>
          <w:sz w:val="22"/>
          <w:szCs w:val="22"/>
          <w:lang w:val="hy-AM"/>
        </w:rPr>
      </w:pPr>
    </w:p>
    <w:p w:rsidR="00D43703" w:rsidRPr="00E6597C" w:rsidRDefault="00D43703" w:rsidP="00D43703">
      <w:pPr>
        <w:tabs>
          <w:tab w:val="left" w:pos="360"/>
          <w:tab w:val="left" w:pos="540"/>
        </w:tabs>
        <w:rPr>
          <w:rFonts w:ascii="GHEA Grapalat" w:hAnsi="GHEA Grapalat" w:cs="Sylfaen"/>
          <w:sz w:val="22"/>
          <w:szCs w:val="22"/>
          <w:lang w:val="hy-AM"/>
        </w:rPr>
      </w:pPr>
    </w:p>
    <w:p w:rsidR="00D43703" w:rsidRPr="00E6597C" w:rsidRDefault="00D43703" w:rsidP="00D43703">
      <w:pPr>
        <w:tabs>
          <w:tab w:val="left" w:pos="360"/>
          <w:tab w:val="left" w:pos="540"/>
        </w:tabs>
        <w:rPr>
          <w:rFonts w:ascii="GHEA Grapalat" w:hAnsi="GHEA Grapalat" w:cs="Sylfaen"/>
          <w:sz w:val="22"/>
          <w:szCs w:val="22"/>
          <w:lang w:val="hy-AM"/>
        </w:rPr>
      </w:pPr>
    </w:p>
    <w:tbl>
      <w:tblPr>
        <w:tblW w:w="0" w:type="auto"/>
        <w:tblLook w:val="00A0"/>
      </w:tblPr>
      <w:tblGrid>
        <w:gridCol w:w="4785"/>
        <w:gridCol w:w="5223"/>
      </w:tblGrid>
      <w:tr w:rsidR="00D43703" w:rsidRPr="00E6597C" w:rsidTr="0070498E">
        <w:tc>
          <w:tcPr>
            <w:tcW w:w="4785" w:type="dxa"/>
          </w:tcPr>
          <w:p w:rsidR="00D43703" w:rsidRPr="00E6597C" w:rsidRDefault="00D43703" w:rsidP="0070498E">
            <w:pPr>
              <w:tabs>
                <w:tab w:val="left" w:pos="360"/>
                <w:tab w:val="left" w:pos="540"/>
              </w:tabs>
              <w:jc w:val="center"/>
              <w:rPr>
                <w:rFonts w:ascii="GHEA Grapalat" w:hAnsi="GHEA Grapalat" w:cs="Sylfaen"/>
                <w:b/>
                <w:bCs/>
                <w:lang w:val="hy-AM" w:eastAsia="ru-RU"/>
              </w:rPr>
            </w:pPr>
            <w:r w:rsidRPr="00E6597C">
              <w:rPr>
                <w:rFonts w:ascii="GHEA Grapalat" w:hAnsi="GHEA Grapalat" w:cs="Sylfaen"/>
                <w:b/>
                <w:bCs/>
                <w:sz w:val="22"/>
                <w:szCs w:val="22"/>
                <w:lang w:val="hy-AM"/>
              </w:rPr>
              <w:t>Հանձնեց</w:t>
            </w:r>
          </w:p>
        </w:tc>
        <w:tc>
          <w:tcPr>
            <w:tcW w:w="5223" w:type="dxa"/>
          </w:tcPr>
          <w:p w:rsidR="00D43703" w:rsidRPr="00E6597C" w:rsidRDefault="00D43703" w:rsidP="0070498E">
            <w:pPr>
              <w:tabs>
                <w:tab w:val="left" w:pos="360"/>
                <w:tab w:val="left" w:pos="540"/>
              </w:tabs>
              <w:jc w:val="center"/>
              <w:rPr>
                <w:rFonts w:ascii="GHEA Grapalat" w:hAnsi="GHEA Grapalat" w:cs="Sylfaen"/>
                <w:b/>
                <w:bCs/>
                <w:lang w:val="hy-AM" w:eastAsia="ru-RU"/>
              </w:rPr>
            </w:pPr>
            <w:r w:rsidRPr="00E6597C">
              <w:rPr>
                <w:rFonts w:ascii="GHEA Grapalat" w:hAnsi="GHEA Grapalat" w:cs="Sylfaen"/>
                <w:b/>
                <w:bCs/>
                <w:sz w:val="22"/>
                <w:szCs w:val="22"/>
                <w:lang w:val="hy-AM"/>
              </w:rPr>
              <w:t xml:space="preserve">        Ընդունեց</w:t>
            </w:r>
          </w:p>
        </w:tc>
      </w:tr>
    </w:tbl>
    <w:p w:rsidR="00D43703" w:rsidRPr="00E6597C" w:rsidRDefault="00D43703" w:rsidP="00D43703">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rsidR="00D43703" w:rsidRPr="00E6597C" w:rsidRDefault="00D43703" w:rsidP="00D43703">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tblPr>
      <w:tblGrid>
        <w:gridCol w:w="4875"/>
        <w:gridCol w:w="4875"/>
      </w:tblGrid>
      <w:tr w:rsidR="00D43703" w:rsidRPr="00E6597C" w:rsidTr="0070498E">
        <w:trPr>
          <w:tblCellSpacing w:w="7" w:type="dxa"/>
          <w:jc w:val="center"/>
        </w:trPr>
        <w:tc>
          <w:tcPr>
            <w:tcW w:w="0" w:type="auto"/>
            <w:vAlign w:val="center"/>
          </w:tcPr>
          <w:p w:rsidR="00D43703" w:rsidRPr="00E6597C" w:rsidRDefault="00D43703" w:rsidP="0070498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D43703" w:rsidRPr="00E6597C" w:rsidRDefault="00D43703" w:rsidP="0070498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D43703" w:rsidRPr="00E6597C" w:rsidRDefault="00D43703" w:rsidP="0070498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D43703" w:rsidRPr="00E6597C" w:rsidRDefault="00D43703" w:rsidP="0070498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D43703" w:rsidRPr="00E6597C" w:rsidTr="0070498E">
        <w:trPr>
          <w:tblCellSpacing w:w="7" w:type="dxa"/>
          <w:jc w:val="center"/>
        </w:trPr>
        <w:tc>
          <w:tcPr>
            <w:tcW w:w="0" w:type="auto"/>
            <w:vAlign w:val="center"/>
          </w:tcPr>
          <w:p w:rsidR="00D43703" w:rsidRPr="00E6597C" w:rsidRDefault="00D43703" w:rsidP="0070498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D43703" w:rsidRPr="00E6597C" w:rsidRDefault="00D43703" w:rsidP="0070498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D43703" w:rsidRPr="00E6597C" w:rsidRDefault="00D43703" w:rsidP="0070498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D43703" w:rsidRPr="00E6597C" w:rsidRDefault="00D43703" w:rsidP="0070498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D43703" w:rsidRPr="00E6597C" w:rsidRDefault="00D43703" w:rsidP="00D43703">
      <w:pPr>
        <w:tabs>
          <w:tab w:val="left" w:pos="360"/>
          <w:tab w:val="left" w:pos="540"/>
        </w:tabs>
        <w:jc w:val="center"/>
        <w:rPr>
          <w:rFonts w:ascii="Sylfaen" w:hAnsi="Sylfaen" w:cs="Sylfaen"/>
          <w:b/>
          <w:bCs/>
        </w:rPr>
      </w:pPr>
    </w:p>
    <w:p w:rsidR="00D43703" w:rsidRPr="00E6597C" w:rsidRDefault="00D43703" w:rsidP="00D43703">
      <w:pPr>
        <w:pStyle w:val="31"/>
        <w:spacing w:line="240" w:lineRule="auto"/>
        <w:jc w:val="center"/>
        <w:rPr>
          <w:rFonts w:ascii="GHEA Grapalat" w:hAnsi="GHEA Grapalat" w:cs="Sylfaen"/>
          <w:b/>
          <w:lang w:val="hy-AM"/>
        </w:rPr>
      </w:pPr>
    </w:p>
    <w:p w:rsidR="00D43703" w:rsidRPr="00E6597C" w:rsidRDefault="00D43703" w:rsidP="00D43703">
      <w:pPr>
        <w:jc w:val="right"/>
        <w:rPr>
          <w:rFonts w:ascii="GHEA Grapalat" w:hAnsi="GHEA Grapalat"/>
          <w:i/>
          <w:sz w:val="20"/>
          <w:lang w:val="hy-AM"/>
        </w:rPr>
      </w:pPr>
    </w:p>
    <w:p w:rsidR="00D43703" w:rsidRPr="00FB1EC7" w:rsidRDefault="00D43703" w:rsidP="00D43703">
      <w:pPr>
        <w:pStyle w:val="31"/>
        <w:spacing w:line="240" w:lineRule="auto"/>
        <w:jc w:val="right"/>
        <w:rPr>
          <w:rFonts w:ascii="GHEA Grapalat" w:hAnsi="GHEA Grapalat"/>
        </w:rPr>
      </w:pPr>
    </w:p>
    <w:p w:rsidR="00D43703" w:rsidRPr="005E1F72" w:rsidRDefault="00D43703" w:rsidP="00D43703">
      <w:pPr>
        <w:tabs>
          <w:tab w:val="left" w:pos="2268"/>
        </w:tabs>
        <w:ind w:left="-284" w:firstLine="284"/>
        <w:jc w:val="right"/>
        <w:rPr>
          <w:rFonts w:ascii="GHEA Grapalat" w:hAnsi="GHEA Grapalat"/>
          <w:lang w:val="hy-AM"/>
        </w:rPr>
      </w:pPr>
    </w:p>
    <w:p w:rsidR="0069018B" w:rsidRDefault="0069018B"/>
    <w:sectPr w:rsidR="0069018B" w:rsidSect="0070498E">
      <w:footnotePr>
        <w:pos w:val="beneathText"/>
      </w:footnotePr>
      <w:pgSz w:w="11906" w:h="16838" w:code="9"/>
      <w:pgMar w:top="533" w:right="707" w:bottom="720" w:left="663" w:header="561" w:footer="56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966" w:rsidRDefault="00C66966" w:rsidP="00D43703">
      <w:r>
        <w:separator/>
      </w:r>
    </w:p>
  </w:endnote>
  <w:endnote w:type="continuationSeparator" w:id="0">
    <w:p w:rsidR="00C66966" w:rsidRDefault="00C66966" w:rsidP="00D437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966" w:rsidRDefault="00C66966" w:rsidP="00D43703">
      <w:r>
        <w:separator/>
      </w:r>
    </w:p>
  </w:footnote>
  <w:footnote w:type="continuationSeparator" w:id="0">
    <w:p w:rsidR="00C66966" w:rsidRDefault="00C66966" w:rsidP="00D43703">
      <w:r>
        <w:continuationSeparator/>
      </w:r>
    </w:p>
  </w:footnote>
  <w:footnote w:id="1">
    <w:p w:rsidR="002E0B3B" w:rsidRPr="00E6597C" w:rsidRDefault="002E0B3B" w:rsidP="00D43703">
      <w:pPr>
        <w:pStyle w:val="af2"/>
        <w:jc w:val="both"/>
        <w:rPr>
          <w:rFonts w:ascii="GHEA Grapalat" w:hAnsi="GHEA Grapalat"/>
          <w:b/>
          <w:bCs/>
          <w:i/>
          <w:sz w:val="16"/>
          <w:szCs w:val="16"/>
          <w:lang w:val="af-ZA"/>
        </w:rPr>
      </w:pPr>
      <w:r w:rsidRPr="00E6597C">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որտես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rsidR="002E0B3B" w:rsidRPr="00E6597C" w:rsidDel="009A5190" w:rsidRDefault="002E0B3B" w:rsidP="00D43703">
      <w:pPr>
        <w:pStyle w:val="af2"/>
        <w:jc w:val="both"/>
        <w:rPr>
          <w:del w:id="2" w:author="Vahe Mahtesyan" w:date="2018-02-14T10:15:00Z"/>
          <w:rFonts w:ascii="GHEA Grapalat" w:hAnsi="GHEA Grapalat"/>
          <w:i/>
          <w:sz w:val="16"/>
          <w:szCs w:val="16"/>
          <w:lang w:val="af-ZA"/>
        </w:rPr>
      </w:pPr>
      <w:r w:rsidRPr="00E6597C">
        <w:rPr>
          <w:rStyle w:val="af6"/>
          <w:rFonts w:ascii="GHEA Grapalat" w:hAnsi="GHEA Grapalat"/>
          <w:sz w:val="16"/>
          <w:szCs w:val="16"/>
        </w:rPr>
        <w:footnoteRef/>
      </w:r>
      <w:r w:rsidRPr="0070498E">
        <w:rPr>
          <w:lang w:val="af-ZA"/>
        </w:rPr>
        <w:t xml:space="preserve"> </w:t>
      </w:r>
      <w:r w:rsidRPr="00E6597C">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rsidR="002E0B3B" w:rsidRPr="00E6597C" w:rsidRDefault="002E0B3B" w:rsidP="00D43703">
      <w:pPr>
        <w:pStyle w:val="af2"/>
        <w:jc w:val="both"/>
        <w:rPr>
          <w:rFonts w:ascii="Sylfaen" w:hAnsi="Sylfaen" w:cs="Sylfaen"/>
          <w:sz w:val="16"/>
          <w:szCs w:val="16"/>
          <w:lang w:val="af-ZA"/>
        </w:rPr>
      </w:pPr>
      <w:r w:rsidRPr="00E6597C">
        <w:rPr>
          <w:rStyle w:val="af6"/>
          <w:rFonts w:ascii="GHEA Grapalat" w:hAnsi="GHEA Grapalat"/>
          <w:sz w:val="16"/>
          <w:szCs w:val="16"/>
        </w:rPr>
        <w:footnoteRef/>
      </w:r>
      <w:r w:rsidRPr="0070498E">
        <w:rPr>
          <w:rStyle w:val="af6"/>
          <w:lang w:val="af-ZA"/>
        </w:rPr>
        <w:t xml:space="preserve"> </w:t>
      </w:r>
      <w:r w:rsidRPr="00E6597C">
        <w:rPr>
          <w:rFonts w:ascii="GHEA Grapalat" w:hAnsi="GHEA Grapalat"/>
          <w:i/>
          <w:sz w:val="16"/>
          <w:szCs w:val="16"/>
          <w:lang w:val="af-ZA"/>
        </w:rPr>
        <w:t>Փակագծերում նշված արտահայտությունը հանվում է, եթե հրավերի տրամադրման համար վճար չի նախատեսվում, հակառակ դեպքում` նախադասությունից հանվում է «անվճար» բառը:</w:t>
      </w:r>
    </w:p>
  </w:footnote>
  <w:footnote w:id="3">
    <w:p w:rsidR="002E0B3B" w:rsidRPr="0070498E" w:rsidRDefault="002E0B3B" w:rsidP="00D43703">
      <w:pPr>
        <w:pStyle w:val="af2"/>
        <w:rPr>
          <w:rFonts w:ascii="Sylfaen" w:hAnsi="Sylfaen" w:cs="Sylfaen"/>
          <w:sz w:val="16"/>
          <w:szCs w:val="16"/>
          <w:lang w:val="af-ZA"/>
        </w:rPr>
      </w:pPr>
      <w:r w:rsidRPr="00E6597C">
        <w:rPr>
          <w:rStyle w:val="af6"/>
          <w:rFonts w:ascii="GHEA Grapalat" w:hAnsi="GHEA Grapalat"/>
          <w:sz w:val="16"/>
          <w:szCs w:val="16"/>
        </w:rPr>
        <w:footnoteRef/>
      </w:r>
      <w:r w:rsidRPr="0070498E">
        <w:rPr>
          <w:rFonts w:ascii="GHEA Grapalat" w:hAnsi="GHEA Grapalat"/>
          <w:sz w:val="16"/>
          <w:szCs w:val="16"/>
          <w:lang w:val="af-ZA"/>
        </w:rPr>
        <w:t xml:space="preserve"> </w:t>
      </w:r>
      <w:r w:rsidRPr="00E6597C">
        <w:rPr>
          <w:rFonts w:ascii="GHEA Grapalat" w:hAnsi="GHEA Grapalat"/>
          <w:i/>
          <w:sz w:val="16"/>
          <w:szCs w:val="16"/>
          <w:lang w:val="af-ZA"/>
        </w:rPr>
        <w:t>Փակագծերում նշված նախադասությունը հանվում է, եթե հրավերի տրամադրման համար վճար չի նախատեսվում:</w:t>
      </w:r>
    </w:p>
    <w:p w:rsidR="002E0B3B" w:rsidRPr="0070498E" w:rsidRDefault="002E0B3B" w:rsidP="00D43703">
      <w:pPr>
        <w:pStyle w:val="af2"/>
        <w:rPr>
          <w:lang w:val="af-ZA"/>
        </w:rPr>
      </w:pPr>
    </w:p>
  </w:footnote>
  <w:footnote w:id="4">
    <w:p w:rsidR="002E0B3B" w:rsidRPr="0070498E" w:rsidRDefault="002E0B3B" w:rsidP="00D43703">
      <w:pPr>
        <w:pStyle w:val="af2"/>
        <w:jc w:val="both"/>
        <w:rPr>
          <w:rFonts w:ascii="GHEA Grapalat" w:hAnsi="GHEA Grapalat" w:cs="Sylfaen"/>
          <w:i/>
          <w:sz w:val="16"/>
          <w:szCs w:val="16"/>
          <w:lang w:val="af-ZA"/>
        </w:rPr>
      </w:pPr>
      <w:r w:rsidRPr="00E6597C">
        <w:rPr>
          <w:rStyle w:val="af6"/>
        </w:rPr>
        <w:footnoteRef/>
      </w:r>
      <w:r w:rsidRPr="0070498E">
        <w:rPr>
          <w:lang w:val="af-ZA"/>
        </w:rPr>
        <w:t xml:space="preserve"> </w:t>
      </w:r>
      <w:r w:rsidRPr="00E6597C">
        <w:rPr>
          <w:rFonts w:ascii="GHEA Grapalat" w:hAnsi="GHEA Grapalat" w:cs="Sylfaen"/>
          <w:i/>
          <w:sz w:val="16"/>
          <w:szCs w:val="16"/>
        </w:rPr>
        <w:t>Կետը</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ինչպես</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նաև</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հրավերի</w:t>
      </w:r>
      <w:r w:rsidRPr="0070498E">
        <w:rPr>
          <w:rFonts w:ascii="GHEA Grapalat" w:hAnsi="GHEA Grapalat" w:cs="Sylfaen"/>
          <w:i/>
          <w:sz w:val="16"/>
          <w:szCs w:val="16"/>
          <w:lang w:val="af-ZA"/>
        </w:rPr>
        <w:t xml:space="preserve"> 1-</w:t>
      </w:r>
      <w:r w:rsidRPr="00E6597C">
        <w:rPr>
          <w:rFonts w:ascii="GHEA Grapalat" w:hAnsi="GHEA Grapalat" w:cs="Sylfaen"/>
          <w:i/>
          <w:sz w:val="16"/>
          <w:szCs w:val="16"/>
        </w:rPr>
        <w:t>ին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մասի</w:t>
      </w:r>
      <w:r w:rsidRPr="0070498E">
        <w:rPr>
          <w:rFonts w:ascii="GHEA Grapalat" w:hAnsi="GHEA Grapalat" w:cs="Sylfaen"/>
          <w:i/>
          <w:sz w:val="16"/>
          <w:szCs w:val="16"/>
          <w:lang w:val="af-ZA"/>
        </w:rPr>
        <w:t xml:space="preserve"> 7-</w:t>
      </w:r>
      <w:r w:rsidRPr="00E6597C">
        <w:rPr>
          <w:rFonts w:ascii="GHEA Grapalat" w:hAnsi="GHEA Grapalat" w:cs="Sylfaen"/>
          <w:i/>
          <w:sz w:val="16"/>
          <w:szCs w:val="16"/>
        </w:rPr>
        <w:t>րդ</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բաժինը</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հրավերից</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հանվում</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է</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եթե՝</w:t>
      </w:r>
    </w:p>
    <w:p w:rsidR="002E0B3B" w:rsidRPr="0070498E" w:rsidRDefault="002E0B3B" w:rsidP="00D43703">
      <w:pPr>
        <w:pStyle w:val="af2"/>
        <w:jc w:val="both"/>
        <w:rPr>
          <w:rFonts w:ascii="GHEA Grapalat" w:hAnsi="GHEA Grapalat" w:cs="Sylfaen"/>
          <w:i/>
          <w:sz w:val="16"/>
          <w:szCs w:val="16"/>
          <w:lang w:val="af-ZA"/>
        </w:rPr>
      </w:pPr>
      <w:r w:rsidRPr="0070498E">
        <w:rPr>
          <w:rFonts w:ascii="GHEA Grapalat" w:hAnsi="GHEA Grapalat" w:cs="Sylfaen"/>
          <w:i/>
          <w:sz w:val="16"/>
          <w:szCs w:val="16"/>
          <w:lang w:val="af-ZA"/>
        </w:rPr>
        <w:t xml:space="preserve">- </w:t>
      </w:r>
      <w:r w:rsidRPr="00E6597C">
        <w:rPr>
          <w:rFonts w:ascii="GHEA Grapalat" w:hAnsi="GHEA Grapalat" w:cs="Sylfaen"/>
          <w:i/>
          <w:sz w:val="16"/>
          <w:szCs w:val="16"/>
        </w:rPr>
        <w:t>ընթացակարգը</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կազմակերպվում</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է</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Գնումների</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մասին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ՀՀ</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օրենքի</w:t>
      </w:r>
      <w:r w:rsidRPr="0070498E">
        <w:rPr>
          <w:rFonts w:ascii="GHEA Grapalat" w:hAnsi="GHEA Grapalat" w:cs="Sylfaen"/>
          <w:i/>
          <w:sz w:val="16"/>
          <w:szCs w:val="16"/>
          <w:lang w:val="af-ZA"/>
        </w:rPr>
        <w:t xml:space="preserve"> 15-</w:t>
      </w:r>
      <w:r w:rsidRPr="00E6597C">
        <w:rPr>
          <w:rFonts w:ascii="GHEA Grapalat" w:hAnsi="GHEA Grapalat" w:cs="Sylfaen"/>
          <w:i/>
          <w:sz w:val="16"/>
          <w:szCs w:val="16"/>
        </w:rPr>
        <w:t>րդ</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հոդվածի</w:t>
      </w:r>
      <w:r w:rsidRPr="0070498E">
        <w:rPr>
          <w:rFonts w:ascii="GHEA Grapalat" w:hAnsi="GHEA Grapalat" w:cs="Sylfaen"/>
          <w:i/>
          <w:sz w:val="16"/>
          <w:szCs w:val="16"/>
          <w:lang w:val="af-ZA"/>
        </w:rPr>
        <w:t xml:space="preserve"> 6-</w:t>
      </w:r>
      <w:r w:rsidRPr="00E6597C">
        <w:rPr>
          <w:rFonts w:ascii="GHEA Grapalat" w:hAnsi="GHEA Grapalat" w:cs="Sylfaen"/>
          <w:i/>
          <w:sz w:val="16"/>
          <w:szCs w:val="16"/>
        </w:rPr>
        <w:t>րդ</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մասի</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հիման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վրա</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բացառությամբ</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այն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դեպքի</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երբ</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ընթացակարգը</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կազմակերպելու</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համար</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անհրաժեշտ</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գնման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հայտը</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հաստատվելու</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օրվա</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դրությամբ</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նախատեսված</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ֆինանսական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միջոցների</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չափը</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գերազանցում</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է</w:t>
      </w:r>
      <w:r w:rsidRPr="0070498E">
        <w:rPr>
          <w:rFonts w:ascii="GHEA Grapalat" w:hAnsi="GHEA Grapalat" w:cs="Sylfaen"/>
          <w:i/>
          <w:sz w:val="16"/>
          <w:szCs w:val="16"/>
          <w:lang w:val="af-ZA"/>
        </w:rPr>
        <w:t xml:space="preserve"> </w:t>
      </w:r>
      <w:r w:rsidRPr="00E6597C">
        <w:rPr>
          <w:rFonts w:ascii="GHEA Grapalat" w:hAnsi="GHEA Grapalat" w:cs="Sylfaen"/>
          <w:i/>
          <w:sz w:val="16"/>
          <w:szCs w:val="16"/>
          <w:lang w:val="hy-AM"/>
        </w:rPr>
        <w:t>10</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մլն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ՀՀ</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դրամը</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և</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կնքվելիք</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պայմանագրի</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ամբողջական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կատարման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համար</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հետագայում</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ևս</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պահանջվելու</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են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ֆինանսական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միջոցներ</w:t>
      </w:r>
      <w:r w:rsidRPr="0070498E">
        <w:rPr>
          <w:rFonts w:ascii="GHEA Grapalat" w:hAnsi="GHEA Grapalat" w:cs="Sylfaen"/>
          <w:i/>
          <w:sz w:val="16"/>
          <w:szCs w:val="16"/>
          <w:lang w:val="af-ZA"/>
        </w:rPr>
        <w:t>.</w:t>
      </w:r>
    </w:p>
    <w:p w:rsidR="002E0B3B" w:rsidRPr="0070498E" w:rsidRDefault="002E0B3B" w:rsidP="00D43703">
      <w:pPr>
        <w:pStyle w:val="af2"/>
        <w:jc w:val="both"/>
        <w:rPr>
          <w:rFonts w:ascii="GHEA Grapalat" w:hAnsi="GHEA Grapalat" w:cs="Sylfaen"/>
          <w:i/>
          <w:sz w:val="16"/>
          <w:szCs w:val="16"/>
          <w:lang w:val="af-ZA"/>
        </w:rPr>
      </w:pPr>
      <w:r w:rsidRPr="0070498E">
        <w:rPr>
          <w:rFonts w:ascii="GHEA Grapalat" w:hAnsi="GHEA Grapalat" w:cs="Sylfaen"/>
          <w:i/>
          <w:sz w:val="16"/>
          <w:szCs w:val="16"/>
          <w:lang w:val="af-ZA"/>
        </w:rPr>
        <w:t xml:space="preserve">- </w:t>
      </w:r>
      <w:r w:rsidRPr="00E6597C">
        <w:rPr>
          <w:rFonts w:ascii="GHEA Grapalat" w:hAnsi="GHEA Grapalat" w:cs="Sylfaen"/>
          <w:i/>
          <w:sz w:val="16"/>
          <w:szCs w:val="16"/>
        </w:rPr>
        <w:t>գնման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հայտով</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տվյալ</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ընթացակարգի</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շրջանակում</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գնվելիք</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աշխատանքների</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գինը</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չի</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գերազանցում</w:t>
      </w:r>
      <w:r w:rsidRPr="0070498E">
        <w:rPr>
          <w:rFonts w:ascii="GHEA Grapalat" w:hAnsi="GHEA Grapalat" w:cs="Sylfaen"/>
          <w:i/>
          <w:sz w:val="16"/>
          <w:szCs w:val="16"/>
          <w:lang w:val="af-ZA"/>
        </w:rPr>
        <w:t xml:space="preserve"> 10 </w:t>
      </w:r>
      <w:r w:rsidRPr="00E6597C">
        <w:rPr>
          <w:rFonts w:ascii="GHEA Grapalat" w:hAnsi="GHEA Grapalat" w:cs="Sylfaen"/>
          <w:i/>
          <w:sz w:val="16"/>
          <w:szCs w:val="16"/>
        </w:rPr>
        <w:t>մլն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ՀՀ</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դրամը</w:t>
      </w:r>
      <w:r w:rsidRPr="0070498E">
        <w:rPr>
          <w:rFonts w:ascii="GHEA Grapalat" w:hAnsi="GHEA Grapalat" w:cs="Sylfaen"/>
          <w:i/>
          <w:sz w:val="16"/>
          <w:szCs w:val="16"/>
          <w:lang w:val="af-ZA"/>
        </w:rPr>
        <w:t>.</w:t>
      </w:r>
    </w:p>
    <w:p w:rsidR="002E0B3B" w:rsidRPr="0070498E" w:rsidRDefault="002E0B3B" w:rsidP="00D43703">
      <w:pPr>
        <w:pStyle w:val="af2"/>
        <w:jc w:val="both"/>
        <w:rPr>
          <w:rFonts w:ascii="GHEA Grapalat" w:hAnsi="GHEA Grapalat" w:cs="Sylfaen"/>
          <w:i/>
          <w:sz w:val="16"/>
          <w:szCs w:val="16"/>
          <w:lang w:val="af-ZA"/>
        </w:rPr>
      </w:pPr>
      <w:r w:rsidRPr="0070498E">
        <w:rPr>
          <w:rFonts w:ascii="GHEA Grapalat" w:hAnsi="GHEA Grapalat" w:cs="Sylfaen"/>
          <w:i/>
          <w:sz w:val="16"/>
          <w:szCs w:val="16"/>
          <w:lang w:val="af-ZA"/>
        </w:rPr>
        <w:t xml:space="preserve">- </w:t>
      </w:r>
      <w:r w:rsidRPr="00E6597C">
        <w:rPr>
          <w:rFonts w:ascii="GHEA Grapalat" w:hAnsi="GHEA Grapalat" w:cs="Sylfaen"/>
          <w:i/>
          <w:sz w:val="16"/>
          <w:szCs w:val="16"/>
        </w:rPr>
        <w:t>գնումն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իրականացվում</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է</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հրատապության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հիմքով</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պայմանավորված</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մեկ</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անձից</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գնման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ձևով</w:t>
      </w:r>
      <w:r w:rsidRPr="0070498E">
        <w:rPr>
          <w:rFonts w:ascii="GHEA Grapalat" w:hAnsi="GHEA Grapalat" w:cs="Sylfaen"/>
          <w:i/>
          <w:sz w:val="16"/>
          <w:szCs w:val="16"/>
          <w:lang w:val="af-ZA"/>
        </w:rPr>
        <w:t>:</w:t>
      </w:r>
    </w:p>
    <w:p w:rsidR="002E0B3B" w:rsidRPr="0070498E" w:rsidRDefault="002E0B3B" w:rsidP="00D43703">
      <w:pPr>
        <w:pStyle w:val="af2"/>
        <w:jc w:val="both"/>
        <w:rPr>
          <w:lang w:val="af-ZA"/>
        </w:rPr>
      </w:pPr>
      <w:r w:rsidRPr="00E6597C">
        <w:rPr>
          <w:rFonts w:ascii="GHEA Grapalat" w:hAnsi="GHEA Grapalat" w:cs="Sylfaen"/>
          <w:i/>
          <w:sz w:val="16"/>
          <w:szCs w:val="16"/>
        </w:rPr>
        <w:t>Սույն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պայմանի</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կիրառման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դեպքում</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խմբագրվում</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են</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հրավերի</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կետերը</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բաժինները</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և</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դրանց</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կատարված</w:t>
      </w:r>
      <w:r w:rsidRPr="0070498E">
        <w:rPr>
          <w:rFonts w:ascii="GHEA Grapalat" w:hAnsi="GHEA Grapalat" w:cs="Sylfaen"/>
          <w:i/>
          <w:sz w:val="16"/>
          <w:szCs w:val="16"/>
          <w:lang w:val="af-ZA"/>
        </w:rPr>
        <w:t xml:space="preserve"> </w:t>
      </w:r>
      <w:r w:rsidRPr="00E6597C">
        <w:rPr>
          <w:rFonts w:ascii="GHEA Grapalat" w:hAnsi="GHEA Grapalat" w:cs="Sylfaen"/>
          <w:i/>
          <w:sz w:val="16"/>
          <w:szCs w:val="16"/>
        </w:rPr>
        <w:t>հյղումները</w:t>
      </w:r>
      <w:r w:rsidRPr="0070498E">
        <w:rPr>
          <w:rFonts w:ascii="GHEA Grapalat" w:hAnsi="GHEA Grapalat" w:cs="Sylfaen"/>
          <w:i/>
          <w:sz w:val="16"/>
          <w:szCs w:val="16"/>
          <w:lang w:val="af-ZA"/>
        </w:rPr>
        <w:t>:</w:t>
      </w:r>
    </w:p>
  </w:footnote>
  <w:footnote w:id="5">
    <w:p w:rsidR="002E0B3B" w:rsidRPr="0070498E" w:rsidRDefault="002E0B3B" w:rsidP="00D43703">
      <w:pPr>
        <w:jc w:val="both"/>
        <w:rPr>
          <w:rFonts w:ascii="GHEA Grapalat" w:hAnsi="GHEA Grapalat" w:cs="Sylfaen"/>
          <w:i/>
          <w:sz w:val="16"/>
          <w:szCs w:val="16"/>
          <w:lang w:val="af-ZA" w:eastAsia="ru-RU"/>
        </w:rPr>
      </w:pPr>
      <w:r w:rsidRPr="0070498E">
        <w:rPr>
          <w:rFonts w:ascii="GHEA Grapalat" w:hAnsi="GHEA Grapalat" w:cs="Sylfaen"/>
          <w:i/>
          <w:sz w:val="16"/>
          <w:szCs w:val="16"/>
          <w:vertAlign w:val="superscript"/>
          <w:lang w:val="af-ZA" w:eastAsia="ru-RU"/>
        </w:rPr>
        <w:t>5</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Եթե</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գնումն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իրականացվում</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հրատապության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հիմքով</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պայմանավորված</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մեկ</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անձից</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գնման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ձևով</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ապա՝</w:t>
      </w:r>
    </w:p>
    <w:p w:rsidR="002E0B3B" w:rsidRPr="00E6597C" w:rsidRDefault="002E0B3B" w:rsidP="00D43703">
      <w:pPr>
        <w:jc w:val="both"/>
        <w:rPr>
          <w:rFonts w:ascii="GHEA Grapalat" w:hAnsi="GHEA Grapalat"/>
          <w:i/>
          <w:sz w:val="16"/>
          <w:szCs w:val="16"/>
          <w:lang w:val="af-ZA"/>
        </w:rPr>
      </w:pPr>
      <w:r w:rsidRPr="0070498E">
        <w:rPr>
          <w:rFonts w:ascii="GHEA Grapalat" w:hAnsi="GHEA Grapalat" w:cs="Sylfaen"/>
          <w:i/>
          <w:sz w:val="16"/>
          <w:szCs w:val="16"/>
          <w:lang w:val="af-ZA" w:eastAsia="ru-RU"/>
        </w:rPr>
        <w:t xml:space="preserve">- 3.1 </w:t>
      </w:r>
      <w:r w:rsidRPr="00E6597C">
        <w:rPr>
          <w:rFonts w:ascii="GHEA Grapalat" w:hAnsi="GHEA Grapalat" w:cs="Sylfaen"/>
          <w:i/>
          <w:sz w:val="16"/>
          <w:szCs w:val="16"/>
          <w:lang w:eastAsia="ru-RU"/>
        </w:rPr>
        <w:t>կետի</w:t>
      </w:r>
      <w:r w:rsidRPr="0070498E">
        <w:rPr>
          <w:rFonts w:ascii="GHEA Grapalat" w:hAnsi="GHEA Grapalat" w:cs="Sylfaen"/>
          <w:i/>
          <w:sz w:val="16"/>
          <w:szCs w:val="16"/>
          <w:lang w:val="af-ZA" w:eastAsia="ru-RU"/>
        </w:rPr>
        <w:t xml:space="preserve"> 2-</w:t>
      </w:r>
      <w:r w:rsidRPr="00E6597C">
        <w:rPr>
          <w:rFonts w:ascii="GHEA Grapalat" w:hAnsi="GHEA Grapalat" w:cs="Sylfaen"/>
          <w:i/>
          <w:sz w:val="16"/>
          <w:szCs w:val="16"/>
          <w:lang w:eastAsia="ru-RU"/>
        </w:rPr>
        <w:t>րդ</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պարբերությունը</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շարադրվում</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հետևյալ</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խմբագրությամբ՝</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Մասնակիցն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իրավունք</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ունի</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հայտերի</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ներկայացման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վերջնաժամկետը</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լրանալուց</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առնվազն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մեկ</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օրացուցային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առաջ</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հանձնաժողովից</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պահանջելու</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հրավերի</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պարզաբանում։</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Ընդ</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որում</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պարզաբանումը</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կարող</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պահանջվել</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մինչև</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սույն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կետում</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նշված</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օրվա</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ժամը</w:t>
      </w:r>
      <w:r w:rsidRPr="0070498E">
        <w:rPr>
          <w:rFonts w:ascii="GHEA Grapalat" w:hAnsi="GHEA Grapalat" w:cs="Sylfaen"/>
          <w:i/>
          <w:sz w:val="16"/>
          <w:szCs w:val="16"/>
          <w:lang w:val="af-ZA" w:eastAsia="ru-RU"/>
        </w:rPr>
        <w:t xml:space="preserve"> 17:00-</w:t>
      </w:r>
      <w:r w:rsidRPr="00E6597C">
        <w:rPr>
          <w:rFonts w:ascii="GHEA Grapalat" w:hAnsi="GHEA Grapalat" w:cs="Sylfaen"/>
          <w:i/>
          <w:sz w:val="16"/>
          <w:szCs w:val="16"/>
          <w:lang w:eastAsia="ru-RU"/>
        </w:rPr>
        <w:t>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Երևանի</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ժամանակով</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Հանձնաժողովը</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հարցումը</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կատարած</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մասնակցին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պարզաբանումը</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տրամադրում</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հարցումը</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ստանալու</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օրվան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հաջորդող</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օրացուցային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օրվա</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ընթացքում</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բայց</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ոչ</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ուշ</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քան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ընթացակարգի</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հայտերի</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ներկայացման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վերջնաժամկետը</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լրանալուց</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առնվազն</w:t>
      </w:r>
      <w:r w:rsidRPr="0070498E">
        <w:rPr>
          <w:rFonts w:ascii="GHEA Grapalat" w:hAnsi="GHEA Grapalat" w:cs="Sylfaen"/>
          <w:i/>
          <w:sz w:val="16"/>
          <w:szCs w:val="16"/>
          <w:lang w:val="af-ZA" w:eastAsia="ru-RU"/>
        </w:rPr>
        <w:t xml:space="preserve"> 3 </w:t>
      </w:r>
      <w:r w:rsidRPr="00E6597C">
        <w:rPr>
          <w:rFonts w:ascii="GHEA Grapalat" w:hAnsi="GHEA Grapalat" w:cs="Sylfaen"/>
          <w:i/>
          <w:sz w:val="16"/>
          <w:szCs w:val="16"/>
          <w:lang w:eastAsia="ru-RU"/>
        </w:rPr>
        <w:t>ժամ</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առաջ</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Սույն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կետում</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նշված</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հարցումը</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մասնակիցը</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ներկայացնում</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հանձնաժողովի</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քարտուղարի</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էլեկտրոնային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փոստին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ուղարկելու</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միջոցով</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Հարցման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մասին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պարզաբանումն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ուղարկվում</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հանձնաժողովի</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քարտուղարի</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սույն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հրավերով</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նախատեսված</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էլեկտրոնային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փոստից</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մասնակցի</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հարցումը</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ստացված</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էլեկտրոնային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փոստին</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ուղարկելու</w:t>
      </w:r>
      <w:r w:rsidRPr="0070498E">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միջոցով</w:t>
      </w:r>
      <w:r w:rsidRPr="0070498E">
        <w:rPr>
          <w:rFonts w:ascii="GHEA Grapalat" w:hAnsi="GHEA Grapalat" w:cs="Sylfaen"/>
          <w:i/>
          <w:sz w:val="16"/>
          <w:szCs w:val="16"/>
          <w:lang w:val="af-ZA" w:eastAsia="ru-RU"/>
        </w:rPr>
        <w:t>:</w:t>
      </w:r>
      <w:r w:rsidRPr="00E6597C">
        <w:rPr>
          <w:rFonts w:ascii="GHEA Grapalat" w:hAnsi="GHEA Grapalat"/>
          <w:i/>
          <w:sz w:val="16"/>
          <w:szCs w:val="16"/>
          <w:lang w:val="af-ZA"/>
        </w:rPr>
        <w:t>».</w:t>
      </w:r>
    </w:p>
    <w:p w:rsidR="002E0B3B" w:rsidRPr="00E6597C" w:rsidRDefault="002E0B3B" w:rsidP="00D43703">
      <w:pPr>
        <w:jc w:val="both"/>
        <w:rPr>
          <w:rFonts w:ascii="GHEA Grapalat" w:hAnsi="GHEA Grapalat"/>
          <w:i/>
          <w:sz w:val="16"/>
          <w:szCs w:val="16"/>
          <w:lang w:val="af-ZA"/>
        </w:rPr>
      </w:pPr>
      <w:r w:rsidRPr="00E6597C">
        <w:rPr>
          <w:rFonts w:ascii="GHEA Grapalat" w:hAnsi="GHEA Grapalat"/>
          <w:i/>
          <w:sz w:val="16"/>
          <w:szCs w:val="16"/>
          <w:lang w:val="af-ZA"/>
        </w:rPr>
        <w:t xml:space="preserve">- 3.4 կետը շարադրվում է հետևյալ խմբագրությամբ՝ </w:t>
      </w:r>
      <w:r w:rsidRPr="00E6597C">
        <w:rPr>
          <w:rFonts w:ascii="GHEA Grapalat" w:hAnsi="GHEA Grapalat" w:cs="Sylfaen"/>
          <w:i/>
          <w:sz w:val="16"/>
          <w:szCs w:val="16"/>
          <w:lang w:val="af-ZA" w:eastAsia="ru-RU"/>
        </w:rPr>
        <w:t xml:space="preserve">«3.4 </w:t>
      </w:r>
      <w:r w:rsidRPr="00E6597C">
        <w:rPr>
          <w:rFonts w:ascii="GHEA Grapalat" w:hAnsi="GHEA Grapalat" w:cs="Sylfaen"/>
          <w:i/>
          <w:sz w:val="16"/>
          <w:szCs w:val="16"/>
          <w:lang w:eastAsia="ru-RU"/>
        </w:rPr>
        <w:t>Հայտերի</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ներկայացման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վերջնաժամկետը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լրանալուց</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առնվազն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մեկ</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օրացուցային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առաջ</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հրավերում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կարող</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են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կատարվել</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փոփոխություններ։</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կատարելու</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կատարելու</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մասին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հայտարարություն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հրապարակվում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տեղեկագրում</w:t>
      </w:r>
      <w:r w:rsidRPr="00E6597C">
        <w:rPr>
          <w:rFonts w:ascii="GHEA Grapalat" w:hAnsi="GHEA Grapalat" w:cs="Sylfaen"/>
          <w:i/>
          <w:sz w:val="16"/>
          <w:szCs w:val="16"/>
          <w:lang w:val="af-ZA" w:eastAsia="ru-RU"/>
        </w:rPr>
        <w:t>:</w:t>
      </w:r>
      <w:r w:rsidRPr="00E6597C">
        <w:rPr>
          <w:rFonts w:ascii="GHEA Grapalat" w:hAnsi="GHEA Grapalat"/>
          <w:i/>
          <w:sz w:val="16"/>
          <w:szCs w:val="16"/>
          <w:lang w:val="af-ZA"/>
        </w:rPr>
        <w:t>».</w:t>
      </w:r>
    </w:p>
    <w:p w:rsidR="002E0B3B" w:rsidRPr="00E6597C" w:rsidRDefault="002E0B3B" w:rsidP="00D43703">
      <w:pPr>
        <w:jc w:val="both"/>
        <w:rPr>
          <w:rFonts w:ascii="GHEA Grapalat" w:hAnsi="GHEA Grapalat" w:cs="Sylfaen"/>
          <w:i/>
          <w:sz w:val="16"/>
          <w:szCs w:val="16"/>
          <w:lang w:eastAsia="ru-RU"/>
        </w:rPr>
      </w:pPr>
      <w:r w:rsidRPr="00E6597C">
        <w:rPr>
          <w:rFonts w:ascii="GHEA Grapalat" w:hAnsi="GHEA Grapalat" w:cs="Sylfaen"/>
          <w:i/>
          <w:sz w:val="16"/>
          <w:szCs w:val="16"/>
          <w:lang w:val="af-ZA" w:eastAsia="ru-RU"/>
        </w:rPr>
        <w:t xml:space="preserve">- 3.6 </w:t>
      </w:r>
      <w:r w:rsidRPr="00E6597C">
        <w:rPr>
          <w:rFonts w:ascii="GHEA Grapalat" w:hAnsi="GHEA Grapalat" w:cs="Sylfaen"/>
          <w:i/>
          <w:sz w:val="16"/>
          <w:szCs w:val="16"/>
          <w:lang w:eastAsia="ru-RU"/>
        </w:rPr>
        <w:t>կետը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շարադրվում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հետևյալ</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խմբագրությամբ՝</w:t>
      </w:r>
      <w:r w:rsidRPr="00E6597C">
        <w:rPr>
          <w:rFonts w:ascii="GHEA Grapalat" w:hAnsi="GHEA Grapalat" w:cs="Sylfaen"/>
          <w:i/>
          <w:sz w:val="16"/>
          <w:szCs w:val="16"/>
          <w:lang w:val="af-ZA" w:eastAsia="ru-RU"/>
        </w:rPr>
        <w:t xml:space="preserve">  «3.6 </w:t>
      </w:r>
      <w:r w:rsidRPr="00E6597C">
        <w:rPr>
          <w:rFonts w:ascii="GHEA Grapalat" w:hAnsi="GHEA Grapalat" w:cs="Sylfaen"/>
          <w:i/>
          <w:sz w:val="16"/>
          <w:szCs w:val="16"/>
          <w:lang w:eastAsia="ru-RU"/>
        </w:rPr>
        <w:t>Հրավերում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փոփոխություններ</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կատարվելու</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դեպքում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հայտերը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ներկայացնելու</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վերջնաժամկետը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հաշվվում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այդ</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փոփոխությունների</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մասին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տեղեկագրում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հայտարարության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հրապարակման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օրվանից։</w:t>
      </w:r>
      <w:r w:rsidRPr="00E6597C">
        <w:rPr>
          <w:rFonts w:ascii="GHEA Grapalat" w:hAnsi="GHEA Grapalat"/>
          <w:i/>
          <w:sz w:val="16"/>
          <w:szCs w:val="16"/>
          <w:lang w:val="af-ZA"/>
        </w:rPr>
        <w:t>»</w:t>
      </w:r>
      <w:r w:rsidRPr="00E6597C">
        <w:rPr>
          <w:rFonts w:ascii="GHEA Grapalat" w:hAnsi="GHEA Grapalat" w:cs="Sylfaen"/>
          <w:i/>
          <w:sz w:val="16"/>
          <w:szCs w:val="16"/>
          <w:lang w:eastAsia="ru-RU"/>
        </w:rPr>
        <w:t xml:space="preserve"> </w:t>
      </w:r>
    </w:p>
    <w:p w:rsidR="002E0B3B" w:rsidRPr="00E6597C" w:rsidRDefault="002E0B3B" w:rsidP="00D43703">
      <w:pPr>
        <w:pStyle w:val="af2"/>
        <w:jc w:val="both"/>
        <w:rPr>
          <w:rFonts w:ascii="GHEA Grapalat" w:hAnsi="GHEA Grapalat" w:cs="Sylfaen"/>
          <w:i/>
          <w:sz w:val="16"/>
          <w:szCs w:val="16"/>
        </w:rPr>
      </w:pPr>
      <w:r w:rsidRPr="00E6597C">
        <w:rPr>
          <w:vertAlign w:val="superscript"/>
        </w:rPr>
        <w:t>6</w:t>
      </w:r>
      <w:r w:rsidRPr="00E6597C">
        <w:rPr>
          <w:rStyle w:val="af6"/>
          <w:color w:val="FFFFFF"/>
        </w:rPr>
        <w:footnoteRef/>
      </w:r>
      <w:r w:rsidRPr="00E6597C">
        <w:t xml:space="preserve"> </w:t>
      </w:r>
      <w:r w:rsidRPr="00E6597C">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2E0B3B" w:rsidRPr="00E6597C" w:rsidRDefault="002E0B3B" w:rsidP="00D43703">
      <w:pPr>
        <w:pStyle w:val="af2"/>
        <w:jc w:val="both"/>
        <w:rPr>
          <w:rFonts w:ascii="GHEA Grapalat" w:hAnsi="GHEA Grapalat" w:cs="Sylfaen"/>
          <w:i/>
          <w:sz w:val="16"/>
          <w:szCs w:val="16"/>
        </w:rPr>
      </w:pPr>
      <w:r w:rsidRPr="00E6597C">
        <w:rPr>
          <w:rFonts w:ascii="GHEA Grapalat" w:hAnsi="GHEA Grapalat" w:cs="Sylfaen"/>
          <w:i/>
          <w:sz w:val="16"/>
          <w:szCs w:val="16"/>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E6597C">
        <w:rPr>
          <w:rFonts w:ascii="GHEA Grapalat" w:hAnsi="GHEA Grapalat" w:cs="Sylfaen"/>
          <w:i/>
          <w:sz w:val="16"/>
          <w:szCs w:val="16"/>
          <w:lang w:val="hy-AM"/>
        </w:rPr>
        <w:t>10</w:t>
      </w:r>
      <w:r w:rsidRPr="00E6597C">
        <w:rPr>
          <w:rFonts w:ascii="GHEA Grapalat" w:hAnsi="GHEA Grapalat" w:cs="Sylfaen"/>
          <w:i/>
          <w:sz w:val="16"/>
          <w:szCs w:val="16"/>
        </w:rPr>
        <w:t xml:space="preserve"> մլն. ՀՀ դրամը և կնքվելիք պայմանագրի ամբողջական կատարման համար հետագայում ևս պահանջվելու են ֆինանսական միջոցներ.</w:t>
      </w:r>
    </w:p>
    <w:p w:rsidR="002E0B3B" w:rsidRPr="003053EF" w:rsidRDefault="002E0B3B" w:rsidP="00D43703">
      <w:pPr>
        <w:pStyle w:val="af2"/>
        <w:jc w:val="both"/>
      </w:pPr>
      <w:r w:rsidRPr="00E6597C">
        <w:rPr>
          <w:rFonts w:ascii="GHEA Grapalat" w:hAnsi="GHEA Grapalat" w:cs="Sylfaen"/>
          <w:i/>
          <w:sz w:val="16"/>
          <w:szCs w:val="16"/>
        </w:rPr>
        <w:t xml:space="preserve"> - գնման հայտով տվյալ ընթացակարգի շրջանակում գնվելիք աշխատանքի գինը չի գերազանցում 10 մլն. ՀՀ դրամը</w:t>
      </w:r>
    </w:p>
  </w:footnote>
  <w:footnote w:id="6">
    <w:p w:rsidR="002E0B3B" w:rsidRDefault="002E0B3B" w:rsidP="00D43703">
      <w:pPr>
        <w:pStyle w:val="af2"/>
        <w:jc w:val="both"/>
        <w:rPr>
          <w:rFonts w:ascii="GHEA Grapalat" w:hAnsi="GHEA Grapalat" w:cs="Sylfaen"/>
          <w:i/>
          <w:sz w:val="16"/>
          <w:szCs w:val="16"/>
        </w:rPr>
      </w:pPr>
      <w:r w:rsidRPr="00BC42E1">
        <w:rPr>
          <w:color w:val="000000"/>
          <w:vertAlign w:val="superscript"/>
        </w:rPr>
        <w:t>7</w:t>
      </w:r>
      <w:r w:rsidRPr="00CC3A77">
        <w:rPr>
          <w:rStyle w:val="af6"/>
          <w:color w:val="FFFFFF"/>
        </w:rPr>
        <w:footnoteRef/>
      </w:r>
      <w:r w:rsidRPr="00CC3A77">
        <w:rPr>
          <w:color w:val="FFFFFF"/>
        </w:rPr>
        <w:t xml:space="preserve"> </w:t>
      </w:r>
      <w:r>
        <w:rPr>
          <w:rFonts w:ascii="GHEA Grapalat" w:hAnsi="GHEA Grapalat" w:cs="Sylfaen"/>
          <w:i/>
          <w:sz w:val="16"/>
          <w:szCs w:val="16"/>
        </w:rPr>
        <w:t>Ենթակետը հանվում է, ե</w:t>
      </w:r>
      <w:r w:rsidRPr="003053EF">
        <w:rPr>
          <w:rFonts w:ascii="GHEA Grapalat" w:hAnsi="GHEA Grapalat" w:cs="Sylfaen"/>
          <w:i/>
          <w:sz w:val="16"/>
          <w:szCs w:val="16"/>
        </w:rPr>
        <w:t>թե հայտի ապահով</w:t>
      </w:r>
      <w:r>
        <w:rPr>
          <w:rFonts w:ascii="GHEA Grapalat" w:hAnsi="GHEA Grapalat" w:cs="Sylfaen"/>
          <w:i/>
          <w:sz w:val="16"/>
          <w:szCs w:val="16"/>
        </w:rPr>
        <w:t>ման պահանջ սահմանված չէ</w:t>
      </w:r>
      <w:r w:rsidRPr="003053EF">
        <w:rPr>
          <w:rFonts w:ascii="GHEA Grapalat" w:hAnsi="GHEA Grapalat" w:cs="Sylfaen"/>
          <w:i/>
          <w:sz w:val="16"/>
          <w:szCs w:val="16"/>
        </w:rPr>
        <w:t>:</w:t>
      </w:r>
    </w:p>
    <w:p w:rsidR="002E0B3B" w:rsidRPr="00EC6281" w:rsidRDefault="002E0B3B" w:rsidP="00D43703">
      <w:pPr>
        <w:pStyle w:val="af2"/>
        <w:jc w:val="both"/>
      </w:pPr>
      <w:r w:rsidRPr="00E6597C">
        <w:rPr>
          <w:rFonts w:ascii="GHEA Grapalat" w:hAnsi="GHEA Grapalat" w:cs="Sylfaen"/>
          <w:i/>
          <w:sz w:val="16"/>
          <w:szCs w:val="16"/>
          <w:vertAlign w:val="superscript"/>
        </w:rPr>
        <w:t xml:space="preserve">8 </w:t>
      </w:r>
      <w:r w:rsidRPr="00E6597C">
        <w:rPr>
          <w:rFonts w:ascii="GHEA Grapalat" w:hAnsi="GHEA Grapalat" w:cs="Sylfaen"/>
          <w:i/>
          <w:sz w:val="16"/>
          <w:szCs w:val="16"/>
        </w:rPr>
        <w:t>Ենթակետը հանվում է, եթե գնման առարկան չի հանդիսանում շինարարական աշխատանք</w:t>
      </w:r>
    </w:p>
  </w:footnote>
  <w:footnote w:id="7">
    <w:p w:rsidR="002E0B3B" w:rsidRPr="00D17258" w:rsidRDefault="002E0B3B" w:rsidP="00D43703">
      <w:pPr>
        <w:pStyle w:val="af2"/>
        <w:jc w:val="both"/>
        <w:rPr>
          <w:rFonts w:ascii="GHEA Grapalat" w:hAnsi="GHEA Grapalat"/>
          <w:sz w:val="16"/>
          <w:szCs w:val="16"/>
        </w:rPr>
      </w:pPr>
      <w:r w:rsidRPr="00CC3A77">
        <w:rPr>
          <w:rStyle w:val="af6"/>
          <w:rFonts w:ascii="GHEA Grapalat" w:hAnsi="GHEA Grapalat"/>
          <w:color w:val="FFFFFF"/>
          <w:sz w:val="16"/>
          <w:szCs w:val="16"/>
        </w:rPr>
        <w:footnoteRef/>
      </w:r>
      <w:r w:rsidRPr="003053EF">
        <w:rPr>
          <w:rFonts w:ascii="GHEA Grapalat" w:hAnsi="GHEA Grapalat"/>
          <w:sz w:val="16"/>
          <w:szCs w:val="16"/>
        </w:rPr>
        <w:t xml:space="preserve"> </w:t>
      </w:r>
      <w:r>
        <w:rPr>
          <w:rFonts w:ascii="GHEA Grapalat" w:hAnsi="GHEA Grapalat"/>
          <w:sz w:val="16"/>
          <w:szCs w:val="16"/>
          <w:vertAlign w:val="superscript"/>
        </w:rPr>
        <w:t xml:space="preserve">9 </w:t>
      </w:r>
      <w:r w:rsidRPr="003053EF">
        <w:rPr>
          <w:rFonts w:ascii="GHEA Grapalat" w:hAnsi="GHEA Grapalat" w:cs="Sylfaen"/>
          <w:i/>
          <w:sz w:val="16"/>
          <w:szCs w:val="16"/>
        </w:rPr>
        <w:t>Սույն կետը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8">
    <w:p w:rsidR="002E0B3B" w:rsidRDefault="002E0B3B" w:rsidP="00D43703">
      <w:pPr>
        <w:pStyle w:val="af2"/>
      </w:pPr>
      <w:r w:rsidRPr="00CC3A77">
        <w:rPr>
          <w:rStyle w:val="af6"/>
          <w:color w:val="FFFFFF"/>
        </w:rPr>
        <w:footnoteRef/>
      </w:r>
      <w:r w:rsidRPr="006A475C">
        <w:t xml:space="preserve"> </w:t>
      </w:r>
      <w:r>
        <w:rPr>
          <w:vertAlign w:val="superscript"/>
        </w:rPr>
        <w:t xml:space="preserve">10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է պատվիրատուի</w:t>
      </w:r>
      <w:r w:rsidRPr="006A475C">
        <w:rPr>
          <w:rFonts w:ascii="GHEA Grapalat" w:hAnsi="GHEA Grapalat" w:cs="Sylfaen"/>
          <w:i/>
          <w:sz w:val="16"/>
          <w:szCs w:val="16"/>
        </w:rPr>
        <w:t xml:space="preserve"> կողմից:</w:t>
      </w:r>
    </w:p>
  </w:footnote>
  <w:footnote w:id="9">
    <w:p w:rsidR="002E0B3B" w:rsidRPr="002E31CA" w:rsidRDefault="002E0B3B" w:rsidP="00D43703">
      <w:pPr>
        <w:pStyle w:val="af2"/>
        <w:rPr>
          <w:rFonts w:ascii="Sylfaen" w:hAnsi="Sylfaen"/>
        </w:rPr>
      </w:pPr>
      <w:r w:rsidRPr="00CC3A77">
        <w:rPr>
          <w:rFonts w:ascii="GHEA Grapalat" w:hAnsi="GHEA Grapalat" w:cs="Sylfaen"/>
          <w:i/>
          <w:color w:val="FFFFFF"/>
          <w:sz w:val="16"/>
          <w:szCs w:val="16"/>
          <w:vertAlign w:val="superscript"/>
        </w:rPr>
        <w:footnoteRef/>
      </w:r>
      <w:r w:rsidRPr="00D17258">
        <w:rPr>
          <w:rFonts w:ascii="GHEA Grapalat" w:hAnsi="GHEA Grapalat" w:cs="Sylfaen"/>
          <w:i/>
          <w:sz w:val="16"/>
          <w:szCs w:val="16"/>
        </w:rPr>
        <w:t xml:space="preserve"> </w:t>
      </w:r>
      <w:r>
        <w:rPr>
          <w:rFonts w:ascii="GHEA Grapalat" w:hAnsi="GHEA Grapalat" w:cs="Sylfaen"/>
          <w:i/>
          <w:sz w:val="16"/>
          <w:szCs w:val="16"/>
          <w:vertAlign w:val="superscript"/>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rsidR="002E0B3B" w:rsidRPr="00FF3C84" w:rsidRDefault="002E0B3B" w:rsidP="00D43703">
      <w:pPr>
        <w:pStyle w:val="af2"/>
        <w:rPr>
          <w:rFonts w:ascii="GHEA Grapalat" w:hAnsi="GHEA Grapalat" w:cs="Sylfaen"/>
          <w:i/>
          <w:sz w:val="16"/>
          <w:szCs w:val="16"/>
        </w:rPr>
      </w:pPr>
      <w:r>
        <w:rPr>
          <w:vertAlign w:val="superscript"/>
        </w:rPr>
        <w:t xml:space="preserve">12 </w:t>
      </w:r>
      <w:r w:rsidRPr="00FF3C84">
        <w:rPr>
          <w:rFonts w:ascii="GHEA Grapalat" w:hAnsi="GHEA Grapalat" w:cs="Sylfaen"/>
          <w:i/>
          <w:sz w:val="16"/>
          <w:szCs w:val="16"/>
        </w:rPr>
        <w:t>Եթե գնման հայտով գնվելիք աշխատանքի գինը չի գերազանցում 10 մլն. ՀՀ դրամը, ապա</w:t>
      </w:r>
      <w:r w:rsidRPr="00FF3C84">
        <w:rPr>
          <w:rFonts w:ascii="Times New Roman" w:hAnsi="Times New Roman"/>
        </w:rPr>
        <w:t xml:space="preserve"> </w:t>
      </w:r>
      <w:r w:rsidRPr="00FF3C84">
        <w:rPr>
          <w:rFonts w:ascii="GHEA Grapalat" w:hAnsi="GHEA Grapalat" w:cs="Sylfaen"/>
          <w:i/>
          <w:sz w:val="16"/>
          <w:szCs w:val="16"/>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2E0B3B" w:rsidRDefault="002E0B3B" w:rsidP="00D43703">
      <w:pPr>
        <w:pStyle w:val="af2"/>
        <w:rPr>
          <w:rFonts w:ascii="GHEA Grapalat" w:hAnsi="GHEA Grapalat" w:cs="Sylfaen"/>
          <w:i/>
          <w:sz w:val="16"/>
          <w:szCs w:val="16"/>
        </w:rPr>
      </w:pPr>
      <w:r>
        <w:rPr>
          <w:rFonts w:ascii="GHEA Grapalat" w:hAnsi="GHEA Grapalat" w:cs="Sylfaen"/>
          <w:i/>
          <w:sz w:val="16"/>
          <w:szCs w:val="16"/>
          <w:vertAlign w:val="superscript"/>
        </w:rPr>
        <w:t>13</w:t>
      </w:r>
      <w:r w:rsidRPr="00FF3C84">
        <w:rPr>
          <w:rFonts w:ascii="GHEA Grapalat" w:hAnsi="GHEA Grapalat" w:cs="Sylfaen"/>
          <w:i/>
          <w:sz w:val="16"/>
          <w:szCs w:val="16"/>
          <w:vertAlign w:val="superscript"/>
        </w:rPr>
        <w:t xml:space="preserve"> </w:t>
      </w:r>
      <w:r w:rsidRPr="00FF3C84">
        <w:rPr>
          <w:rFonts w:ascii="GHEA Grapalat" w:hAnsi="GHEA Grapalat" w:cs="Sylfaen"/>
          <w:i/>
          <w:sz w:val="16"/>
          <w:szCs w:val="16"/>
        </w:rPr>
        <w:t>Եթե գնման հայտով գնվելիք աշխատանքի գինը չի գերազանցում 10 մլն. ՀՀ դրամը, ապա</w:t>
      </w:r>
      <w:r w:rsidRPr="00FF3C84">
        <w:rPr>
          <w:rFonts w:ascii="Times New Roman" w:hAnsi="Times New Roman"/>
        </w:rPr>
        <w:t xml:space="preserve"> </w:t>
      </w:r>
      <w:r w:rsidRPr="00FF3C84">
        <w:rPr>
          <w:rFonts w:ascii="GHEA Grapalat" w:hAnsi="GHEA Grapalat" w:cs="Sylfaen"/>
          <w:i/>
          <w:sz w:val="16"/>
          <w:szCs w:val="16"/>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2E0B3B" w:rsidRPr="007862B1" w:rsidRDefault="002E0B3B" w:rsidP="00D43703">
      <w:pPr>
        <w:pStyle w:val="af2"/>
        <w:rPr>
          <w:rFonts w:ascii="Times New Roman" w:hAnsi="Times New Roman"/>
          <w:vertAlign w:val="superscript"/>
        </w:rPr>
      </w:pPr>
    </w:p>
  </w:footnote>
  <w:footnote w:id="11">
    <w:p w:rsidR="002E0B3B" w:rsidRPr="00A10D1E" w:rsidRDefault="002E0B3B" w:rsidP="00D43703">
      <w:pPr>
        <w:pStyle w:val="af2"/>
        <w:rPr>
          <w:rFonts w:ascii="GHEA Grapalat" w:hAnsi="GHEA Grapalat"/>
        </w:rPr>
      </w:pPr>
      <w:r>
        <w:rPr>
          <w:rFonts w:ascii="GHEA Grapalat" w:hAnsi="GHEA Grapalat" w:cs="Sylfaen"/>
          <w:i/>
          <w:sz w:val="16"/>
          <w:szCs w:val="16"/>
          <w:vertAlign w:val="superscript"/>
        </w:rPr>
        <w:t xml:space="preserve">14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համապատասխան պատվիրատուի</w:t>
      </w:r>
      <w:r w:rsidRPr="00AE679C">
        <w:rPr>
          <w:rFonts w:ascii="GHEA Grapalat" w:hAnsi="GHEA Grapalat" w:cs="Sylfaen"/>
          <w:i/>
          <w:sz w:val="16"/>
          <w:szCs w:val="16"/>
        </w:rPr>
        <w:t>:</w:t>
      </w:r>
      <w:r>
        <w:rPr>
          <w:rFonts w:ascii="GHEA Grapalat" w:hAnsi="GHEA Grapalat"/>
        </w:rPr>
        <w:t xml:space="preserve"> </w:t>
      </w:r>
    </w:p>
  </w:footnote>
  <w:footnote w:id="12">
    <w:p w:rsidR="002E0B3B" w:rsidRPr="00EC2CDE" w:rsidRDefault="002E0B3B" w:rsidP="00D43703">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3">
    <w:p w:rsidR="002E0B3B" w:rsidRPr="0070498E" w:rsidRDefault="002E0B3B" w:rsidP="00D43703">
      <w:pPr>
        <w:pStyle w:val="af2"/>
        <w:jc w:val="both"/>
        <w:rPr>
          <w:rFonts w:ascii="GHEA Grapalat" w:hAnsi="GHEA Grapalat" w:cs="Sylfaen"/>
          <w:i/>
          <w:sz w:val="16"/>
          <w:szCs w:val="16"/>
          <w:lang w:val="af-ZA"/>
        </w:rPr>
      </w:pPr>
      <w:r w:rsidRPr="0070498E">
        <w:rPr>
          <w:color w:val="000000"/>
          <w:vertAlign w:val="superscript"/>
          <w:lang w:val="af-ZA"/>
        </w:rPr>
        <w:t xml:space="preserve">16 </w:t>
      </w:r>
      <w:r w:rsidRPr="003053EF">
        <w:rPr>
          <w:rFonts w:ascii="GHEA Grapalat" w:hAnsi="GHEA Grapalat" w:cs="Sylfaen"/>
          <w:i/>
          <w:sz w:val="16"/>
          <w:szCs w:val="16"/>
        </w:rPr>
        <w:t>Եթե</w:t>
      </w:r>
      <w:r w:rsidRPr="0070498E">
        <w:rPr>
          <w:rFonts w:ascii="GHEA Grapalat" w:hAnsi="GHEA Grapalat" w:cs="Sylfaen"/>
          <w:i/>
          <w:sz w:val="16"/>
          <w:szCs w:val="16"/>
          <w:lang w:val="af-ZA"/>
        </w:rPr>
        <w:t xml:space="preserve"> </w:t>
      </w:r>
      <w:r>
        <w:rPr>
          <w:rFonts w:ascii="GHEA Grapalat" w:hAnsi="GHEA Grapalat" w:cs="Sylfaen"/>
          <w:i/>
          <w:sz w:val="16"/>
          <w:szCs w:val="16"/>
        </w:rPr>
        <w:t>հրավերով</w:t>
      </w:r>
      <w:r w:rsidRPr="0070498E">
        <w:rPr>
          <w:rFonts w:ascii="GHEA Grapalat" w:hAnsi="GHEA Grapalat" w:cs="Sylfaen"/>
          <w:i/>
          <w:sz w:val="16"/>
          <w:szCs w:val="16"/>
          <w:lang w:val="af-ZA"/>
        </w:rPr>
        <w:t xml:space="preserve"> </w:t>
      </w:r>
      <w:r>
        <w:rPr>
          <w:rFonts w:ascii="GHEA Grapalat" w:hAnsi="GHEA Grapalat" w:cs="Sylfaen"/>
          <w:i/>
          <w:sz w:val="16"/>
          <w:szCs w:val="16"/>
        </w:rPr>
        <w:t>հայտի</w:t>
      </w:r>
      <w:r w:rsidRPr="0070498E">
        <w:rPr>
          <w:rFonts w:ascii="GHEA Grapalat" w:hAnsi="GHEA Grapalat" w:cs="Sylfaen"/>
          <w:i/>
          <w:sz w:val="16"/>
          <w:szCs w:val="16"/>
          <w:lang w:val="af-ZA"/>
        </w:rPr>
        <w:t xml:space="preserve"> </w:t>
      </w:r>
      <w:r>
        <w:rPr>
          <w:rFonts w:ascii="GHEA Grapalat" w:hAnsi="GHEA Grapalat" w:cs="Sylfaen"/>
          <w:i/>
          <w:sz w:val="16"/>
          <w:szCs w:val="16"/>
        </w:rPr>
        <w:t>ապահովման</w:t>
      </w:r>
      <w:r w:rsidRPr="0070498E">
        <w:rPr>
          <w:rFonts w:ascii="GHEA Grapalat" w:hAnsi="GHEA Grapalat" w:cs="Sylfaen"/>
          <w:i/>
          <w:sz w:val="16"/>
          <w:szCs w:val="16"/>
          <w:lang w:val="af-ZA"/>
        </w:rPr>
        <w:t xml:space="preserve"> </w:t>
      </w:r>
      <w:r>
        <w:rPr>
          <w:rFonts w:ascii="GHEA Grapalat" w:hAnsi="GHEA Grapalat" w:cs="Sylfaen"/>
          <w:i/>
          <w:sz w:val="16"/>
          <w:szCs w:val="16"/>
        </w:rPr>
        <w:t>ներկայացման</w:t>
      </w:r>
      <w:r w:rsidRPr="0070498E">
        <w:rPr>
          <w:rFonts w:ascii="GHEA Grapalat" w:hAnsi="GHEA Grapalat" w:cs="Sylfaen"/>
          <w:i/>
          <w:sz w:val="16"/>
          <w:szCs w:val="16"/>
          <w:lang w:val="af-ZA"/>
        </w:rPr>
        <w:t xml:space="preserve"> </w:t>
      </w:r>
      <w:r>
        <w:rPr>
          <w:rFonts w:ascii="GHEA Grapalat" w:hAnsi="GHEA Grapalat" w:cs="Sylfaen"/>
          <w:i/>
          <w:sz w:val="16"/>
          <w:szCs w:val="16"/>
        </w:rPr>
        <w:t>պահանջ</w:t>
      </w:r>
      <w:r w:rsidRPr="0070498E">
        <w:rPr>
          <w:rFonts w:ascii="GHEA Grapalat" w:hAnsi="GHEA Grapalat" w:cs="Sylfaen"/>
          <w:i/>
          <w:sz w:val="16"/>
          <w:szCs w:val="16"/>
          <w:lang w:val="af-ZA"/>
        </w:rPr>
        <w:t xml:space="preserve"> </w:t>
      </w:r>
      <w:r>
        <w:rPr>
          <w:rFonts w:ascii="GHEA Grapalat" w:hAnsi="GHEA Grapalat" w:cs="Sylfaen"/>
          <w:i/>
          <w:sz w:val="16"/>
          <w:szCs w:val="16"/>
        </w:rPr>
        <w:t>սահմանված</w:t>
      </w:r>
      <w:r w:rsidRPr="0070498E">
        <w:rPr>
          <w:rFonts w:ascii="GHEA Grapalat" w:hAnsi="GHEA Grapalat" w:cs="Sylfaen"/>
          <w:i/>
          <w:sz w:val="16"/>
          <w:szCs w:val="16"/>
          <w:lang w:val="af-ZA"/>
        </w:rPr>
        <w:t xml:space="preserve"> </w:t>
      </w:r>
      <w:r>
        <w:rPr>
          <w:rFonts w:ascii="GHEA Grapalat" w:hAnsi="GHEA Grapalat" w:cs="Sylfaen"/>
          <w:i/>
          <w:sz w:val="16"/>
          <w:szCs w:val="16"/>
        </w:rPr>
        <w:t>չէ</w:t>
      </w:r>
      <w:r w:rsidRPr="0070498E">
        <w:rPr>
          <w:rFonts w:ascii="GHEA Grapalat" w:hAnsi="GHEA Grapalat" w:cs="Sylfaen"/>
          <w:i/>
          <w:sz w:val="16"/>
          <w:szCs w:val="16"/>
          <w:lang w:val="af-ZA"/>
        </w:rPr>
        <w:t xml:space="preserve">, </w:t>
      </w:r>
      <w:r>
        <w:rPr>
          <w:rFonts w:ascii="GHEA Grapalat" w:hAnsi="GHEA Grapalat" w:cs="Sylfaen"/>
          <w:i/>
          <w:sz w:val="16"/>
          <w:szCs w:val="16"/>
        </w:rPr>
        <w:t>ապա</w:t>
      </w:r>
      <w:r w:rsidRPr="0070498E">
        <w:rPr>
          <w:rFonts w:ascii="GHEA Grapalat" w:hAnsi="GHEA Grapalat" w:cs="Sylfaen"/>
          <w:i/>
          <w:sz w:val="16"/>
          <w:szCs w:val="16"/>
          <w:lang w:val="af-ZA"/>
        </w:rPr>
        <w:t xml:space="preserve"> </w:t>
      </w:r>
      <w:r w:rsidRPr="003053EF">
        <w:rPr>
          <w:rFonts w:ascii="GHEA Grapalat" w:hAnsi="GHEA Grapalat" w:cs="Sylfaen"/>
          <w:i/>
          <w:sz w:val="16"/>
          <w:szCs w:val="16"/>
        </w:rPr>
        <w:t>սույն</w:t>
      </w:r>
      <w:r w:rsidRPr="0070498E">
        <w:rPr>
          <w:rFonts w:ascii="GHEA Grapalat" w:hAnsi="GHEA Grapalat" w:cs="Sylfaen"/>
          <w:i/>
          <w:sz w:val="16"/>
          <w:szCs w:val="16"/>
          <w:lang w:val="af-ZA"/>
        </w:rPr>
        <w:t xml:space="preserve"> </w:t>
      </w:r>
      <w:r w:rsidRPr="003053EF">
        <w:rPr>
          <w:rFonts w:ascii="GHEA Grapalat" w:hAnsi="GHEA Grapalat" w:cs="Sylfaen"/>
          <w:i/>
          <w:sz w:val="16"/>
          <w:szCs w:val="16"/>
        </w:rPr>
        <w:t>կետը</w:t>
      </w:r>
      <w:r w:rsidRPr="0070498E">
        <w:rPr>
          <w:rFonts w:ascii="GHEA Grapalat" w:hAnsi="GHEA Grapalat" w:cs="Sylfaen"/>
          <w:i/>
          <w:sz w:val="16"/>
          <w:szCs w:val="16"/>
          <w:lang w:val="af-ZA"/>
        </w:rPr>
        <w:t xml:space="preserve"> </w:t>
      </w:r>
      <w:r w:rsidRPr="003053EF">
        <w:rPr>
          <w:rFonts w:ascii="GHEA Grapalat" w:hAnsi="GHEA Grapalat" w:cs="Sylfaen"/>
          <w:i/>
          <w:sz w:val="16"/>
          <w:szCs w:val="16"/>
        </w:rPr>
        <w:t>հրավերից</w:t>
      </w:r>
      <w:r w:rsidRPr="0070498E">
        <w:rPr>
          <w:rFonts w:ascii="GHEA Grapalat" w:hAnsi="GHEA Grapalat" w:cs="Sylfaen"/>
          <w:i/>
          <w:sz w:val="16"/>
          <w:szCs w:val="16"/>
          <w:lang w:val="af-ZA"/>
        </w:rPr>
        <w:t xml:space="preserve"> </w:t>
      </w:r>
      <w:r w:rsidRPr="003053EF">
        <w:rPr>
          <w:rFonts w:ascii="GHEA Grapalat" w:hAnsi="GHEA Grapalat" w:cs="Sylfaen"/>
          <w:i/>
          <w:sz w:val="16"/>
          <w:szCs w:val="16"/>
        </w:rPr>
        <w:t>հանվում</w:t>
      </w:r>
      <w:r w:rsidRPr="0070498E">
        <w:rPr>
          <w:rFonts w:ascii="GHEA Grapalat" w:hAnsi="GHEA Grapalat" w:cs="Sylfaen"/>
          <w:i/>
          <w:sz w:val="16"/>
          <w:szCs w:val="16"/>
          <w:lang w:val="af-ZA"/>
        </w:rPr>
        <w:t xml:space="preserve"> </w:t>
      </w:r>
      <w:r w:rsidRPr="003053EF">
        <w:rPr>
          <w:rFonts w:ascii="GHEA Grapalat" w:hAnsi="GHEA Grapalat" w:cs="Sylfaen"/>
          <w:i/>
          <w:sz w:val="16"/>
          <w:szCs w:val="16"/>
        </w:rPr>
        <w:t>է</w:t>
      </w:r>
      <w:r w:rsidRPr="0070498E">
        <w:rPr>
          <w:rFonts w:ascii="GHEA Grapalat" w:hAnsi="GHEA Grapalat" w:cs="Sylfaen"/>
          <w:i/>
          <w:sz w:val="16"/>
          <w:szCs w:val="16"/>
          <w:lang w:val="af-ZA"/>
        </w:rPr>
        <w:t>:</w:t>
      </w:r>
    </w:p>
    <w:p w:rsidR="002E0B3B" w:rsidRPr="0070498E" w:rsidRDefault="002E0B3B" w:rsidP="00D43703">
      <w:pPr>
        <w:pStyle w:val="af2"/>
        <w:jc w:val="both"/>
        <w:rPr>
          <w:vertAlign w:val="superscript"/>
          <w:lang w:val="af-ZA"/>
        </w:rPr>
      </w:pPr>
      <w:r w:rsidRPr="0070498E">
        <w:rPr>
          <w:rFonts w:ascii="GHEA Grapalat" w:hAnsi="GHEA Grapalat" w:cs="Sylfaen"/>
          <w:i/>
          <w:sz w:val="16"/>
          <w:szCs w:val="16"/>
          <w:vertAlign w:val="superscript"/>
          <w:lang w:val="af-ZA"/>
        </w:rPr>
        <w:t xml:space="preserve">17 </w:t>
      </w:r>
      <w:r w:rsidRPr="008747C6">
        <w:rPr>
          <w:vertAlign w:val="superscript"/>
          <w:lang w:val="af-ZA"/>
        </w:rPr>
        <w:t xml:space="preserve"> </w:t>
      </w:r>
      <w:r w:rsidRPr="008747C6">
        <w:rPr>
          <w:rFonts w:ascii="GHEA Grapalat" w:hAnsi="GHEA Grapalat" w:cs="Sylfaen"/>
          <w:i/>
          <w:sz w:val="16"/>
          <w:szCs w:val="16"/>
        </w:rPr>
        <w:t>Կետը</w:t>
      </w:r>
      <w:r w:rsidRPr="0070498E">
        <w:rPr>
          <w:rFonts w:ascii="GHEA Grapalat" w:hAnsi="GHEA Grapalat" w:cs="Sylfaen"/>
          <w:i/>
          <w:sz w:val="16"/>
          <w:szCs w:val="16"/>
          <w:lang w:val="af-ZA"/>
        </w:rPr>
        <w:t xml:space="preserve"> </w:t>
      </w:r>
      <w:r w:rsidRPr="008747C6">
        <w:rPr>
          <w:rFonts w:ascii="GHEA Grapalat" w:hAnsi="GHEA Grapalat" w:cs="Sylfaen"/>
          <w:i/>
          <w:sz w:val="16"/>
          <w:szCs w:val="16"/>
        </w:rPr>
        <w:t>հանվում</w:t>
      </w:r>
      <w:r w:rsidRPr="0070498E">
        <w:rPr>
          <w:rFonts w:ascii="GHEA Grapalat" w:hAnsi="GHEA Grapalat" w:cs="Sylfaen"/>
          <w:i/>
          <w:sz w:val="16"/>
          <w:szCs w:val="16"/>
          <w:lang w:val="af-ZA"/>
        </w:rPr>
        <w:t xml:space="preserve"> </w:t>
      </w:r>
      <w:r w:rsidRPr="008747C6">
        <w:rPr>
          <w:rFonts w:ascii="GHEA Grapalat" w:hAnsi="GHEA Grapalat" w:cs="Sylfaen"/>
          <w:i/>
          <w:sz w:val="16"/>
          <w:szCs w:val="16"/>
        </w:rPr>
        <w:t>է</w:t>
      </w:r>
      <w:r w:rsidRPr="0070498E">
        <w:rPr>
          <w:rFonts w:ascii="GHEA Grapalat" w:hAnsi="GHEA Grapalat" w:cs="Sylfaen"/>
          <w:i/>
          <w:sz w:val="16"/>
          <w:szCs w:val="16"/>
          <w:lang w:val="af-ZA"/>
        </w:rPr>
        <w:t xml:space="preserve">, </w:t>
      </w:r>
      <w:r w:rsidRPr="008747C6">
        <w:rPr>
          <w:rFonts w:ascii="GHEA Grapalat" w:hAnsi="GHEA Grapalat" w:cs="Sylfaen"/>
          <w:i/>
          <w:sz w:val="16"/>
          <w:szCs w:val="16"/>
        </w:rPr>
        <w:t>եթե</w:t>
      </w:r>
      <w:r w:rsidRPr="0070498E">
        <w:rPr>
          <w:rFonts w:ascii="GHEA Grapalat" w:hAnsi="GHEA Grapalat" w:cs="Sylfaen"/>
          <w:i/>
          <w:sz w:val="16"/>
          <w:szCs w:val="16"/>
          <w:lang w:val="af-ZA"/>
        </w:rPr>
        <w:t xml:space="preserve"> </w:t>
      </w:r>
      <w:r w:rsidRPr="008747C6">
        <w:rPr>
          <w:rFonts w:ascii="GHEA Grapalat" w:hAnsi="GHEA Grapalat" w:cs="Sylfaen"/>
          <w:i/>
          <w:sz w:val="16"/>
          <w:szCs w:val="16"/>
        </w:rPr>
        <w:t>գնման</w:t>
      </w:r>
      <w:r w:rsidRPr="0070498E">
        <w:rPr>
          <w:rFonts w:ascii="GHEA Grapalat" w:hAnsi="GHEA Grapalat" w:cs="Sylfaen"/>
          <w:i/>
          <w:sz w:val="16"/>
          <w:szCs w:val="16"/>
          <w:lang w:val="af-ZA"/>
        </w:rPr>
        <w:t xml:space="preserve"> </w:t>
      </w:r>
      <w:r w:rsidRPr="008747C6">
        <w:rPr>
          <w:rFonts w:ascii="GHEA Grapalat" w:hAnsi="GHEA Grapalat" w:cs="Sylfaen"/>
          <w:i/>
          <w:sz w:val="16"/>
          <w:szCs w:val="16"/>
        </w:rPr>
        <w:t>առարկան</w:t>
      </w:r>
      <w:r w:rsidRPr="0070498E">
        <w:rPr>
          <w:rFonts w:ascii="GHEA Grapalat" w:hAnsi="GHEA Grapalat" w:cs="Sylfaen"/>
          <w:i/>
          <w:sz w:val="16"/>
          <w:szCs w:val="16"/>
          <w:lang w:val="af-ZA"/>
        </w:rPr>
        <w:t xml:space="preserve"> </w:t>
      </w:r>
      <w:r w:rsidRPr="008747C6">
        <w:rPr>
          <w:rFonts w:ascii="GHEA Grapalat" w:hAnsi="GHEA Grapalat" w:cs="Sylfaen"/>
          <w:i/>
          <w:sz w:val="16"/>
          <w:szCs w:val="16"/>
        </w:rPr>
        <w:t>չի</w:t>
      </w:r>
      <w:r w:rsidRPr="0070498E">
        <w:rPr>
          <w:rFonts w:ascii="GHEA Grapalat" w:hAnsi="GHEA Grapalat" w:cs="Sylfaen"/>
          <w:i/>
          <w:sz w:val="16"/>
          <w:szCs w:val="16"/>
          <w:lang w:val="af-ZA"/>
        </w:rPr>
        <w:t xml:space="preserve"> </w:t>
      </w:r>
      <w:r w:rsidRPr="008747C6">
        <w:rPr>
          <w:rFonts w:ascii="GHEA Grapalat" w:hAnsi="GHEA Grapalat" w:cs="Sylfaen"/>
          <w:i/>
          <w:sz w:val="16"/>
          <w:szCs w:val="16"/>
        </w:rPr>
        <w:t>հանդիսանում</w:t>
      </w:r>
      <w:r w:rsidRPr="0070498E">
        <w:rPr>
          <w:rFonts w:ascii="GHEA Grapalat" w:hAnsi="GHEA Grapalat" w:cs="Sylfaen"/>
          <w:i/>
          <w:sz w:val="16"/>
          <w:szCs w:val="16"/>
          <w:lang w:val="af-ZA"/>
        </w:rPr>
        <w:t xml:space="preserve"> </w:t>
      </w:r>
      <w:r w:rsidRPr="008747C6">
        <w:rPr>
          <w:rFonts w:ascii="GHEA Grapalat" w:hAnsi="GHEA Grapalat" w:cs="Sylfaen"/>
          <w:i/>
          <w:sz w:val="16"/>
          <w:szCs w:val="16"/>
        </w:rPr>
        <w:t>շինարարական</w:t>
      </w:r>
      <w:r w:rsidRPr="0070498E">
        <w:rPr>
          <w:rFonts w:ascii="GHEA Grapalat" w:hAnsi="GHEA Grapalat" w:cs="Sylfaen"/>
          <w:i/>
          <w:sz w:val="16"/>
          <w:szCs w:val="16"/>
          <w:lang w:val="af-ZA"/>
        </w:rPr>
        <w:t xml:space="preserve"> </w:t>
      </w:r>
      <w:r w:rsidRPr="008747C6">
        <w:rPr>
          <w:rFonts w:ascii="GHEA Grapalat" w:hAnsi="GHEA Grapalat" w:cs="Sylfaen"/>
          <w:i/>
          <w:sz w:val="16"/>
          <w:szCs w:val="16"/>
        </w:rPr>
        <w:t>աշխատանքներ</w:t>
      </w:r>
      <w:r w:rsidRPr="008747C6">
        <w:rPr>
          <w:rFonts w:ascii="GHEA Grapalat" w:hAnsi="GHEA Grapalat" w:cs="Sylfaen"/>
          <w:i/>
          <w:sz w:val="16"/>
          <w:szCs w:val="16"/>
          <w:lang w:val="af-ZA"/>
        </w:rPr>
        <w:t>:</w:t>
      </w:r>
    </w:p>
  </w:footnote>
  <w:footnote w:id="14">
    <w:p w:rsidR="002E0B3B" w:rsidRPr="002A4619" w:rsidRDefault="002E0B3B" w:rsidP="00D43703">
      <w:pPr>
        <w:pStyle w:val="af2"/>
        <w:rPr>
          <w:rFonts w:ascii="GHEA Grapalat" w:hAnsi="GHEA Grapalat"/>
          <w:i/>
          <w:sz w:val="16"/>
          <w:szCs w:val="16"/>
          <w:lang w:val="af-ZA"/>
        </w:rPr>
      </w:pPr>
      <w:r w:rsidRPr="00A65C38">
        <w:rPr>
          <w:rFonts w:ascii="GHEA Grapalat" w:hAnsi="GHEA Grapalat"/>
          <w:i/>
          <w:sz w:val="16"/>
          <w:szCs w:val="16"/>
          <w:lang w:val="hy-AM"/>
        </w:rPr>
        <w:t>*</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2E0B3B" w:rsidRDefault="002E0B3B" w:rsidP="00D43703">
      <w:pPr>
        <w:jc w:val="both"/>
        <w:rPr>
          <w:rFonts w:ascii="GHEA Grapalat" w:hAnsi="GHEA Grapalat"/>
          <w:i/>
          <w:sz w:val="16"/>
          <w:szCs w:val="16"/>
          <w:lang w:val="hy-AM" w:eastAsia="ru-RU"/>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2E0B3B" w:rsidRPr="0070498E" w:rsidRDefault="002E0B3B" w:rsidP="00D43703">
      <w:pPr>
        <w:jc w:val="both"/>
        <w:rPr>
          <w:rFonts w:ascii="GHEA Grapalat" w:hAnsi="GHEA Grapalat" w:cs="Sylfaen"/>
          <w:sz w:val="20"/>
          <w:lang w:val="hy-AM"/>
        </w:rPr>
      </w:pPr>
      <w:r w:rsidRPr="0070498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footnote>
  <w:footnote w:id="15">
    <w:p w:rsidR="002E0B3B" w:rsidRPr="001E7733" w:rsidRDefault="002E0B3B" w:rsidP="00D43703">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70498E">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70498E">
        <w:rPr>
          <w:rFonts w:ascii="GHEA Grapalat" w:hAnsi="GHEA Grapalat"/>
          <w:i/>
          <w:sz w:val="16"/>
          <w:szCs w:val="16"/>
          <w:lang w:val="hy-AM"/>
        </w:rPr>
        <w:t>է</w:t>
      </w:r>
      <w:r w:rsidRPr="001E7733">
        <w:rPr>
          <w:rFonts w:ascii="GHEA Grapalat" w:hAnsi="GHEA Grapalat"/>
          <w:i/>
          <w:sz w:val="16"/>
          <w:szCs w:val="16"/>
          <w:lang w:val="af-ZA"/>
        </w:rPr>
        <w:t xml:space="preserve"> </w:t>
      </w:r>
      <w:r w:rsidRPr="0070498E">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70498E">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70498E">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70498E">
        <w:rPr>
          <w:rFonts w:ascii="GHEA Grapalat" w:hAnsi="GHEA Grapalat"/>
          <w:i/>
          <w:sz w:val="16"/>
          <w:szCs w:val="16"/>
          <w:lang w:val="hy-AM"/>
        </w:rPr>
        <w:t>մինչև</w:t>
      </w:r>
      <w:r w:rsidRPr="001E7733">
        <w:rPr>
          <w:rFonts w:ascii="GHEA Grapalat" w:hAnsi="GHEA Grapalat"/>
          <w:i/>
          <w:sz w:val="16"/>
          <w:szCs w:val="16"/>
          <w:lang w:val="af-ZA"/>
        </w:rPr>
        <w:t xml:space="preserve"> </w:t>
      </w:r>
      <w:r w:rsidRPr="0070498E">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70498E">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70498E">
        <w:rPr>
          <w:rFonts w:ascii="GHEA Grapalat" w:hAnsi="GHEA Grapalat"/>
          <w:i/>
          <w:sz w:val="16"/>
          <w:szCs w:val="16"/>
          <w:lang w:val="hy-AM"/>
        </w:rPr>
        <w:t>հրապարակելը</w:t>
      </w:r>
      <w:r w:rsidRPr="00A65C38">
        <w:rPr>
          <w:rFonts w:ascii="GHEA Grapalat" w:hAnsi="GHEA Grapalat"/>
          <w:i/>
          <w:sz w:val="16"/>
          <w:szCs w:val="16"/>
          <w:lang w:val="hy-AM"/>
        </w:rPr>
        <w:t>:</w:t>
      </w:r>
    </w:p>
    <w:p w:rsidR="002E0B3B" w:rsidRPr="0015088E" w:rsidRDefault="002E0B3B" w:rsidP="00D43703">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5</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2E0B3B" w:rsidRPr="001E7733" w:rsidDel="00856FDE" w:rsidRDefault="002E0B3B" w:rsidP="00D43703">
      <w:pPr>
        <w:pStyle w:val="af2"/>
        <w:rPr>
          <w:del w:id="14" w:author="User" w:date="2019-05-26T09:57:00Z"/>
          <w:i/>
          <w:lang w:val="af-ZA"/>
        </w:rPr>
      </w:pPr>
    </w:p>
  </w:footnote>
  <w:footnote w:id="16">
    <w:p w:rsidR="002E0B3B" w:rsidRPr="002F4827" w:rsidDel="00FC2AB8" w:rsidRDefault="002E0B3B" w:rsidP="00D43703">
      <w:pPr>
        <w:pStyle w:val="af2"/>
        <w:rPr>
          <w:del w:id="16" w:author="User" w:date="2019-05-26T13:06:00Z"/>
          <w:lang w:val="hy-AM"/>
        </w:rPr>
      </w:pPr>
      <w:r w:rsidRPr="0070498E">
        <w:rPr>
          <w:vertAlign w:val="superscript"/>
          <w:lang w:val="af-ZA"/>
        </w:rPr>
        <w:t xml:space="preserve">18 </w:t>
      </w:r>
      <w:r>
        <w:rPr>
          <w:rFonts w:ascii="GHEA Grapalat" w:hAnsi="GHEA Grapalat"/>
          <w:i/>
          <w:sz w:val="16"/>
          <w:szCs w:val="24"/>
          <w:lang w:val="hy-AM" w:eastAsia="en-US"/>
        </w:rPr>
        <w:t xml:space="preserve">Եթե </w:t>
      </w:r>
      <w:r w:rsidRPr="002F4827">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2F4827">
        <w:rPr>
          <w:rFonts w:ascii="GHEA Grapalat" w:hAnsi="GHEA Grapalat"/>
          <w:i/>
          <w:sz w:val="16"/>
          <w:szCs w:val="24"/>
          <w:lang w:val="hy-AM" w:eastAsia="en-US"/>
        </w:rPr>
        <w:t>ռաջարկը ներկայացվել է առանց ԱԱՀ-ի, ապա պայմանագիրը կնքելիս «ներառյալ ԱԱՀ-ն» բառերը հանվում են:</w:t>
      </w:r>
    </w:p>
  </w:footnote>
  <w:footnote w:id="17">
    <w:p w:rsidR="002E0B3B" w:rsidRPr="002F4827" w:rsidDel="00FC2AB8" w:rsidRDefault="002E0B3B" w:rsidP="00D43703">
      <w:pPr>
        <w:pStyle w:val="af2"/>
        <w:jc w:val="both"/>
        <w:rPr>
          <w:del w:id="17" w:author="User" w:date="2019-05-26T13:06:00Z"/>
          <w:lang w:val="hy-AM"/>
        </w:rPr>
      </w:pPr>
      <w:r w:rsidRPr="0070498E">
        <w:rPr>
          <w:vertAlign w:val="superscript"/>
          <w:lang w:val="hy-AM"/>
        </w:rPr>
        <w:t xml:space="preserve">19 </w:t>
      </w:r>
      <w:r w:rsidRPr="00743504">
        <w:rPr>
          <w:rFonts w:ascii="GHEA Grapalat" w:hAnsi="GHEA Grapalat"/>
          <w:i/>
          <w:sz w:val="16"/>
          <w:szCs w:val="24"/>
          <w:lang w:val="hy-AM" w:eastAsia="en-US"/>
        </w:rPr>
        <w:t xml:space="preserve">Կատարողը կարող է հրաժարվել առաջարկված կանխավճարից կամ դրա մի մասից: Ընդ որում </w:t>
      </w:r>
      <w:r w:rsidRPr="002F4827">
        <w:rPr>
          <w:rFonts w:ascii="GHEA Grapalat" w:hAnsi="GHEA Grapalat"/>
          <w:i/>
          <w:sz w:val="16"/>
          <w:szCs w:val="24"/>
          <w:lang w:val="hy-AM" w:eastAsia="en-US"/>
        </w:rPr>
        <w:t>կնքվելիք պ</w:t>
      </w:r>
      <w:r w:rsidRPr="00743504">
        <w:rPr>
          <w:rFonts w:ascii="GHEA Grapalat" w:hAnsi="GHEA Grapalat"/>
          <w:i/>
          <w:sz w:val="16"/>
          <w:szCs w:val="24"/>
          <w:lang w:val="hy-AM" w:eastAsia="en-US"/>
        </w:rPr>
        <w:t>այմանագր</w:t>
      </w:r>
      <w:r w:rsidRPr="002F4827">
        <w:rPr>
          <w:rFonts w:ascii="GHEA Grapalat" w:hAnsi="GHEA Grapalat"/>
          <w:i/>
          <w:sz w:val="16"/>
          <w:szCs w:val="24"/>
          <w:lang w:val="hy-AM" w:eastAsia="en-US"/>
        </w:rPr>
        <w:t>ում</w:t>
      </w:r>
      <w:r w:rsidRPr="00743504">
        <w:rPr>
          <w:rFonts w:ascii="GHEA Grapalat" w:hAnsi="GHEA Grapalat"/>
          <w:i/>
          <w:sz w:val="16"/>
          <w:szCs w:val="24"/>
          <w:lang w:val="hy-AM" w:eastAsia="en-US"/>
        </w:rPr>
        <w:t xml:space="preserve"> կանխավճարը սահմանվում է </w:t>
      </w:r>
      <w:r w:rsidRPr="002F4827">
        <w:rPr>
          <w:rFonts w:ascii="GHEA Grapalat" w:hAnsi="GHEA Grapalat"/>
          <w:i/>
          <w:sz w:val="16"/>
          <w:szCs w:val="24"/>
          <w:lang w:val="hy-AM" w:eastAsia="en-US"/>
        </w:rPr>
        <w:t>Պատվիրատու</w:t>
      </w:r>
      <w:r w:rsidRPr="00743504">
        <w:rPr>
          <w:rFonts w:ascii="GHEA Grapalat" w:hAnsi="GHEA Grapalat"/>
          <w:i/>
          <w:sz w:val="16"/>
          <w:szCs w:val="24"/>
          <w:lang w:val="hy-AM" w:eastAsia="en-US"/>
        </w:rPr>
        <w:t xml:space="preserve">ի և </w:t>
      </w:r>
      <w:r w:rsidRPr="002F4827">
        <w:rPr>
          <w:rFonts w:ascii="GHEA Grapalat" w:hAnsi="GHEA Grapalat"/>
          <w:i/>
          <w:sz w:val="16"/>
          <w:szCs w:val="24"/>
          <w:lang w:val="hy-AM" w:eastAsia="en-US"/>
        </w:rPr>
        <w:t>Կատար</w:t>
      </w:r>
      <w:r w:rsidRPr="00743504">
        <w:rPr>
          <w:rFonts w:ascii="GHEA Grapalat" w:hAnsi="GHEA Grapalat"/>
          <w:i/>
          <w:sz w:val="16"/>
          <w:szCs w:val="24"/>
          <w:lang w:val="hy-AM" w:eastAsia="en-US"/>
        </w:rPr>
        <w:t>ողի միջև համաձայնեցված չափով:</w:t>
      </w:r>
      <w:r w:rsidRPr="002F4827">
        <w:rPr>
          <w:rFonts w:ascii="GHEA Grapalat" w:hAnsi="GHEA Grapalat"/>
          <w:i/>
          <w:sz w:val="16"/>
          <w:szCs w:val="24"/>
          <w:lang w:val="hy-AM" w:eastAsia="en-US"/>
        </w:rPr>
        <w:t xml:space="preserve"> Եթե պայմանագրով չի նախատեսվում կանխավճարի հատկացում, ապա սույն կետը հանվում է նախագծից:</w:t>
      </w:r>
    </w:p>
  </w:footnote>
  <w:footnote w:id="18">
    <w:p w:rsidR="002E0B3B" w:rsidRPr="0070498E" w:rsidRDefault="002E0B3B" w:rsidP="00D43703">
      <w:pPr>
        <w:pStyle w:val="af2"/>
        <w:jc w:val="both"/>
        <w:rPr>
          <w:rFonts w:ascii="GHEA Grapalat" w:hAnsi="GHEA Grapalat"/>
          <w:i/>
          <w:sz w:val="16"/>
          <w:szCs w:val="24"/>
          <w:lang w:val="hy-AM" w:eastAsia="en-US"/>
        </w:rPr>
      </w:pPr>
      <w:r w:rsidRPr="0070498E">
        <w:rPr>
          <w:rFonts w:ascii="GHEA Grapalat" w:hAnsi="GHEA Grapalat"/>
          <w:i/>
          <w:sz w:val="16"/>
          <w:szCs w:val="24"/>
          <w:vertAlign w:val="superscript"/>
          <w:lang w:val="hy-AM" w:eastAsia="en-US"/>
        </w:rPr>
        <w:t xml:space="preserve">20 </w:t>
      </w:r>
      <w:r w:rsidRPr="0070498E">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70498E">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2E0B3B" w:rsidRPr="00607F23" w:rsidDel="00FC2AB8" w:rsidRDefault="002E0B3B" w:rsidP="00D43703">
      <w:pPr>
        <w:pStyle w:val="af2"/>
        <w:jc w:val="both"/>
        <w:rPr>
          <w:del w:id="18" w:author="User" w:date="2019-05-26T13:06:00Z"/>
          <w:lang w:val="hy-AM"/>
        </w:rPr>
      </w:pPr>
      <w:r w:rsidRPr="0070498E">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4C17D2">
        <w:rPr>
          <w:rFonts w:ascii="GHEA Grapalat" w:hAnsi="GHEA Grapalat"/>
          <w:i/>
          <w:sz w:val="16"/>
          <w:szCs w:val="24"/>
          <w:lang w:val="hy-AM" w:eastAsia="en-US"/>
        </w:rPr>
        <w:t xml:space="preserve"> </w:t>
      </w:r>
    </w:p>
  </w:footnote>
  <w:footnote w:id="19">
    <w:p w:rsidR="002E0B3B" w:rsidRPr="002F4827" w:rsidDel="00FC2AB8" w:rsidRDefault="002E0B3B" w:rsidP="00D43703">
      <w:pPr>
        <w:pStyle w:val="af2"/>
        <w:jc w:val="both"/>
        <w:rPr>
          <w:del w:id="19" w:author="User" w:date="2019-05-26T13:11:00Z"/>
          <w:sz w:val="16"/>
          <w:szCs w:val="16"/>
          <w:lang w:val="hy-AM"/>
        </w:rPr>
      </w:pPr>
      <w:r w:rsidRPr="0070498E">
        <w:rPr>
          <w:i/>
          <w:iCs/>
          <w:vertAlign w:val="superscript"/>
          <w:lang w:val="hy-AM"/>
        </w:rPr>
        <w:t>21</w:t>
      </w:r>
      <w:r w:rsidRPr="0070498E">
        <w:rPr>
          <w:vertAlign w:val="superscript"/>
          <w:lang w:val="hy-AM"/>
        </w:rP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0">
    <w:p w:rsidR="002E0B3B" w:rsidRPr="006411BD" w:rsidDel="004D0559" w:rsidRDefault="002E0B3B" w:rsidP="00D43703">
      <w:pPr>
        <w:pStyle w:val="af2"/>
        <w:jc w:val="both"/>
        <w:rPr>
          <w:del w:id="20" w:author="User" w:date="2019-05-26T13:12:00Z"/>
          <w:lang w:val="hy-AM"/>
        </w:rPr>
      </w:pPr>
      <w:r w:rsidRPr="0070498E">
        <w:rPr>
          <w:i/>
          <w:iCs/>
          <w:vertAlign w:val="superscript"/>
          <w:lang w:val="hy-AM"/>
        </w:rPr>
        <w:t>22</w:t>
      </w:r>
      <w:r w:rsidRPr="0070498E">
        <w:rPr>
          <w:vertAlign w:val="superscript"/>
          <w:lang w:val="hy-AM"/>
        </w:rPr>
        <w:t xml:space="preserve">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3B6FB5">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1">
    <w:p w:rsidR="002E0B3B" w:rsidRPr="00FC4820" w:rsidDel="004D0559" w:rsidRDefault="002E0B3B" w:rsidP="00D43703">
      <w:pPr>
        <w:pStyle w:val="af2"/>
        <w:jc w:val="both"/>
        <w:rPr>
          <w:del w:id="21" w:author="User" w:date="2019-05-26T13:12:00Z"/>
          <w:lang w:val="hy-AM"/>
        </w:rPr>
      </w:pPr>
      <w:r w:rsidRPr="0070498E">
        <w:rPr>
          <w:rFonts w:ascii="GHEA Grapalat" w:hAnsi="GHEA Grapalat"/>
          <w:i/>
          <w:sz w:val="16"/>
          <w:szCs w:val="24"/>
          <w:vertAlign w:val="superscript"/>
          <w:lang w:val="hy-AM" w:eastAsia="en-US"/>
        </w:rPr>
        <w:t xml:space="preserve">23 </w:t>
      </w:r>
      <w:r w:rsidRPr="00423486">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423486">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423486">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423486">
        <w:rPr>
          <w:rFonts w:ascii="GHEA Grapalat" w:hAnsi="GHEA Grapalat"/>
          <w:i/>
          <w:sz w:val="16"/>
          <w:szCs w:val="24"/>
          <w:lang w:val="hy-AM" w:eastAsia="en-US"/>
        </w:rPr>
        <w:t xml:space="preserve">, եթե պայմանագիրը չի իրականացվում </w:t>
      </w:r>
      <w:r w:rsidRPr="00FC4820">
        <w:rPr>
          <w:rFonts w:ascii="GHEA Grapalat" w:hAnsi="GHEA Grapalat"/>
          <w:i/>
          <w:sz w:val="16"/>
          <w:szCs w:val="24"/>
          <w:lang w:val="hy-AM" w:eastAsia="en-US"/>
        </w:rPr>
        <w:t>հ</w:t>
      </w:r>
      <w:r w:rsidRPr="00423486">
        <w:rPr>
          <w:rFonts w:ascii="GHEA Grapalat" w:hAnsi="GHEA Grapalat"/>
          <w:i/>
          <w:sz w:val="16"/>
          <w:szCs w:val="24"/>
          <w:lang w:val="hy-AM" w:eastAsia="en-US"/>
        </w:rPr>
        <w:t>ամատեղ գործունեության (կոնսորցիում</w:t>
      </w:r>
      <w:r w:rsidRPr="00FC4820">
        <w:rPr>
          <w:rFonts w:ascii="GHEA Grapalat" w:hAnsi="GHEA Grapalat"/>
          <w:i/>
          <w:sz w:val="16"/>
          <w:szCs w:val="24"/>
          <w:lang w:val="hy-AM" w:eastAsia="en-US"/>
        </w:rPr>
        <w:t>ի</w:t>
      </w:r>
      <w:r w:rsidRPr="00423486">
        <w:rPr>
          <w:rFonts w:ascii="GHEA Grapalat" w:hAnsi="GHEA Grapalat"/>
          <w:i/>
          <w:sz w:val="16"/>
          <w:szCs w:val="24"/>
          <w:lang w:val="hy-AM" w:eastAsia="en-US"/>
        </w:rPr>
        <w:t>) պայմանագիր կնքելու միջոցով:</w:t>
      </w:r>
    </w:p>
  </w:footnote>
  <w:footnote w:id="22">
    <w:p w:rsidR="002E0B3B" w:rsidRPr="002F4827" w:rsidDel="004D0559" w:rsidRDefault="002E0B3B" w:rsidP="00D43703">
      <w:pPr>
        <w:pStyle w:val="af2"/>
        <w:jc w:val="both"/>
        <w:rPr>
          <w:del w:id="22" w:author="User" w:date="2019-05-26T13:14:00Z"/>
          <w:rFonts w:ascii="GHEA Grapalat" w:hAnsi="GHEA Grapalat"/>
          <w:i/>
          <w:sz w:val="16"/>
          <w:szCs w:val="24"/>
          <w:lang w:val="hy-AM" w:eastAsia="en-US"/>
        </w:rPr>
      </w:pPr>
      <w:r w:rsidRPr="0070498E">
        <w:rPr>
          <w:vertAlign w:val="superscript"/>
          <w:lang w:val="hy-AM"/>
        </w:rPr>
        <w:t xml:space="preserve">24 </w:t>
      </w:r>
      <w:r w:rsidRPr="00E040F0">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szCs w:val="24"/>
          <w:lang w:val="hy-AM" w:eastAsia="en-US"/>
        </w:rPr>
        <w:t xml:space="preserve">գինը չի գերազանցում </w:t>
      </w:r>
      <w:r w:rsidRPr="00E040F0">
        <w:rPr>
          <w:rFonts w:ascii="GHEA Grapalat" w:hAnsi="GHEA Grapalat"/>
          <w:i/>
          <w:sz w:val="16"/>
          <w:szCs w:val="24"/>
          <w:lang w:val="hy-AM" w:eastAsia="en-US"/>
        </w:rPr>
        <w:t>գնումների բազային միավորի</w:t>
      </w:r>
      <w:r w:rsidRPr="0070498E">
        <w:rPr>
          <w:rFonts w:ascii="GHEA Grapalat" w:hAnsi="GHEA Grapalat"/>
          <w:i/>
          <w:sz w:val="16"/>
          <w:szCs w:val="24"/>
          <w:lang w:val="hy-AM" w:eastAsia="en-US"/>
        </w:rPr>
        <w:t xml:space="preserve"> տասնապատիկը</w:t>
      </w:r>
      <w:r w:rsidRPr="00E040F0">
        <w:rPr>
          <w:rFonts w:ascii="GHEA Grapalat" w:hAnsi="GHEA Grapalat"/>
          <w:i/>
          <w:sz w:val="16"/>
          <w:szCs w:val="24"/>
          <w:lang w:val="hy-AM" w:eastAsia="en-US"/>
        </w:rPr>
        <w:t>, ապա սույն կետը խմբագրվում է</w:t>
      </w:r>
      <w:r w:rsidRPr="001E7733">
        <w:rPr>
          <w:rFonts w:ascii="GHEA Grapalat" w:hAnsi="GHEA Grapalat"/>
          <w:i/>
          <w:sz w:val="16"/>
          <w:szCs w:val="24"/>
          <w:lang w:val="hy-AM" w:eastAsia="en-US"/>
        </w:rPr>
        <w:t>` վերջինից</w:t>
      </w:r>
      <w:r w:rsidRPr="00E040F0">
        <w:rPr>
          <w:rFonts w:ascii="GHEA Grapalat" w:hAnsi="GHEA Grapalat"/>
          <w:i/>
          <w:sz w:val="16"/>
          <w:szCs w:val="24"/>
          <w:lang w:val="hy-AM" w:eastAsia="en-US"/>
        </w:rPr>
        <w:t xml:space="preserve"> հանե</w:t>
      </w:r>
      <w:r w:rsidRPr="001E7733">
        <w:rPr>
          <w:rFonts w:ascii="GHEA Grapalat" w:hAnsi="GHEA Grapalat"/>
          <w:i/>
          <w:sz w:val="16"/>
          <w:szCs w:val="24"/>
          <w:lang w:val="hy-AM" w:eastAsia="en-US"/>
        </w:rPr>
        <w:t>լով</w:t>
      </w:r>
      <w:r w:rsidRPr="00E040F0">
        <w:rPr>
          <w:rFonts w:ascii="GHEA Grapalat" w:hAnsi="GHEA Grapalat"/>
          <w:i/>
          <w:sz w:val="16"/>
          <w:szCs w:val="24"/>
          <w:lang w:val="hy-AM" w:eastAsia="en-US"/>
        </w:rPr>
        <w:t xml:space="preserve"> </w:t>
      </w:r>
      <w:r w:rsidRPr="001E7733">
        <w:rPr>
          <w:rFonts w:ascii="GHEA Grapalat" w:hAnsi="GHEA Grapalat"/>
          <w:i/>
          <w:sz w:val="16"/>
          <w:szCs w:val="24"/>
          <w:lang w:val="hy-AM" w:eastAsia="en-US"/>
        </w:rPr>
        <w:t>3</w:t>
      </w:r>
      <w:r w:rsidRPr="00E040F0">
        <w:rPr>
          <w:rFonts w:ascii="GHEA Grapalat" w:hAnsi="GHEA Grapalat"/>
          <w:i/>
          <w:sz w:val="16"/>
          <w:szCs w:val="24"/>
          <w:lang w:val="hy-AM" w:eastAsia="en-US"/>
        </w:rPr>
        <w:t>-րդ նախադասությունը</w:t>
      </w:r>
      <w:r w:rsidRPr="001E7733">
        <w:rPr>
          <w:rFonts w:ascii="GHEA Grapalat" w:hAnsi="GHEA Grapalat"/>
          <w:i/>
          <w:sz w:val="16"/>
          <w:szCs w:val="24"/>
          <w:lang w:val="hy-AM" w:eastAsia="en-US"/>
        </w:rPr>
        <w:t xml:space="preserve">, իսկ 4-րդ նախադասությունը խմբագրվում է` «, իսկ տուժանքի ձևով ներկայացված </w:t>
      </w:r>
      <w:r w:rsidRPr="0070498E">
        <w:rPr>
          <w:rFonts w:ascii="GHEA Grapalat" w:hAnsi="GHEA Grapalat"/>
          <w:i/>
          <w:sz w:val="16"/>
          <w:szCs w:val="24"/>
          <w:lang w:val="hy-AM" w:eastAsia="en-US"/>
        </w:rPr>
        <w:t xml:space="preserve">որակավորման և </w:t>
      </w:r>
      <w:r w:rsidRPr="001E7733">
        <w:rPr>
          <w:rFonts w:ascii="GHEA Grapalat" w:hAnsi="GHEA Grapalat"/>
          <w:i/>
          <w:sz w:val="16"/>
          <w:szCs w:val="24"/>
          <w:lang w:val="hy-AM" w:eastAsia="en-US"/>
        </w:rPr>
        <w:t>պայմանագրի ապահով</w:t>
      </w:r>
      <w:r w:rsidRPr="0070498E">
        <w:rPr>
          <w:rFonts w:ascii="GHEA Grapalat" w:hAnsi="GHEA Grapalat"/>
          <w:i/>
          <w:sz w:val="16"/>
          <w:szCs w:val="24"/>
          <w:lang w:val="hy-AM" w:eastAsia="en-US"/>
        </w:rPr>
        <w:t xml:space="preserve">ումների </w:t>
      </w:r>
      <w:r w:rsidRPr="001E7733">
        <w:rPr>
          <w:rFonts w:ascii="GHEA Grapalat" w:hAnsi="GHEA Grapalat"/>
          <w:i/>
          <w:sz w:val="16"/>
          <w:szCs w:val="24"/>
          <w:lang w:val="hy-AM" w:eastAsia="en-US"/>
        </w:rPr>
        <w:t>փոխարինման դեպքում նաև նոր ապահովում</w:t>
      </w:r>
      <w:r w:rsidRPr="0070498E">
        <w:rPr>
          <w:rFonts w:ascii="GHEA Grapalat" w:hAnsi="GHEA Grapalat"/>
          <w:i/>
          <w:sz w:val="16"/>
          <w:szCs w:val="24"/>
          <w:lang w:val="hy-AM" w:eastAsia="en-US"/>
        </w:rPr>
        <w:t>ներ</w:t>
      </w:r>
      <w:r w:rsidRPr="001E7733">
        <w:rPr>
          <w:rFonts w:ascii="GHEA Grapalat" w:hAnsi="GHEA Grapalat"/>
          <w:i/>
          <w:sz w:val="16"/>
          <w:szCs w:val="24"/>
          <w:lang w:val="hy-AM" w:eastAsia="en-US"/>
        </w:rPr>
        <w:t>ը» բառերը փոխարինելով «և» բառով:</w:t>
      </w:r>
      <w:r w:rsidRPr="001E7733">
        <w:rPr>
          <w:rFonts w:ascii="GHEA Grapalat" w:hAnsi="GHEA Grapalat"/>
          <w:lang w:val="hy-AM"/>
        </w:rPr>
        <w:t xml:space="preserve"> </w:t>
      </w:r>
      <w:r w:rsidRPr="00E040F0">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szCs w:val="24"/>
          <w:lang w:val="hy-AM" w:eastAsia="en-US"/>
        </w:rPr>
        <w:t>:</w:t>
      </w:r>
    </w:p>
  </w:footnote>
  <w:footnote w:id="23">
    <w:p w:rsidR="002E0B3B" w:rsidRPr="009D643A" w:rsidRDefault="002E0B3B" w:rsidP="00D43703">
      <w:pPr>
        <w:pStyle w:val="af2"/>
        <w:rPr>
          <w:lang w:val="hy-AM"/>
        </w:rPr>
      </w:pPr>
      <w:r w:rsidRPr="0070498E">
        <w:rPr>
          <w:vertAlign w:val="superscript"/>
          <w:lang w:val="hy-AM"/>
        </w:rPr>
        <w:t xml:space="preserve">25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rsidR="002E0B3B" w:rsidRPr="002F4827" w:rsidDel="004D0559" w:rsidRDefault="002E0B3B" w:rsidP="00D43703">
      <w:pPr>
        <w:pStyle w:val="af2"/>
        <w:rPr>
          <w:del w:id="23" w:author="User" w:date="2019-05-26T13:15:00Z"/>
          <w:lang w:val="hy-AM"/>
        </w:rPr>
      </w:pPr>
    </w:p>
  </w:footnote>
  <w:footnote w:id="24">
    <w:p w:rsidR="002E0B3B" w:rsidRPr="00342CD5" w:rsidDel="004D0559" w:rsidRDefault="002E0B3B" w:rsidP="00D43703">
      <w:pPr>
        <w:pStyle w:val="af2"/>
        <w:jc w:val="both"/>
        <w:rPr>
          <w:del w:id="24" w:author="User" w:date="2019-05-26T13:16:00Z"/>
          <w:lang w:val="hy-AM"/>
        </w:rPr>
      </w:pPr>
      <w:r w:rsidRPr="0070498E">
        <w:rPr>
          <w:vertAlign w:val="superscript"/>
          <w:lang w:val="hy-AM"/>
        </w:rPr>
        <w:t xml:space="preserve">26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5">
    <w:p w:rsidR="002E0B3B" w:rsidRPr="00EF5721" w:rsidDel="004D0559" w:rsidRDefault="002E0B3B" w:rsidP="00D43703">
      <w:pPr>
        <w:pStyle w:val="af2"/>
        <w:rPr>
          <w:del w:id="25" w:author="User" w:date="2019-05-26T13:16:00Z"/>
          <w:lang w:val="hy-AM"/>
        </w:rPr>
      </w:pPr>
      <w:r w:rsidRPr="0070498E">
        <w:rPr>
          <w:vertAlign w:val="superscript"/>
          <w:lang w:val="hy-AM"/>
        </w:rPr>
        <w:t xml:space="preserve">27 </w:t>
      </w:r>
      <w:r w:rsidRPr="00605A6B">
        <w:rPr>
          <w:rFonts w:ascii="GHEA Grapalat" w:hAnsi="GHEA Grapalat"/>
          <w:i/>
          <w:sz w:val="16"/>
          <w:szCs w:val="24"/>
          <w:lang w:val="hy-AM" w:eastAsia="en-US"/>
        </w:rPr>
        <w:t>Սույն կետը հանվում է պայմանագրի նախագծից, եթե</w:t>
      </w:r>
      <w:r w:rsidRPr="00EF5721">
        <w:rPr>
          <w:rFonts w:ascii="GHEA Grapalat" w:hAnsi="GHEA Grapalat"/>
          <w:i/>
          <w:sz w:val="16"/>
          <w:szCs w:val="24"/>
          <w:lang w:val="hy-AM" w:eastAsia="en-US"/>
        </w:rPr>
        <w:t xml:space="preserve"> կիրառելի չէ:</w:t>
      </w:r>
    </w:p>
  </w:footnote>
  <w:footnote w:id="26">
    <w:p w:rsidR="002E0B3B" w:rsidRPr="002F4827" w:rsidDel="004D0559" w:rsidRDefault="002E0B3B" w:rsidP="00D43703">
      <w:pPr>
        <w:pStyle w:val="af2"/>
        <w:jc w:val="both"/>
        <w:rPr>
          <w:del w:id="26" w:author="User" w:date="2019-05-26T13:17:00Z"/>
          <w:lang w:val="hy-AM"/>
        </w:rPr>
      </w:pPr>
      <w:r w:rsidRPr="0070498E">
        <w:rPr>
          <w:i/>
          <w:iCs/>
          <w:vertAlign w:val="superscript"/>
          <w:lang w:val="hy-AM"/>
        </w:rPr>
        <w:t>28</w:t>
      </w:r>
      <w:r w:rsidRPr="0070498E">
        <w:rPr>
          <w:vertAlign w:val="superscript"/>
          <w:lang w:val="hy-AM"/>
        </w:rPr>
        <w:t xml:space="preserve"> </w:t>
      </w:r>
      <w:r>
        <w:rPr>
          <w:rFonts w:ascii="GHEA Grapalat" w:hAnsi="GHEA Grapalat"/>
          <w:i/>
          <w:sz w:val="16"/>
          <w:szCs w:val="24"/>
          <w:lang w:val="hy-AM" w:eastAsia="en-US"/>
        </w:rPr>
        <w:t xml:space="preserve">Եթե </w:t>
      </w:r>
      <w:r w:rsidRPr="002F4827">
        <w:rPr>
          <w:rFonts w:ascii="GHEA Grapalat" w:hAnsi="GHEA Grapalat"/>
          <w:i/>
          <w:sz w:val="16"/>
          <w:szCs w:val="24"/>
          <w:lang w:val="hy-AM" w:eastAsia="en-US"/>
        </w:rPr>
        <w:t>Կապալառու</w:t>
      </w:r>
      <w:r w:rsidRPr="009B3CA3">
        <w:rPr>
          <w:rFonts w:ascii="GHEA Grapalat" w:hAnsi="GHEA Grapalat"/>
          <w:i/>
          <w:sz w:val="16"/>
          <w:szCs w:val="24"/>
          <w:lang w:val="hy-AM" w:eastAsia="en-US"/>
        </w:rPr>
        <w:t>ի կողմից գնային ա</w:t>
      </w:r>
      <w:r w:rsidRPr="002F4827">
        <w:rPr>
          <w:rFonts w:ascii="GHEA Grapalat" w:hAnsi="GHEA Grapalat"/>
          <w:i/>
          <w:sz w:val="16"/>
          <w:szCs w:val="24"/>
          <w:lang w:val="hy-AM" w:eastAsia="en-US"/>
        </w:rPr>
        <w:t>ռաջարկը ներկայացվել է առանց ԱԱՀ-ի, ապա պայմանագիրը կնքելիս սույն կետից հանվում են «որից -------- (----------) ՀՀ դրամը` ԱԱՀ-ն» բառերը:</w:t>
      </w:r>
    </w:p>
  </w:footnote>
  <w:footnote w:id="27">
    <w:p w:rsidR="002E0B3B" w:rsidRPr="002F4827" w:rsidDel="004D0559" w:rsidRDefault="002E0B3B" w:rsidP="00D43703">
      <w:pPr>
        <w:pStyle w:val="af2"/>
        <w:jc w:val="both"/>
        <w:rPr>
          <w:del w:id="27" w:author="User" w:date="2019-05-26T13:18:00Z"/>
          <w:lang w:val="hy-AM"/>
        </w:rPr>
      </w:pPr>
      <w:r w:rsidRPr="0070498E">
        <w:rPr>
          <w:rFonts w:ascii="GHEA Grapalat" w:hAnsi="GHEA Grapalat"/>
          <w:i/>
          <w:sz w:val="16"/>
          <w:szCs w:val="24"/>
          <w:vertAlign w:val="superscript"/>
          <w:lang w:val="hy-AM" w:eastAsia="en-US"/>
        </w:rPr>
        <w:t xml:space="preserve">29 </w:t>
      </w:r>
      <w:r w:rsidRPr="00524894">
        <w:rPr>
          <w:rFonts w:ascii="GHEA Grapalat" w:hAnsi="GHEA Grapalat"/>
          <w:i/>
          <w:sz w:val="16"/>
          <w:szCs w:val="24"/>
          <w:lang w:val="hy-AM" w:eastAsia="en-US"/>
        </w:rPr>
        <w:t>Կա</w:t>
      </w:r>
      <w:r w:rsidRPr="002F4827">
        <w:rPr>
          <w:rFonts w:ascii="GHEA Grapalat" w:hAnsi="GHEA Grapalat"/>
          <w:i/>
          <w:sz w:val="16"/>
          <w:szCs w:val="24"/>
          <w:lang w:val="hy-AM" w:eastAsia="en-US"/>
        </w:rPr>
        <w:t>պալառուն</w:t>
      </w:r>
      <w:r w:rsidRPr="00524894">
        <w:rPr>
          <w:rFonts w:ascii="GHEA Grapalat" w:hAnsi="GHEA Grapalat"/>
          <w:i/>
          <w:sz w:val="16"/>
          <w:szCs w:val="24"/>
          <w:lang w:val="hy-AM" w:eastAsia="en-US"/>
        </w:rPr>
        <w:t xml:space="preserve"> կարող է հրաժարվել առաջարկված կանխավճարից կամ դրա մի մասից: Ընդ որում </w:t>
      </w:r>
      <w:r w:rsidRPr="002F4827">
        <w:rPr>
          <w:rFonts w:ascii="GHEA Grapalat" w:hAnsi="GHEA Grapalat"/>
          <w:i/>
          <w:sz w:val="16"/>
          <w:szCs w:val="24"/>
          <w:lang w:val="hy-AM" w:eastAsia="en-US"/>
        </w:rPr>
        <w:t>կնքվելիք պ</w:t>
      </w:r>
      <w:r w:rsidRPr="00524894">
        <w:rPr>
          <w:rFonts w:ascii="GHEA Grapalat" w:hAnsi="GHEA Grapalat"/>
          <w:i/>
          <w:sz w:val="16"/>
          <w:szCs w:val="24"/>
          <w:lang w:val="hy-AM" w:eastAsia="en-US"/>
        </w:rPr>
        <w:t>այմանագր</w:t>
      </w:r>
      <w:r w:rsidRPr="002F4827">
        <w:rPr>
          <w:rFonts w:ascii="GHEA Grapalat" w:hAnsi="GHEA Grapalat"/>
          <w:i/>
          <w:sz w:val="16"/>
          <w:szCs w:val="24"/>
          <w:lang w:val="hy-AM" w:eastAsia="en-US"/>
        </w:rPr>
        <w:t>ում</w:t>
      </w:r>
      <w:r w:rsidRPr="00524894">
        <w:rPr>
          <w:rFonts w:ascii="GHEA Grapalat" w:hAnsi="GHEA Grapalat"/>
          <w:i/>
          <w:sz w:val="16"/>
          <w:szCs w:val="24"/>
          <w:lang w:val="hy-AM" w:eastAsia="en-US"/>
        </w:rPr>
        <w:t xml:space="preserve"> կանխավճարը սահմանվում է </w:t>
      </w:r>
      <w:r w:rsidRPr="002F4827">
        <w:rPr>
          <w:rFonts w:ascii="GHEA Grapalat" w:hAnsi="GHEA Grapalat"/>
          <w:i/>
          <w:sz w:val="16"/>
          <w:szCs w:val="24"/>
          <w:lang w:val="hy-AM" w:eastAsia="en-US"/>
        </w:rPr>
        <w:t>Պատվիրատու</w:t>
      </w:r>
      <w:r w:rsidRPr="00524894">
        <w:rPr>
          <w:rFonts w:ascii="GHEA Grapalat" w:hAnsi="GHEA Grapalat"/>
          <w:i/>
          <w:sz w:val="16"/>
          <w:szCs w:val="24"/>
          <w:lang w:val="hy-AM" w:eastAsia="en-US"/>
        </w:rPr>
        <w:t xml:space="preserve">ի և </w:t>
      </w:r>
      <w:r w:rsidRPr="002F4827">
        <w:rPr>
          <w:rFonts w:ascii="GHEA Grapalat" w:hAnsi="GHEA Grapalat"/>
          <w:i/>
          <w:sz w:val="16"/>
          <w:szCs w:val="24"/>
          <w:lang w:val="hy-AM" w:eastAsia="en-US"/>
        </w:rPr>
        <w:t>Կապալառու</w:t>
      </w:r>
      <w:r w:rsidRPr="00524894">
        <w:rPr>
          <w:rFonts w:ascii="GHEA Grapalat" w:hAnsi="GHEA Grapalat"/>
          <w:i/>
          <w:sz w:val="16"/>
          <w:szCs w:val="24"/>
          <w:lang w:val="hy-AM" w:eastAsia="en-US"/>
        </w:rPr>
        <w:t>ի միջև համաձայնեցված չափով:</w:t>
      </w:r>
      <w:r w:rsidRPr="002F4827">
        <w:rPr>
          <w:rFonts w:ascii="GHEA Grapalat" w:hAnsi="GHEA Grapalat"/>
          <w:i/>
          <w:sz w:val="16"/>
          <w:szCs w:val="24"/>
          <w:lang w:val="hy-AM" w:eastAsia="en-US"/>
        </w:rPr>
        <w:t xml:space="preserve"> Եթե պայմանագրով չի նախատեսվում կանխավճարի հատկացում, ապա սույն կետը հանվում է նախագծից:</w:t>
      </w:r>
    </w:p>
  </w:footnote>
  <w:footnote w:id="28">
    <w:p w:rsidR="002E0B3B" w:rsidRPr="0070498E" w:rsidRDefault="002E0B3B" w:rsidP="00D43703">
      <w:pPr>
        <w:pStyle w:val="af2"/>
        <w:jc w:val="both"/>
        <w:rPr>
          <w:rFonts w:ascii="GHEA Grapalat" w:hAnsi="GHEA Grapalat"/>
          <w:i/>
          <w:sz w:val="16"/>
          <w:szCs w:val="24"/>
          <w:lang w:val="hy-AM" w:eastAsia="en-US"/>
        </w:rPr>
      </w:pPr>
      <w:r w:rsidRPr="0070498E">
        <w:rPr>
          <w:vertAlign w:val="superscript"/>
          <w:lang w:val="hy-AM"/>
        </w:rPr>
        <w:t xml:space="preserve">30 </w:t>
      </w:r>
      <w:r w:rsidRPr="0070498E">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70498E">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2E0B3B" w:rsidRPr="003711BD" w:rsidDel="00AC0465" w:rsidRDefault="002E0B3B" w:rsidP="00D43703">
      <w:pPr>
        <w:pStyle w:val="af2"/>
        <w:rPr>
          <w:del w:id="28" w:author="User" w:date="2019-05-26T13:21:00Z"/>
          <w:lang w:val="hy-AM"/>
        </w:rPr>
      </w:pPr>
      <w:r w:rsidRPr="0070498E">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9">
    <w:p w:rsidR="002E0B3B" w:rsidRPr="002F4827" w:rsidDel="001432D3" w:rsidRDefault="002E0B3B" w:rsidP="00D43703">
      <w:pPr>
        <w:pStyle w:val="af2"/>
        <w:jc w:val="both"/>
        <w:rPr>
          <w:del w:id="29" w:author="User" w:date="2019-05-26T13:23:00Z"/>
          <w:sz w:val="16"/>
          <w:szCs w:val="16"/>
          <w:lang w:val="hy-AM"/>
        </w:rPr>
      </w:pPr>
      <w:r w:rsidRPr="0070498E">
        <w:rPr>
          <w:vertAlign w:val="superscript"/>
          <w:lang w:val="hy-AM"/>
        </w:rPr>
        <w:t xml:space="preserve">31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30">
    <w:p w:rsidR="002E0B3B" w:rsidRPr="00FC4820" w:rsidRDefault="002E0B3B" w:rsidP="00D43703">
      <w:pPr>
        <w:pStyle w:val="af2"/>
        <w:jc w:val="both"/>
        <w:rPr>
          <w:lang w:val="hy-AM"/>
        </w:rPr>
      </w:pPr>
      <w:r w:rsidRPr="0070498E">
        <w:rPr>
          <w:vertAlign w:val="superscript"/>
          <w:lang w:val="hy-AM"/>
        </w:rPr>
        <w:t xml:space="preserve">32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կետը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31">
    <w:p w:rsidR="002E0B3B" w:rsidRPr="00FC4820" w:rsidDel="001432D3" w:rsidRDefault="002E0B3B" w:rsidP="00D43703">
      <w:pPr>
        <w:pStyle w:val="af2"/>
        <w:jc w:val="both"/>
        <w:rPr>
          <w:del w:id="30" w:author="User" w:date="2019-05-26T13:24:00Z"/>
          <w:lang w:val="hy-AM"/>
        </w:rPr>
      </w:pPr>
      <w:r w:rsidRPr="0070498E">
        <w:rPr>
          <w:vertAlign w:val="superscript"/>
          <w:lang w:val="hy-AM"/>
        </w:rPr>
        <w:t xml:space="preserve">33 </w:t>
      </w:r>
      <w:r w:rsidRPr="00FC4820">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32">
    <w:p w:rsidR="002E0B3B" w:rsidRPr="0070498E" w:rsidRDefault="002E0B3B">
      <w:pPr>
        <w:rPr>
          <w:lang w:val="hy-AM"/>
        </w:rPr>
      </w:pPr>
      <w:r w:rsidRPr="0070498E">
        <w:rPr>
          <w:vertAlign w:val="superscript"/>
          <w:lang w:val="hy-AM"/>
        </w:rPr>
        <w:t xml:space="preserve">34 </w:t>
      </w:r>
      <w:r w:rsidRPr="00E040F0">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sidRPr="0070498E">
        <w:rPr>
          <w:rFonts w:ascii="GHEA Grapalat" w:hAnsi="GHEA Grapalat"/>
          <w:i/>
          <w:sz w:val="16"/>
          <w:lang w:val="hy-AM"/>
        </w:rPr>
        <w:t>տասնապատիկը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sidRPr="001E7733">
        <w:rPr>
          <w:rFonts w:ascii="GHEA Grapalat" w:hAnsi="GHEA Grapalat"/>
          <w:i/>
          <w:sz w:val="16"/>
          <w:lang w:val="hy-AM"/>
        </w:rPr>
        <w:t>3</w:t>
      </w:r>
      <w:r w:rsidRPr="00E040F0">
        <w:rPr>
          <w:rFonts w:ascii="GHEA Grapalat" w:hAnsi="GHEA Grapalat"/>
          <w:i/>
          <w:sz w:val="16"/>
          <w:lang w:val="hy-AM"/>
        </w:rPr>
        <w:t>-րդ նախադասությունը</w:t>
      </w:r>
      <w:r w:rsidRPr="001E7733">
        <w:rPr>
          <w:rFonts w:ascii="GHEA Grapalat" w:hAnsi="GHEA Grapalat"/>
          <w:i/>
          <w:sz w:val="16"/>
          <w:lang w:val="hy-AM"/>
        </w:rPr>
        <w:t xml:space="preserve">, իսկ 4-րդ նախադասությունը խմբագրվում է` «, իսկ տուժանքի ձևով ներկայացված </w:t>
      </w:r>
      <w:r w:rsidRPr="0070498E">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70498E">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70498E">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5"/>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20"/>
  </w:num>
  <w:num w:numId="14">
    <w:abstractNumId w:val="9"/>
  </w:num>
  <w:num w:numId="15">
    <w:abstractNumId w:val="21"/>
  </w:num>
  <w:num w:numId="16">
    <w:abstractNumId w:val="11"/>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10"/>
  </w:num>
  <w:num w:numId="26">
    <w:abstractNumId w:val="13"/>
  </w:num>
  <w:num w:numId="27">
    <w:abstractNumId w:val="16"/>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pos w:val="beneathText"/>
    <w:footnote w:id="-1"/>
    <w:footnote w:id="0"/>
  </w:footnotePr>
  <w:endnotePr>
    <w:endnote w:id="-1"/>
    <w:endnote w:id="0"/>
  </w:endnotePr>
  <w:compat/>
  <w:rsids>
    <w:rsidRoot w:val="00D43703"/>
    <w:rsid w:val="00007713"/>
    <w:rsid w:val="00147E5C"/>
    <w:rsid w:val="00157D1F"/>
    <w:rsid w:val="001A0C42"/>
    <w:rsid w:val="002E0B3B"/>
    <w:rsid w:val="002E4CDD"/>
    <w:rsid w:val="0035682E"/>
    <w:rsid w:val="003E6A3D"/>
    <w:rsid w:val="00456F9D"/>
    <w:rsid w:val="00564D16"/>
    <w:rsid w:val="005A47AF"/>
    <w:rsid w:val="005D1F38"/>
    <w:rsid w:val="0063552D"/>
    <w:rsid w:val="0069018B"/>
    <w:rsid w:val="0070498E"/>
    <w:rsid w:val="007073C7"/>
    <w:rsid w:val="0077407A"/>
    <w:rsid w:val="0077792B"/>
    <w:rsid w:val="007B5B55"/>
    <w:rsid w:val="007B7AE5"/>
    <w:rsid w:val="007C377C"/>
    <w:rsid w:val="007F7031"/>
    <w:rsid w:val="00817AEB"/>
    <w:rsid w:val="00850BEC"/>
    <w:rsid w:val="00882D3C"/>
    <w:rsid w:val="00883142"/>
    <w:rsid w:val="00970A69"/>
    <w:rsid w:val="009803B2"/>
    <w:rsid w:val="00994D33"/>
    <w:rsid w:val="009E6DFE"/>
    <w:rsid w:val="009F7A84"/>
    <w:rsid w:val="00A91EA0"/>
    <w:rsid w:val="00AA4BCA"/>
    <w:rsid w:val="00AE4953"/>
    <w:rsid w:val="00B022CF"/>
    <w:rsid w:val="00BA7775"/>
    <w:rsid w:val="00C0191F"/>
    <w:rsid w:val="00C13964"/>
    <w:rsid w:val="00C66966"/>
    <w:rsid w:val="00C920E3"/>
    <w:rsid w:val="00CC7AD6"/>
    <w:rsid w:val="00CD437E"/>
    <w:rsid w:val="00CD63F8"/>
    <w:rsid w:val="00D24B92"/>
    <w:rsid w:val="00D3117B"/>
    <w:rsid w:val="00D43703"/>
    <w:rsid w:val="00D825FF"/>
    <w:rsid w:val="00E54E12"/>
    <w:rsid w:val="00F305CC"/>
    <w:rsid w:val="00F50C26"/>
    <w:rsid w:val="00FB17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703"/>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D43703"/>
    <w:pPr>
      <w:keepNext/>
      <w:jc w:val="center"/>
      <w:outlineLvl w:val="0"/>
    </w:pPr>
    <w:rPr>
      <w:rFonts w:ascii="Arial Armenian" w:hAnsi="Arial Armenian"/>
      <w:sz w:val="28"/>
      <w:szCs w:val="20"/>
      <w:lang w:eastAsia="ru-RU"/>
    </w:rPr>
  </w:style>
  <w:style w:type="paragraph" w:styleId="2">
    <w:name w:val="heading 2"/>
    <w:basedOn w:val="a"/>
    <w:next w:val="a"/>
    <w:link w:val="20"/>
    <w:qFormat/>
    <w:rsid w:val="00D43703"/>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D43703"/>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D43703"/>
    <w:pPr>
      <w:keepNext/>
      <w:outlineLvl w:val="3"/>
    </w:pPr>
    <w:rPr>
      <w:rFonts w:ascii="Arial LatArm" w:hAnsi="Arial LatArm"/>
      <w:i/>
      <w:sz w:val="18"/>
      <w:szCs w:val="20"/>
    </w:rPr>
  </w:style>
  <w:style w:type="paragraph" w:styleId="5">
    <w:name w:val="heading 5"/>
    <w:basedOn w:val="a"/>
    <w:next w:val="a"/>
    <w:link w:val="50"/>
    <w:qFormat/>
    <w:rsid w:val="00D43703"/>
    <w:pPr>
      <w:keepNext/>
      <w:jc w:val="center"/>
      <w:outlineLvl w:val="4"/>
    </w:pPr>
    <w:rPr>
      <w:rFonts w:ascii="Arial LatArm" w:hAnsi="Arial LatArm"/>
      <w:b/>
      <w:sz w:val="26"/>
      <w:szCs w:val="20"/>
      <w:lang w:eastAsia="ru-RU"/>
    </w:rPr>
  </w:style>
  <w:style w:type="paragraph" w:styleId="6">
    <w:name w:val="heading 6"/>
    <w:basedOn w:val="a"/>
    <w:next w:val="a"/>
    <w:link w:val="60"/>
    <w:qFormat/>
    <w:rsid w:val="00D43703"/>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D43703"/>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D43703"/>
    <w:pPr>
      <w:keepNext/>
      <w:outlineLvl w:val="7"/>
    </w:pPr>
    <w:rPr>
      <w:rFonts w:ascii="Times Armenian" w:hAnsi="Times Armenian"/>
      <w:i/>
      <w:sz w:val="20"/>
      <w:szCs w:val="20"/>
      <w:lang w:val="nl-NL"/>
    </w:rPr>
  </w:style>
  <w:style w:type="paragraph" w:styleId="9">
    <w:name w:val="heading 9"/>
    <w:basedOn w:val="a"/>
    <w:next w:val="a"/>
    <w:link w:val="90"/>
    <w:qFormat/>
    <w:rsid w:val="00D43703"/>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3703"/>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D43703"/>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D43703"/>
    <w:rPr>
      <w:rFonts w:ascii="Arial LatArm" w:eastAsia="Times New Roman" w:hAnsi="Arial LatArm" w:cs="Times New Roman"/>
      <w:i/>
      <w:sz w:val="20"/>
      <w:szCs w:val="20"/>
      <w:lang w:val="en-AU"/>
    </w:rPr>
  </w:style>
  <w:style w:type="character" w:customStyle="1" w:styleId="40">
    <w:name w:val="Заголовок 4 Знак"/>
    <w:basedOn w:val="a0"/>
    <w:link w:val="4"/>
    <w:rsid w:val="00D43703"/>
    <w:rPr>
      <w:rFonts w:ascii="Arial LatArm" w:eastAsia="Times New Roman" w:hAnsi="Arial LatArm" w:cs="Times New Roman"/>
      <w:i/>
      <w:sz w:val="18"/>
      <w:szCs w:val="20"/>
      <w:lang w:val="en-US"/>
    </w:rPr>
  </w:style>
  <w:style w:type="character" w:customStyle="1" w:styleId="50">
    <w:name w:val="Заголовок 5 Знак"/>
    <w:basedOn w:val="a0"/>
    <w:link w:val="5"/>
    <w:rsid w:val="00D43703"/>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D43703"/>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D43703"/>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D43703"/>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D43703"/>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D43703"/>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D43703"/>
    <w:rPr>
      <w:rFonts w:ascii="Arial LatArm" w:eastAsia="Times New Roman" w:hAnsi="Arial LatArm" w:cs="Times New Roman"/>
      <w:i/>
      <w:sz w:val="20"/>
      <w:szCs w:val="20"/>
      <w:lang w:val="en-AU"/>
    </w:rPr>
  </w:style>
  <w:style w:type="paragraph" w:styleId="a5">
    <w:name w:val="footer"/>
    <w:basedOn w:val="a"/>
    <w:link w:val="a6"/>
    <w:rsid w:val="00D43703"/>
    <w:pPr>
      <w:tabs>
        <w:tab w:val="center" w:pos="4320"/>
        <w:tab w:val="right" w:pos="8640"/>
      </w:tabs>
    </w:pPr>
    <w:rPr>
      <w:sz w:val="20"/>
      <w:szCs w:val="20"/>
    </w:rPr>
  </w:style>
  <w:style w:type="character" w:customStyle="1" w:styleId="a6">
    <w:name w:val="Нижний колонтитул Знак"/>
    <w:basedOn w:val="a0"/>
    <w:link w:val="a5"/>
    <w:rsid w:val="00D43703"/>
    <w:rPr>
      <w:rFonts w:ascii="Times New Roman" w:eastAsia="Times New Roman" w:hAnsi="Times New Roman" w:cs="Times New Roman"/>
      <w:sz w:val="20"/>
      <w:szCs w:val="20"/>
      <w:lang w:val="en-US"/>
    </w:rPr>
  </w:style>
  <w:style w:type="paragraph" w:styleId="31">
    <w:name w:val="Body Text Indent 3"/>
    <w:basedOn w:val="a"/>
    <w:link w:val="32"/>
    <w:rsid w:val="00D43703"/>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D43703"/>
    <w:rPr>
      <w:rFonts w:ascii="Times Armenian" w:eastAsia="Times New Roman" w:hAnsi="Times Armenian" w:cs="Times New Roman"/>
      <w:sz w:val="20"/>
      <w:szCs w:val="20"/>
      <w:lang w:val="en-US"/>
    </w:rPr>
  </w:style>
  <w:style w:type="paragraph" w:styleId="21">
    <w:name w:val="Body Text 2"/>
    <w:basedOn w:val="a"/>
    <w:link w:val="22"/>
    <w:rsid w:val="00D43703"/>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D43703"/>
    <w:rPr>
      <w:rFonts w:ascii="Arial LatArm" w:eastAsia="Times New Roman" w:hAnsi="Arial LatArm" w:cs="Times New Roman"/>
      <w:sz w:val="20"/>
      <w:szCs w:val="20"/>
      <w:lang w:val="en-US"/>
    </w:rPr>
  </w:style>
  <w:style w:type="paragraph" w:styleId="23">
    <w:name w:val="Body Text Indent 2"/>
    <w:basedOn w:val="a"/>
    <w:link w:val="24"/>
    <w:rsid w:val="00D43703"/>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D43703"/>
    <w:rPr>
      <w:rFonts w:ascii="Baltica" w:eastAsia="Times New Roman" w:hAnsi="Baltica" w:cs="Times New Roman"/>
      <w:sz w:val="20"/>
      <w:szCs w:val="20"/>
      <w:lang w:val="af-ZA"/>
    </w:rPr>
  </w:style>
  <w:style w:type="paragraph" w:customStyle="1" w:styleId="Char">
    <w:name w:val="Char"/>
    <w:basedOn w:val="a"/>
    <w:semiHidden/>
    <w:rsid w:val="00D43703"/>
    <w:pPr>
      <w:spacing w:after="160" w:line="360" w:lineRule="auto"/>
      <w:ind w:firstLine="709"/>
      <w:jc w:val="both"/>
    </w:pPr>
    <w:rPr>
      <w:rFonts w:ascii="Arial AMU" w:hAnsi="Arial AMU" w:cs="Arial"/>
      <w:sz w:val="22"/>
      <w:szCs w:val="20"/>
    </w:rPr>
  </w:style>
  <w:style w:type="paragraph" w:customStyle="1" w:styleId="Default">
    <w:name w:val="Default"/>
    <w:rsid w:val="00D43703"/>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D43703"/>
    <w:rPr>
      <w:rFonts w:ascii="Tahoma" w:hAnsi="Tahoma"/>
      <w:sz w:val="16"/>
      <w:szCs w:val="16"/>
    </w:rPr>
  </w:style>
  <w:style w:type="character" w:customStyle="1" w:styleId="a8">
    <w:name w:val="Текст выноски Знак"/>
    <w:basedOn w:val="a0"/>
    <w:link w:val="a7"/>
    <w:rsid w:val="00D43703"/>
    <w:rPr>
      <w:rFonts w:ascii="Tahoma" w:eastAsia="Times New Roman" w:hAnsi="Tahoma" w:cs="Times New Roman"/>
      <w:sz w:val="16"/>
      <w:szCs w:val="16"/>
    </w:rPr>
  </w:style>
  <w:style w:type="character" w:styleId="a9">
    <w:name w:val="Hyperlink"/>
    <w:rsid w:val="00D43703"/>
    <w:rPr>
      <w:color w:val="0000FF"/>
      <w:u w:val="single"/>
    </w:rPr>
  </w:style>
  <w:style w:type="character" w:customStyle="1" w:styleId="CharChar1">
    <w:name w:val="Char Char1"/>
    <w:locked/>
    <w:rsid w:val="00D43703"/>
    <w:rPr>
      <w:rFonts w:ascii="Arial LatArm" w:hAnsi="Arial LatArm"/>
      <w:i/>
      <w:lang w:val="en-AU" w:eastAsia="en-US" w:bidi="ar-SA"/>
    </w:rPr>
  </w:style>
  <w:style w:type="paragraph" w:styleId="aa">
    <w:name w:val="Body Text"/>
    <w:basedOn w:val="a"/>
    <w:link w:val="ab"/>
    <w:rsid w:val="00D43703"/>
    <w:pPr>
      <w:spacing w:after="120"/>
    </w:pPr>
  </w:style>
  <w:style w:type="character" w:customStyle="1" w:styleId="ab">
    <w:name w:val="Основной текст Знак"/>
    <w:basedOn w:val="a0"/>
    <w:link w:val="aa"/>
    <w:rsid w:val="00D43703"/>
    <w:rPr>
      <w:rFonts w:ascii="Times New Roman" w:eastAsia="Times New Roman" w:hAnsi="Times New Roman" w:cs="Times New Roman"/>
      <w:sz w:val="24"/>
      <w:szCs w:val="24"/>
      <w:lang w:val="en-US"/>
    </w:rPr>
  </w:style>
  <w:style w:type="paragraph" w:styleId="11">
    <w:name w:val="index 1"/>
    <w:basedOn w:val="a"/>
    <w:next w:val="a"/>
    <w:autoRedefine/>
    <w:semiHidden/>
    <w:rsid w:val="00D43703"/>
    <w:pPr>
      <w:ind w:left="240" w:hanging="240"/>
    </w:pPr>
  </w:style>
  <w:style w:type="paragraph" w:styleId="ac">
    <w:name w:val="index heading"/>
    <w:basedOn w:val="a"/>
    <w:next w:val="11"/>
    <w:semiHidden/>
    <w:rsid w:val="00D43703"/>
    <w:rPr>
      <w:sz w:val="20"/>
      <w:szCs w:val="20"/>
      <w:lang w:val="en-AU" w:eastAsia="ru-RU"/>
    </w:rPr>
  </w:style>
  <w:style w:type="paragraph" w:styleId="ad">
    <w:name w:val="header"/>
    <w:basedOn w:val="a"/>
    <w:link w:val="ae"/>
    <w:rsid w:val="00D43703"/>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D43703"/>
    <w:rPr>
      <w:rFonts w:ascii="Times New Roman" w:eastAsia="Times New Roman" w:hAnsi="Times New Roman" w:cs="Times New Roman"/>
      <w:sz w:val="20"/>
      <w:szCs w:val="20"/>
      <w:lang w:val="en-AU" w:eastAsia="ru-RU"/>
    </w:rPr>
  </w:style>
  <w:style w:type="paragraph" w:styleId="33">
    <w:name w:val="Body Text 3"/>
    <w:basedOn w:val="a"/>
    <w:link w:val="34"/>
    <w:rsid w:val="00D43703"/>
    <w:pPr>
      <w:jc w:val="both"/>
    </w:pPr>
    <w:rPr>
      <w:rFonts w:ascii="Arial LatArm" w:hAnsi="Arial LatArm"/>
      <w:sz w:val="20"/>
      <w:szCs w:val="20"/>
      <w:lang w:eastAsia="ru-RU"/>
    </w:rPr>
  </w:style>
  <w:style w:type="character" w:customStyle="1" w:styleId="34">
    <w:name w:val="Основной текст 3 Знак"/>
    <w:basedOn w:val="a0"/>
    <w:link w:val="33"/>
    <w:rsid w:val="00D43703"/>
    <w:rPr>
      <w:rFonts w:ascii="Arial LatArm" w:eastAsia="Times New Roman" w:hAnsi="Arial LatArm" w:cs="Times New Roman"/>
      <w:sz w:val="20"/>
      <w:szCs w:val="20"/>
      <w:lang w:val="en-US" w:eastAsia="ru-RU"/>
    </w:rPr>
  </w:style>
  <w:style w:type="paragraph" w:styleId="af">
    <w:name w:val="Title"/>
    <w:basedOn w:val="a"/>
    <w:link w:val="af0"/>
    <w:qFormat/>
    <w:rsid w:val="00D43703"/>
    <w:pPr>
      <w:jc w:val="center"/>
    </w:pPr>
    <w:rPr>
      <w:rFonts w:ascii="Arial Armenian" w:hAnsi="Arial Armenian"/>
      <w:szCs w:val="20"/>
    </w:rPr>
  </w:style>
  <w:style w:type="character" w:customStyle="1" w:styleId="af0">
    <w:name w:val="Название Знак"/>
    <w:basedOn w:val="a0"/>
    <w:link w:val="af"/>
    <w:rsid w:val="00D43703"/>
    <w:rPr>
      <w:rFonts w:ascii="Arial Armenian" w:eastAsia="Times New Roman" w:hAnsi="Arial Armenian" w:cs="Times New Roman"/>
      <w:sz w:val="24"/>
      <w:szCs w:val="20"/>
      <w:lang w:val="en-US"/>
    </w:rPr>
  </w:style>
  <w:style w:type="character" w:styleId="af1">
    <w:name w:val="page number"/>
    <w:basedOn w:val="a0"/>
    <w:rsid w:val="00D43703"/>
  </w:style>
  <w:style w:type="paragraph" w:styleId="af2">
    <w:name w:val="footnote text"/>
    <w:basedOn w:val="a"/>
    <w:link w:val="af3"/>
    <w:semiHidden/>
    <w:rsid w:val="00D43703"/>
    <w:rPr>
      <w:rFonts w:ascii="Times Armenian" w:hAnsi="Times Armenian"/>
      <w:sz w:val="20"/>
      <w:szCs w:val="20"/>
      <w:lang w:eastAsia="ru-RU"/>
    </w:rPr>
  </w:style>
  <w:style w:type="character" w:customStyle="1" w:styleId="af3">
    <w:name w:val="Текст сноски Знак"/>
    <w:basedOn w:val="a0"/>
    <w:link w:val="af2"/>
    <w:semiHidden/>
    <w:rsid w:val="00D43703"/>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D43703"/>
    <w:pPr>
      <w:spacing w:after="160" w:line="240" w:lineRule="exact"/>
    </w:pPr>
    <w:rPr>
      <w:rFonts w:ascii="Arial" w:hAnsi="Arial" w:cs="Arial"/>
      <w:sz w:val="20"/>
      <w:szCs w:val="20"/>
    </w:rPr>
  </w:style>
  <w:style w:type="paragraph" w:customStyle="1" w:styleId="norm">
    <w:name w:val="norm"/>
    <w:basedOn w:val="a"/>
    <w:rsid w:val="00D43703"/>
    <w:pPr>
      <w:spacing w:line="480" w:lineRule="auto"/>
      <w:ind w:firstLine="709"/>
      <w:jc w:val="both"/>
    </w:pPr>
    <w:rPr>
      <w:rFonts w:ascii="Arial Armenian" w:hAnsi="Arial Armenian"/>
      <w:sz w:val="22"/>
      <w:szCs w:val="20"/>
      <w:lang w:eastAsia="ru-RU"/>
    </w:rPr>
  </w:style>
  <w:style w:type="character" w:customStyle="1" w:styleId="normChar">
    <w:name w:val="norm Char"/>
    <w:locked/>
    <w:rsid w:val="00D43703"/>
    <w:rPr>
      <w:rFonts w:ascii="Arial Armenian" w:hAnsi="Arial Armenian"/>
      <w:sz w:val="22"/>
      <w:lang w:val="en-US" w:eastAsia="ru-RU" w:bidi="ar-SA"/>
    </w:rPr>
  </w:style>
  <w:style w:type="character" w:customStyle="1" w:styleId="CharCharChar">
    <w:name w:val="Char Char Char"/>
    <w:rsid w:val="00D43703"/>
    <w:rPr>
      <w:rFonts w:ascii="Arial LatArm" w:hAnsi="Arial LatArm"/>
      <w:sz w:val="24"/>
      <w:lang w:eastAsia="ru-RU"/>
    </w:rPr>
  </w:style>
  <w:style w:type="paragraph" w:styleId="af4">
    <w:name w:val="Normal (Web)"/>
    <w:basedOn w:val="a"/>
    <w:uiPriority w:val="99"/>
    <w:rsid w:val="00D43703"/>
    <w:pPr>
      <w:spacing w:before="100" w:beforeAutospacing="1" w:after="100" w:afterAutospacing="1"/>
    </w:pPr>
  </w:style>
  <w:style w:type="character" w:styleId="af5">
    <w:name w:val="Strong"/>
    <w:qFormat/>
    <w:rsid w:val="00D43703"/>
    <w:rPr>
      <w:b/>
      <w:bCs/>
    </w:rPr>
  </w:style>
  <w:style w:type="character" w:styleId="af6">
    <w:name w:val="footnote reference"/>
    <w:semiHidden/>
    <w:rsid w:val="00D43703"/>
    <w:rPr>
      <w:vertAlign w:val="superscript"/>
    </w:rPr>
  </w:style>
  <w:style w:type="character" w:customStyle="1" w:styleId="CharChar22">
    <w:name w:val="Char Char22"/>
    <w:rsid w:val="00D43703"/>
    <w:rPr>
      <w:rFonts w:ascii="Arial Armenian" w:hAnsi="Arial Armenian"/>
      <w:sz w:val="28"/>
      <w:lang w:val="en-US"/>
    </w:rPr>
  </w:style>
  <w:style w:type="character" w:customStyle="1" w:styleId="CharChar20">
    <w:name w:val="Char Char20"/>
    <w:rsid w:val="00D43703"/>
    <w:rPr>
      <w:rFonts w:ascii="Times LatArm" w:hAnsi="Times LatArm"/>
      <w:b/>
      <w:sz w:val="28"/>
      <w:lang w:val="en-US"/>
    </w:rPr>
  </w:style>
  <w:style w:type="character" w:customStyle="1" w:styleId="CharChar16">
    <w:name w:val="Char Char16"/>
    <w:rsid w:val="00D43703"/>
    <w:rPr>
      <w:rFonts w:ascii="Times Armenian" w:hAnsi="Times Armenian"/>
      <w:b/>
      <w:lang w:val="hy-AM"/>
    </w:rPr>
  </w:style>
  <w:style w:type="character" w:customStyle="1" w:styleId="CharChar15">
    <w:name w:val="Char Char15"/>
    <w:rsid w:val="00D43703"/>
    <w:rPr>
      <w:rFonts w:ascii="Times Armenian" w:hAnsi="Times Armenian"/>
      <w:i/>
      <w:lang w:val="nl-NL"/>
    </w:rPr>
  </w:style>
  <w:style w:type="character" w:customStyle="1" w:styleId="CharChar13">
    <w:name w:val="Char Char13"/>
    <w:rsid w:val="00D43703"/>
    <w:rPr>
      <w:rFonts w:ascii="Arial Armenian" w:hAnsi="Arial Armenian"/>
      <w:lang w:val="en-US"/>
    </w:rPr>
  </w:style>
  <w:style w:type="character" w:styleId="af7">
    <w:name w:val="annotation reference"/>
    <w:semiHidden/>
    <w:rsid w:val="00D43703"/>
    <w:rPr>
      <w:sz w:val="16"/>
      <w:szCs w:val="16"/>
    </w:rPr>
  </w:style>
  <w:style w:type="paragraph" w:styleId="af8">
    <w:name w:val="annotation text"/>
    <w:basedOn w:val="a"/>
    <w:link w:val="af9"/>
    <w:semiHidden/>
    <w:rsid w:val="00D43703"/>
    <w:rPr>
      <w:rFonts w:ascii="Times Armenian" w:hAnsi="Times Armenian"/>
      <w:sz w:val="20"/>
      <w:szCs w:val="20"/>
      <w:lang w:eastAsia="ru-RU"/>
    </w:rPr>
  </w:style>
  <w:style w:type="character" w:customStyle="1" w:styleId="af9">
    <w:name w:val="Текст примечания Знак"/>
    <w:basedOn w:val="a0"/>
    <w:link w:val="af8"/>
    <w:semiHidden/>
    <w:rsid w:val="00D43703"/>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D43703"/>
    <w:rPr>
      <w:b/>
      <w:bCs/>
    </w:rPr>
  </w:style>
  <w:style w:type="character" w:customStyle="1" w:styleId="afb">
    <w:name w:val="Тема примечания Знак"/>
    <w:basedOn w:val="af9"/>
    <w:link w:val="afa"/>
    <w:semiHidden/>
    <w:rsid w:val="00D43703"/>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D43703"/>
    <w:rPr>
      <w:rFonts w:ascii="Times Armenian" w:hAnsi="Times Armenian"/>
      <w:sz w:val="20"/>
      <w:szCs w:val="20"/>
      <w:lang w:eastAsia="ru-RU"/>
    </w:rPr>
  </w:style>
  <w:style w:type="character" w:customStyle="1" w:styleId="afd">
    <w:name w:val="Текст концевой сноски Знак"/>
    <w:basedOn w:val="a0"/>
    <w:link w:val="afc"/>
    <w:semiHidden/>
    <w:rsid w:val="00D43703"/>
    <w:rPr>
      <w:rFonts w:ascii="Times Armenian" w:eastAsia="Times New Roman" w:hAnsi="Times Armenian" w:cs="Times New Roman"/>
      <w:sz w:val="20"/>
      <w:szCs w:val="20"/>
      <w:lang w:val="en-US" w:eastAsia="ru-RU"/>
    </w:rPr>
  </w:style>
  <w:style w:type="character" w:styleId="afe">
    <w:name w:val="endnote reference"/>
    <w:semiHidden/>
    <w:rsid w:val="00D43703"/>
    <w:rPr>
      <w:vertAlign w:val="superscript"/>
    </w:rPr>
  </w:style>
  <w:style w:type="paragraph" w:styleId="aff">
    <w:name w:val="Document Map"/>
    <w:basedOn w:val="a"/>
    <w:link w:val="aff0"/>
    <w:semiHidden/>
    <w:rsid w:val="00D43703"/>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D43703"/>
    <w:rPr>
      <w:rFonts w:ascii="Tahoma" w:eastAsia="Times New Roman" w:hAnsi="Tahoma" w:cs="Tahoma"/>
      <w:sz w:val="20"/>
      <w:szCs w:val="20"/>
      <w:shd w:val="clear" w:color="auto" w:fill="000080"/>
      <w:lang w:val="en-US" w:eastAsia="ru-RU"/>
    </w:rPr>
  </w:style>
  <w:style w:type="paragraph" w:styleId="aff1">
    <w:name w:val="Revision"/>
    <w:hidden/>
    <w:semiHidden/>
    <w:rsid w:val="00D43703"/>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D437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D43703"/>
    <w:pPr>
      <w:spacing w:after="160" w:line="240" w:lineRule="exact"/>
    </w:pPr>
    <w:rPr>
      <w:rFonts w:ascii="Verdana" w:hAnsi="Verdana"/>
      <w:sz w:val="20"/>
      <w:szCs w:val="20"/>
    </w:rPr>
  </w:style>
  <w:style w:type="paragraph" w:customStyle="1" w:styleId="Style2">
    <w:name w:val="Style2"/>
    <w:basedOn w:val="a"/>
    <w:rsid w:val="00D43703"/>
    <w:pPr>
      <w:jc w:val="center"/>
    </w:pPr>
    <w:rPr>
      <w:rFonts w:ascii="Arial Armenian" w:hAnsi="Arial Armenian"/>
      <w:w w:val="90"/>
      <w:sz w:val="22"/>
      <w:szCs w:val="20"/>
      <w:lang w:eastAsia="ru-RU"/>
    </w:rPr>
  </w:style>
  <w:style w:type="character" w:customStyle="1" w:styleId="CharChar23">
    <w:name w:val="Char Char23"/>
    <w:rsid w:val="00D43703"/>
    <w:rPr>
      <w:rFonts w:ascii="Arial Armenian" w:hAnsi="Arial Armenian"/>
      <w:sz w:val="28"/>
      <w:lang w:val="en-US" w:eastAsia="ru-RU" w:bidi="ar-SA"/>
    </w:rPr>
  </w:style>
  <w:style w:type="character" w:customStyle="1" w:styleId="CharChar21">
    <w:name w:val="Char Char21"/>
    <w:rsid w:val="00D43703"/>
    <w:rPr>
      <w:rFonts w:ascii="Arial LatArm" w:hAnsi="Arial LatArm"/>
      <w:b/>
      <w:color w:val="0000FF"/>
      <w:lang w:val="en-US" w:eastAsia="ru-RU" w:bidi="ar-SA"/>
    </w:rPr>
  </w:style>
  <w:style w:type="paragraph" w:styleId="aff3">
    <w:name w:val="List Paragraph"/>
    <w:basedOn w:val="a"/>
    <w:link w:val="aff4"/>
    <w:uiPriority w:val="34"/>
    <w:qFormat/>
    <w:rsid w:val="00D43703"/>
    <w:pPr>
      <w:ind w:left="720"/>
    </w:pPr>
    <w:rPr>
      <w:rFonts w:ascii="Times Armenian" w:hAnsi="Times Armenian"/>
      <w:lang w:eastAsia="ru-RU"/>
    </w:rPr>
  </w:style>
  <w:style w:type="character" w:customStyle="1" w:styleId="CharChar25">
    <w:name w:val="Char Char25"/>
    <w:rsid w:val="00D43703"/>
    <w:rPr>
      <w:rFonts w:ascii="Arial Armenian" w:hAnsi="Arial Armenian"/>
      <w:sz w:val="28"/>
      <w:lang w:val="en-US" w:eastAsia="ru-RU" w:bidi="ar-SA"/>
    </w:rPr>
  </w:style>
  <w:style w:type="character" w:customStyle="1" w:styleId="CharChar24">
    <w:name w:val="Char Char24"/>
    <w:rsid w:val="00D43703"/>
    <w:rPr>
      <w:rFonts w:ascii="Arial LatArm" w:hAnsi="Arial LatArm"/>
      <w:b/>
      <w:color w:val="0000FF"/>
      <w:lang w:val="en-US" w:eastAsia="ru-RU" w:bidi="ar-SA"/>
    </w:rPr>
  </w:style>
  <w:style w:type="paragraph" w:styleId="aff5">
    <w:name w:val="Block Text"/>
    <w:basedOn w:val="a"/>
    <w:rsid w:val="00D43703"/>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D43703"/>
    <w:pPr>
      <w:autoSpaceDE w:val="0"/>
      <w:autoSpaceDN w:val="0"/>
      <w:adjustRightInd w:val="0"/>
    </w:pPr>
    <w:rPr>
      <w:rFonts w:ascii="Times Armenian" w:hAnsi="Times Armenian"/>
      <w:lang w:val="ru-RU" w:eastAsia="ru-RU"/>
    </w:rPr>
  </w:style>
  <w:style w:type="paragraph" w:customStyle="1" w:styleId="Normal2">
    <w:name w:val="Normal+2"/>
    <w:basedOn w:val="a"/>
    <w:next w:val="a"/>
    <w:rsid w:val="00D43703"/>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D43703"/>
    <w:pPr>
      <w:widowControl w:val="0"/>
      <w:bidi/>
      <w:adjustRightInd w:val="0"/>
      <w:spacing w:after="160" w:line="240" w:lineRule="exact"/>
    </w:pPr>
    <w:rPr>
      <w:sz w:val="20"/>
      <w:szCs w:val="20"/>
      <w:lang w:val="en-GB" w:eastAsia="ru-RU" w:bidi="he-IL"/>
    </w:rPr>
  </w:style>
  <w:style w:type="paragraph" w:customStyle="1" w:styleId="xl63">
    <w:name w:val="xl63"/>
    <w:basedOn w:val="a"/>
    <w:rsid w:val="00D437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D437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D437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D437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D437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D4370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D4370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D4370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D4370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D43703"/>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D43703"/>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D43703"/>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D43703"/>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D43703"/>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D43703"/>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D43703"/>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D43703"/>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D43703"/>
    <w:pPr>
      <w:spacing w:before="100" w:beforeAutospacing="1" w:after="100" w:afterAutospacing="1"/>
    </w:pPr>
    <w:rPr>
      <w:rFonts w:eastAsia="Arial Unicode MS"/>
      <w:sz w:val="16"/>
      <w:szCs w:val="16"/>
    </w:rPr>
  </w:style>
  <w:style w:type="paragraph" w:customStyle="1" w:styleId="font13">
    <w:name w:val="font13"/>
    <w:basedOn w:val="a"/>
    <w:rsid w:val="00D43703"/>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D4370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D4370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D4370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D43703"/>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D43703"/>
    <w:pPr>
      <w:suppressAutoHyphens/>
      <w:spacing w:line="100" w:lineRule="atLeast"/>
    </w:pPr>
    <w:rPr>
      <w:kern w:val="1"/>
      <w:sz w:val="20"/>
      <w:szCs w:val="20"/>
      <w:lang w:val="en-AU" w:eastAsia="ar-SA"/>
    </w:rPr>
  </w:style>
  <w:style w:type="character" w:styleId="aff6">
    <w:name w:val="FollowedHyperlink"/>
    <w:rsid w:val="00D43703"/>
    <w:rPr>
      <w:color w:val="800080"/>
      <w:u w:val="single"/>
    </w:rPr>
  </w:style>
  <w:style w:type="character" w:customStyle="1" w:styleId="CharCharCharChar1">
    <w:name w:val="Char Char Char Char1"/>
    <w:aliases w:val=" Char Char Char Char Char Char"/>
    <w:rsid w:val="00D43703"/>
    <w:rPr>
      <w:rFonts w:ascii="Arial LatArm" w:hAnsi="Arial LatArm"/>
      <w:sz w:val="24"/>
      <w:lang w:val="en-US" w:eastAsia="ru-RU" w:bidi="ar-SA"/>
    </w:rPr>
  </w:style>
  <w:style w:type="character" w:customStyle="1" w:styleId="CharChar">
    <w:name w:val="Char Char"/>
    <w:locked/>
    <w:rsid w:val="00D43703"/>
    <w:rPr>
      <w:lang w:val="en-US" w:eastAsia="en-US" w:bidi="ar-SA"/>
    </w:rPr>
  </w:style>
  <w:style w:type="paragraph" w:customStyle="1" w:styleId="Char3CharCharChar">
    <w:name w:val="Char3 Char Char Char"/>
    <w:basedOn w:val="a"/>
    <w:next w:val="a"/>
    <w:semiHidden/>
    <w:rsid w:val="00D43703"/>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43703"/>
    <w:rPr>
      <w:rFonts w:ascii="Times Armenian" w:eastAsia="Times New Roman" w:hAnsi="Times Armenian" w:cs="Times New Roman"/>
      <w:sz w:val="24"/>
      <w:szCs w:val="24"/>
      <w:lang w:eastAsia="ru-RU"/>
    </w:rPr>
  </w:style>
  <w:style w:type="character" w:styleId="aff7">
    <w:name w:val="Emphasis"/>
    <w:qFormat/>
    <w:rsid w:val="00D43703"/>
    <w:rPr>
      <w:i/>
      <w:iCs/>
    </w:rPr>
  </w:style>
  <w:style w:type="character" w:customStyle="1" w:styleId="UnresolvedMention">
    <w:name w:val="Unresolved Mention"/>
    <w:uiPriority w:val="99"/>
    <w:semiHidden/>
    <w:unhideWhenUsed/>
    <w:rsid w:val="00D43703"/>
    <w:rPr>
      <w:color w:val="605E5C"/>
      <w:shd w:val="clear" w:color="auto" w:fill="E1DFDD"/>
    </w:rPr>
  </w:style>
  <w:style w:type="character" w:customStyle="1" w:styleId="CharChar4">
    <w:name w:val="Char Char4"/>
    <w:locked/>
    <w:rsid w:val="00D43703"/>
    <w:rPr>
      <w:sz w:val="24"/>
      <w:szCs w:val="24"/>
      <w:lang w:val="en-US" w:eastAsia="en-US" w:bidi="ar-SA"/>
    </w:rPr>
  </w:style>
  <w:style w:type="paragraph" w:customStyle="1" w:styleId="msonormalcxspmiddle">
    <w:name w:val="msonormalcxspmiddle"/>
    <w:basedOn w:val="a"/>
    <w:rsid w:val="00D43703"/>
    <w:pPr>
      <w:spacing w:before="100" w:beforeAutospacing="1" w:after="100" w:afterAutospacing="1"/>
    </w:pPr>
  </w:style>
  <w:style w:type="character" w:customStyle="1" w:styleId="CharChar5">
    <w:name w:val="Char Char5"/>
    <w:locked/>
    <w:rsid w:val="00D4370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Pages>
  <Words>23582</Words>
  <Characters>134422</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157689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
  <dc:description/>
  <cp:lastModifiedBy>HAdmin</cp:lastModifiedBy>
  <cp:revision>29</cp:revision>
  <dcterms:created xsi:type="dcterms:W3CDTF">2020-03-06T11:33:00Z</dcterms:created>
  <dcterms:modified xsi:type="dcterms:W3CDTF">2020-04-28T06:53:00Z</dcterms:modified>
</cp:coreProperties>
</file>